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4D75F793" w14:textId="77777777" w:rsidTr="00D74AE1">
        <w:trPr>
          <w:trHeight w:hRule="exact" w:val="2948"/>
        </w:trPr>
        <w:tc>
          <w:tcPr>
            <w:tcW w:w="11185" w:type="dxa"/>
            <w:vAlign w:val="center"/>
          </w:tcPr>
          <w:p w14:paraId="37BFA050" w14:textId="77777777" w:rsidR="00974E99" w:rsidRPr="00974E99" w:rsidRDefault="00974E99" w:rsidP="00E21A27">
            <w:pPr>
              <w:pStyle w:val="Documenttype"/>
            </w:pPr>
            <w:r w:rsidRPr="00974E99">
              <w:t>I</w:t>
            </w:r>
            <w:bookmarkStart w:id="0" w:name="_Ref446317644"/>
            <w:bookmarkStart w:id="1" w:name="_Ref450646359"/>
            <w:bookmarkEnd w:id="0"/>
            <w:bookmarkEnd w:id="1"/>
            <w:r w:rsidRPr="00974E99">
              <w:t xml:space="preserve">ALA </w:t>
            </w:r>
            <w:r w:rsidR="0093492E">
              <w:t>G</w:t>
            </w:r>
            <w:r w:rsidR="00722236">
              <w:t>uideline</w:t>
            </w:r>
          </w:p>
        </w:tc>
      </w:tr>
    </w:tbl>
    <w:p w14:paraId="41A7AC6D" w14:textId="77777777" w:rsidR="008972C3" w:rsidRDefault="008972C3" w:rsidP="003274DB"/>
    <w:p w14:paraId="588EAC42" w14:textId="77777777" w:rsidR="00D74AE1" w:rsidRDefault="00D74AE1" w:rsidP="003274DB"/>
    <w:p w14:paraId="747357EF" w14:textId="77777777" w:rsidR="0093492E" w:rsidRDefault="0026038D" w:rsidP="0026038D">
      <w:pPr>
        <w:pStyle w:val="Documentnumber"/>
      </w:pPr>
      <w:r>
        <w:t>1</w:t>
      </w:r>
      <w:r w:rsidR="00027190">
        <w:t>067-1</w:t>
      </w:r>
    </w:p>
    <w:p w14:paraId="0801649D" w14:textId="77777777" w:rsidR="0026038D" w:rsidRDefault="0026038D" w:rsidP="003274DB"/>
    <w:p w14:paraId="387D8705" w14:textId="77777777" w:rsidR="00776004" w:rsidRPr="00796C37" w:rsidRDefault="00796C37" w:rsidP="00796C37">
      <w:pPr>
        <w:pStyle w:val="Documentname"/>
      </w:pPr>
      <w:r w:rsidRPr="00796C37">
        <w:t>Total Electrical Loads of Aids to Navigation</w:t>
      </w:r>
    </w:p>
    <w:p w14:paraId="42B19632" w14:textId="77777777" w:rsidR="00CF49CC" w:rsidRDefault="00CF49CC" w:rsidP="00D74AE1"/>
    <w:p w14:paraId="31DBCBAA" w14:textId="77777777" w:rsidR="004E0BBB" w:rsidRDefault="004E0BBB" w:rsidP="00D74AE1"/>
    <w:p w14:paraId="582107E2" w14:textId="77777777" w:rsidR="004E0BBB" w:rsidRDefault="004E0BBB" w:rsidP="00D74AE1"/>
    <w:p w14:paraId="06383BC0" w14:textId="77777777" w:rsidR="004E0BBB" w:rsidRDefault="004E0BBB" w:rsidP="00D74AE1"/>
    <w:p w14:paraId="3658F5A4" w14:textId="77777777" w:rsidR="004E0BBB" w:rsidRDefault="004E0BBB" w:rsidP="00D74AE1"/>
    <w:p w14:paraId="0DD45399" w14:textId="77777777" w:rsidR="004E0BBB" w:rsidRDefault="004E0BBB" w:rsidP="00D74AE1"/>
    <w:p w14:paraId="2597BED8" w14:textId="77777777" w:rsidR="004E0BBB" w:rsidRDefault="004E0BBB" w:rsidP="00D74AE1"/>
    <w:p w14:paraId="49812907" w14:textId="77777777" w:rsidR="004E0BBB" w:rsidRDefault="004E0BBB" w:rsidP="00D74AE1"/>
    <w:p w14:paraId="7B0FD319" w14:textId="77777777" w:rsidR="004E0BBB" w:rsidRDefault="004E0BBB" w:rsidP="00D74AE1"/>
    <w:p w14:paraId="292252F4" w14:textId="77777777" w:rsidR="004E0BBB" w:rsidRDefault="004E0BBB" w:rsidP="00D74AE1"/>
    <w:p w14:paraId="24D531A2" w14:textId="77777777" w:rsidR="004E0BBB" w:rsidRDefault="004E0BBB" w:rsidP="00D74AE1"/>
    <w:p w14:paraId="21DDE946" w14:textId="77777777" w:rsidR="004E0BBB" w:rsidRDefault="004E0BBB" w:rsidP="00D74AE1"/>
    <w:p w14:paraId="594AD89A" w14:textId="77777777" w:rsidR="004E0BBB" w:rsidRDefault="004E0BBB" w:rsidP="00D74AE1"/>
    <w:p w14:paraId="2764724D" w14:textId="77777777" w:rsidR="004E0BBB" w:rsidRDefault="004E0BBB" w:rsidP="00D74AE1"/>
    <w:p w14:paraId="5381AC18" w14:textId="77777777" w:rsidR="004E0BBB" w:rsidRDefault="004E0BBB" w:rsidP="00D74AE1"/>
    <w:p w14:paraId="30B3F06F" w14:textId="77777777" w:rsidR="004E0BBB" w:rsidRDefault="004E0BBB" w:rsidP="00D74AE1"/>
    <w:p w14:paraId="021B9264" w14:textId="77777777" w:rsidR="004E0BBB" w:rsidRDefault="004E0BBB" w:rsidP="00D74AE1"/>
    <w:p w14:paraId="76CBC56A" w14:textId="77777777" w:rsidR="00734BC6" w:rsidRDefault="00734BC6" w:rsidP="00D74AE1"/>
    <w:p w14:paraId="02617178" w14:textId="77777777" w:rsidR="004E0BBB" w:rsidRDefault="004E0BBB" w:rsidP="00D74AE1"/>
    <w:p w14:paraId="6F4AB9AB" w14:textId="77777777" w:rsidR="004E0BBB" w:rsidRDefault="004E0BBB" w:rsidP="00D74AE1"/>
    <w:p w14:paraId="20C1D45B" w14:textId="77777777" w:rsidR="004E0BBB" w:rsidRDefault="004E0BBB" w:rsidP="00D74AE1"/>
    <w:p w14:paraId="46FC5B95" w14:textId="77777777" w:rsidR="004E0BBB" w:rsidRDefault="004E0BBB" w:rsidP="00D74AE1"/>
    <w:p w14:paraId="5A5249A1" w14:textId="77777777" w:rsidR="004E0BBB" w:rsidRDefault="004E0BBB" w:rsidP="00D74AE1"/>
    <w:p w14:paraId="21DF91E9" w14:textId="77777777" w:rsidR="004E0BBB" w:rsidRDefault="004E0BBB" w:rsidP="00D74AE1"/>
    <w:p w14:paraId="18ED6B1E" w14:textId="26885D6B" w:rsidR="004E0BBB" w:rsidRDefault="004E0BBB" w:rsidP="004E0BBB">
      <w:pPr>
        <w:pStyle w:val="Editionnumber"/>
      </w:pPr>
      <w:r>
        <w:t xml:space="preserve">Edition </w:t>
      </w:r>
      <w:r w:rsidR="00E61084">
        <w:t>2</w:t>
      </w:r>
      <w:commentRangeStart w:id="2"/>
      <w:r>
        <w:t>.0</w:t>
      </w:r>
      <w:commentRangeEnd w:id="2"/>
      <w:r w:rsidR="002962C9">
        <w:rPr>
          <w:rStyle w:val="CommentReference"/>
          <w:b w:val="0"/>
          <w:color w:val="auto"/>
        </w:rPr>
        <w:commentReference w:id="2"/>
      </w:r>
    </w:p>
    <w:p w14:paraId="67331EB6" w14:textId="46DCD0CC" w:rsidR="004E0BBB" w:rsidRDefault="002962C9" w:rsidP="004E0BBB">
      <w:pPr>
        <w:pStyle w:val="Documentdate"/>
      </w:pPr>
      <w:ins w:id="3" w:author="Michael Hadley" w:date="2016-07-13T13:26:00Z">
        <w:r>
          <w:t xml:space="preserve">Document </w:t>
        </w:r>
        <w:commentRangeStart w:id="4"/>
        <w:r>
          <w:t>Date</w:t>
        </w:r>
        <w:commentRangeEnd w:id="4"/>
        <w:r>
          <w:rPr>
            <w:rStyle w:val="CommentReference"/>
            <w:b w:val="0"/>
            <w:color w:val="auto"/>
          </w:rPr>
          <w:commentReference w:id="4"/>
        </w:r>
      </w:ins>
      <w:del w:id="5" w:author="Michael Hadley" w:date="2016-07-13T13:26:00Z">
        <w:r w:rsidR="00776824" w:rsidDel="002962C9">
          <w:delText>May 2009</w:delText>
        </w:r>
      </w:del>
    </w:p>
    <w:p w14:paraId="2F2E0A87" w14:textId="77777777" w:rsidR="00BC27F6" w:rsidRDefault="00BC27F6" w:rsidP="00D74AE1">
      <w:pPr>
        <w:sectPr w:rsidR="00BC27F6"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1456B1CA"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593B561D" w14:textId="77777777" w:rsidTr="005E4659">
        <w:tc>
          <w:tcPr>
            <w:tcW w:w="1908" w:type="dxa"/>
          </w:tcPr>
          <w:p w14:paraId="5CEF5691" w14:textId="77777777" w:rsidR="00914E26" w:rsidRPr="00460028" w:rsidRDefault="00914E26" w:rsidP="00414698">
            <w:pPr>
              <w:pStyle w:val="Tableheading"/>
            </w:pPr>
            <w:r w:rsidRPr="00460028">
              <w:t>Date</w:t>
            </w:r>
          </w:p>
        </w:tc>
        <w:tc>
          <w:tcPr>
            <w:tcW w:w="3576" w:type="dxa"/>
          </w:tcPr>
          <w:p w14:paraId="64D8DDC1" w14:textId="77777777" w:rsidR="00914E26" w:rsidRPr="00460028" w:rsidRDefault="00914E26" w:rsidP="00414698">
            <w:pPr>
              <w:pStyle w:val="Tableheading"/>
            </w:pPr>
            <w:r w:rsidRPr="00460028">
              <w:t>Page / Section Revised</w:t>
            </w:r>
          </w:p>
        </w:tc>
        <w:tc>
          <w:tcPr>
            <w:tcW w:w="5001" w:type="dxa"/>
          </w:tcPr>
          <w:p w14:paraId="6EC01039" w14:textId="77777777" w:rsidR="00914E26" w:rsidRPr="00460028" w:rsidRDefault="00914E26" w:rsidP="00414698">
            <w:pPr>
              <w:pStyle w:val="Tableheading"/>
            </w:pPr>
            <w:r w:rsidRPr="00460028">
              <w:t>Requirement for Revision</w:t>
            </w:r>
          </w:p>
        </w:tc>
      </w:tr>
      <w:tr w:rsidR="005E4659" w:rsidRPr="00460028" w14:paraId="6013BE82" w14:textId="77777777" w:rsidTr="005E4659">
        <w:trPr>
          <w:trHeight w:val="851"/>
        </w:trPr>
        <w:tc>
          <w:tcPr>
            <w:tcW w:w="1908" w:type="dxa"/>
            <w:vAlign w:val="center"/>
          </w:tcPr>
          <w:p w14:paraId="546376AB" w14:textId="63216EFA" w:rsidR="00914E26" w:rsidRPr="00C27E08" w:rsidRDefault="00E0031F" w:rsidP="00914E26">
            <w:pPr>
              <w:pStyle w:val="Tabletext"/>
            </w:pPr>
            <w:r>
              <w:t>December</w:t>
            </w:r>
            <w:r w:rsidR="00E61084">
              <w:t xml:space="preserve"> 2017</w:t>
            </w:r>
          </w:p>
        </w:tc>
        <w:tc>
          <w:tcPr>
            <w:tcW w:w="3576" w:type="dxa"/>
            <w:vAlign w:val="center"/>
          </w:tcPr>
          <w:p w14:paraId="06CC59B0" w14:textId="3A7C71E7" w:rsidR="00914E26" w:rsidRPr="00C27E08" w:rsidRDefault="00E61084" w:rsidP="00914E26">
            <w:pPr>
              <w:pStyle w:val="Tabletext"/>
            </w:pPr>
            <w:r>
              <w:t>All sections</w:t>
            </w:r>
          </w:p>
        </w:tc>
        <w:tc>
          <w:tcPr>
            <w:tcW w:w="5001" w:type="dxa"/>
            <w:vAlign w:val="center"/>
          </w:tcPr>
          <w:p w14:paraId="29FBE7EE" w14:textId="0A7A8ACB" w:rsidR="00914E26" w:rsidRDefault="00AE73CE" w:rsidP="001E7CF6">
            <w:pPr>
              <w:pStyle w:val="Tabletext"/>
            </w:pPr>
            <w:commentRangeStart w:id="8"/>
            <w:ins w:id="9" w:author="Michael Hadley" w:date="2016-07-13T14:11:00Z">
              <w:r>
                <w:t>Review</w:t>
              </w:r>
            </w:ins>
            <w:commentRangeEnd w:id="8"/>
            <w:r w:rsidR="00E0031F">
              <w:t>ed</w:t>
            </w:r>
            <w:ins w:id="10" w:author="Michael Hadley" w:date="2016-07-13T14:11:00Z">
              <w:r>
                <w:rPr>
                  <w:rStyle w:val="CommentReference"/>
                  <w:color w:val="auto"/>
                </w:rPr>
                <w:commentReference w:id="8"/>
              </w:r>
            </w:ins>
            <w:ins w:id="11" w:author="Michael Hadley" w:date="2016-07-13T12:15:00Z">
              <w:r w:rsidR="001E7CF6">
                <w:t xml:space="preserve"> and update</w:t>
              </w:r>
            </w:ins>
            <w:r w:rsidR="00E0031F">
              <w:t>d</w:t>
            </w:r>
            <w:ins w:id="12" w:author="Michael Hadley" w:date="2016-07-13T12:15:00Z">
              <w:r w:rsidR="001E7CF6">
                <w:t xml:space="preserve"> following the realignment of the documentation to the standards</w:t>
              </w:r>
            </w:ins>
          </w:p>
          <w:p w14:paraId="68996710" w14:textId="3B131933" w:rsidR="00E61084" w:rsidRPr="00460028" w:rsidRDefault="00E61084" w:rsidP="001E7CF6">
            <w:pPr>
              <w:pStyle w:val="Tabletext"/>
            </w:pPr>
            <w:r>
              <w:t>Updated to reflect developments in technology and clarification of calculations.</w:t>
            </w:r>
          </w:p>
        </w:tc>
      </w:tr>
      <w:tr w:rsidR="005E4659" w:rsidRPr="00460028" w14:paraId="26F08291" w14:textId="77777777" w:rsidTr="005E4659">
        <w:trPr>
          <w:trHeight w:val="851"/>
        </w:trPr>
        <w:tc>
          <w:tcPr>
            <w:tcW w:w="1908" w:type="dxa"/>
            <w:vAlign w:val="center"/>
          </w:tcPr>
          <w:p w14:paraId="70805811" w14:textId="77777777" w:rsidR="00914E26" w:rsidRPr="00460028" w:rsidRDefault="00914E26" w:rsidP="00914E26">
            <w:pPr>
              <w:pStyle w:val="Tabletext"/>
            </w:pPr>
          </w:p>
        </w:tc>
        <w:tc>
          <w:tcPr>
            <w:tcW w:w="3576" w:type="dxa"/>
            <w:vAlign w:val="center"/>
          </w:tcPr>
          <w:p w14:paraId="06BF7206" w14:textId="77777777" w:rsidR="00914E26" w:rsidRPr="00460028" w:rsidRDefault="00914E26" w:rsidP="00914E26">
            <w:pPr>
              <w:pStyle w:val="Tabletext"/>
            </w:pPr>
          </w:p>
        </w:tc>
        <w:tc>
          <w:tcPr>
            <w:tcW w:w="5001" w:type="dxa"/>
            <w:vAlign w:val="center"/>
          </w:tcPr>
          <w:p w14:paraId="79860EBE" w14:textId="77777777" w:rsidR="00914E26" w:rsidRPr="00460028" w:rsidRDefault="00914E26" w:rsidP="00914E26">
            <w:pPr>
              <w:pStyle w:val="Tabletext"/>
            </w:pPr>
          </w:p>
        </w:tc>
      </w:tr>
      <w:tr w:rsidR="005E4659" w:rsidRPr="00460028" w14:paraId="4F09C5D6" w14:textId="77777777" w:rsidTr="005E4659">
        <w:trPr>
          <w:trHeight w:val="851"/>
        </w:trPr>
        <w:tc>
          <w:tcPr>
            <w:tcW w:w="1908" w:type="dxa"/>
            <w:vAlign w:val="center"/>
          </w:tcPr>
          <w:p w14:paraId="73CDABBF" w14:textId="77777777" w:rsidR="00914E26" w:rsidRPr="00460028" w:rsidRDefault="00914E26" w:rsidP="00914E26">
            <w:pPr>
              <w:pStyle w:val="Tabletext"/>
            </w:pPr>
          </w:p>
        </w:tc>
        <w:tc>
          <w:tcPr>
            <w:tcW w:w="3576" w:type="dxa"/>
            <w:vAlign w:val="center"/>
          </w:tcPr>
          <w:p w14:paraId="3442ABA2" w14:textId="77777777" w:rsidR="00914E26" w:rsidRPr="00460028" w:rsidRDefault="00914E26" w:rsidP="00914E26">
            <w:pPr>
              <w:pStyle w:val="Tabletext"/>
            </w:pPr>
          </w:p>
        </w:tc>
        <w:tc>
          <w:tcPr>
            <w:tcW w:w="5001" w:type="dxa"/>
            <w:vAlign w:val="center"/>
          </w:tcPr>
          <w:p w14:paraId="7CBF3965" w14:textId="77777777" w:rsidR="00914E26" w:rsidRPr="00460028" w:rsidRDefault="00914E26" w:rsidP="00914E26">
            <w:pPr>
              <w:pStyle w:val="Tabletext"/>
            </w:pPr>
          </w:p>
        </w:tc>
      </w:tr>
      <w:tr w:rsidR="005E4659" w:rsidRPr="00460028" w14:paraId="4D889422" w14:textId="77777777" w:rsidTr="005E4659">
        <w:trPr>
          <w:trHeight w:val="851"/>
        </w:trPr>
        <w:tc>
          <w:tcPr>
            <w:tcW w:w="1908" w:type="dxa"/>
            <w:vAlign w:val="center"/>
          </w:tcPr>
          <w:p w14:paraId="44F77D2E" w14:textId="77777777" w:rsidR="00914E26" w:rsidRPr="00460028" w:rsidRDefault="00914E26" w:rsidP="00914E26">
            <w:pPr>
              <w:pStyle w:val="Tabletext"/>
            </w:pPr>
          </w:p>
        </w:tc>
        <w:tc>
          <w:tcPr>
            <w:tcW w:w="3576" w:type="dxa"/>
            <w:vAlign w:val="center"/>
          </w:tcPr>
          <w:p w14:paraId="658A30C4" w14:textId="77777777" w:rsidR="00914E26" w:rsidRPr="00460028" w:rsidRDefault="00914E26" w:rsidP="00914E26">
            <w:pPr>
              <w:pStyle w:val="Tabletext"/>
            </w:pPr>
          </w:p>
        </w:tc>
        <w:tc>
          <w:tcPr>
            <w:tcW w:w="5001" w:type="dxa"/>
            <w:vAlign w:val="center"/>
          </w:tcPr>
          <w:p w14:paraId="017DADFE" w14:textId="77777777" w:rsidR="00914E26" w:rsidRPr="00460028" w:rsidRDefault="00914E26" w:rsidP="00914E26">
            <w:pPr>
              <w:pStyle w:val="Tabletext"/>
            </w:pPr>
          </w:p>
        </w:tc>
      </w:tr>
      <w:tr w:rsidR="005E4659" w:rsidRPr="00460028" w14:paraId="49C21149" w14:textId="77777777" w:rsidTr="005E4659">
        <w:trPr>
          <w:trHeight w:val="851"/>
        </w:trPr>
        <w:tc>
          <w:tcPr>
            <w:tcW w:w="1908" w:type="dxa"/>
            <w:vAlign w:val="center"/>
          </w:tcPr>
          <w:p w14:paraId="0BA7B24D" w14:textId="77777777" w:rsidR="00914E26" w:rsidRPr="00460028" w:rsidRDefault="00914E26" w:rsidP="00914E26">
            <w:pPr>
              <w:pStyle w:val="Tabletext"/>
            </w:pPr>
          </w:p>
        </w:tc>
        <w:tc>
          <w:tcPr>
            <w:tcW w:w="3576" w:type="dxa"/>
            <w:vAlign w:val="center"/>
          </w:tcPr>
          <w:p w14:paraId="3B6FD9AA" w14:textId="77777777" w:rsidR="00914E26" w:rsidRPr="00460028" w:rsidRDefault="00914E26" w:rsidP="00914E26">
            <w:pPr>
              <w:pStyle w:val="Tabletext"/>
            </w:pPr>
          </w:p>
        </w:tc>
        <w:tc>
          <w:tcPr>
            <w:tcW w:w="5001" w:type="dxa"/>
            <w:vAlign w:val="center"/>
          </w:tcPr>
          <w:p w14:paraId="4CFE103F" w14:textId="77777777" w:rsidR="00914E26" w:rsidRPr="00460028" w:rsidRDefault="00914E26" w:rsidP="00914E26">
            <w:pPr>
              <w:pStyle w:val="Tabletext"/>
            </w:pPr>
          </w:p>
        </w:tc>
      </w:tr>
      <w:tr w:rsidR="005E4659" w:rsidRPr="00460028" w14:paraId="51A2F60E" w14:textId="77777777" w:rsidTr="005E4659">
        <w:trPr>
          <w:trHeight w:val="851"/>
        </w:trPr>
        <w:tc>
          <w:tcPr>
            <w:tcW w:w="1908" w:type="dxa"/>
            <w:vAlign w:val="center"/>
          </w:tcPr>
          <w:p w14:paraId="351DF38A" w14:textId="77777777" w:rsidR="00914E26" w:rsidRPr="00460028" w:rsidRDefault="00914E26" w:rsidP="00914E26">
            <w:pPr>
              <w:pStyle w:val="Tabletext"/>
            </w:pPr>
          </w:p>
        </w:tc>
        <w:tc>
          <w:tcPr>
            <w:tcW w:w="3576" w:type="dxa"/>
            <w:vAlign w:val="center"/>
          </w:tcPr>
          <w:p w14:paraId="5914BCB0" w14:textId="77777777" w:rsidR="00914E26" w:rsidRPr="00460028" w:rsidRDefault="00914E26" w:rsidP="00914E26">
            <w:pPr>
              <w:pStyle w:val="Tabletext"/>
            </w:pPr>
          </w:p>
        </w:tc>
        <w:tc>
          <w:tcPr>
            <w:tcW w:w="5001" w:type="dxa"/>
            <w:vAlign w:val="center"/>
          </w:tcPr>
          <w:p w14:paraId="0B9797B0" w14:textId="77777777" w:rsidR="00914E26" w:rsidRPr="00460028" w:rsidRDefault="00914E26" w:rsidP="00914E26">
            <w:pPr>
              <w:pStyle w:val="Tabletext"/>
            </w:pPr>
          </w:p>
        </w:tc>
      </w:tr>
      <w:tr w:rsidR="005E4659" w:rsidRPr="00460028" w14:paraId="6A9E48BE" w14:textId="77777777" w:rsidTr="005E4659">
        <w:trPr>
          <w:trHeight w:val="851"/>
        </w:trPr>
        <w:tc>
          <w:tcPr>
            <w:tcW w:w="1908" w:type="dxa"/>
            <w:vAlign w:val="center"/>
          </w:tcPr>
          <w:p w14:paraId="73C65CFC" w14:textId="77777777" w:rsidR="00914E26" w:rsidRPr="00460028" w:rsidRDefault="00914E26" w:rsidP="00914E26">
            <w:pPr>
              <w:pStyle w:val="Tabletext"/>
            </w:pPr>
          </w:p>
        </w:tc>
        <w:tc>
          <w:tcPr>
            <w:tcW w:w="3576" w:type="dxa"/>
            <w:vAlign w:val="center"/>
          </w:tcPr>
          <w:p w14:paraId="1BEA30F3" w14:textId="77777777" w:rsidR="00914E26" w:rsidRPr="00460028" w:rsidRDefault="00914E26" w:rsidP="00914E26">
            <w:pPr>
              <w:pStyle w:val="Tabletext"/>
            </w:pPr>
          </w:p>
        </w:tc>
        <w:tc>
          <w:tcPr>
            <w:tcW w:w="5001" w:type="dxa"/>
            <w:vAlign w:val="center"/>
          </w:tcPr>
          <w:p w14:paraId="0264A86E" w14:textId="77777777" w:rsidR="00914E26" w:rsidRPr="00460028" w:rsidRDefault="00914E26" w:rsidP="00914E26">
            <w:pPr>
              <w:pStyle w:val="Tabletext"/>
            </w:pPr>
          </w:p>
        </w:tc>
      </w:tr>
    </w:tbl>
    <w:p w14:paraId="5559977D" w14:textId="77777777" w:rsidR="00914E26" w:rsidRDefault="00914E26" w:rsidP="00D74AE1"/>
    <w:p w14:paraId="6915678E" w14:textId="77777777" w:rsidR="005E4659" w:rsidRDefault="005E4659" w:rsidP="00914E26">
      <w:pPr>
        <w:spacing w:after="200" w:line="276" w:lineRule="auto"/>
        <w:sectPr w:rsidR="005E4659" w:rsidSect="00C716E5">
          <w:headerReference w:type="even" r:id="rId16"/>
          <w:headerReference w:type="default" r:id="rId17"/>
          <w:footerReference w:type="default" r:id="rId18"/>
          <w:headerReference w:type="first" r:id="rId19"/>
          <w:pgSz w:w="11906" w:h="16838" w:code="9"/>
          <w:pgMar w:top="567" w:right="794" w:bottom="567" w:left="907" w:header="567" w:footer="850" w:gutter="0"/>
          <w:cols w:space="708"/>
          <w:docGrid w:linePitch="360"/>
        </w:sectPr>
      </w:pPr>
    </w:p>
    <w:p w14:paraId="71378EB7" w14:textId="77777777" w:rsidR="00FD1837" w:rsidRDefault="004A4EC4">
      <w:pPr>
        <w:pStyle w:val="TOC1"/>
        <w:rPr>
          <w:rFonts w:eastAsiaTheme="minorEastAsia"/>
          <w:b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FD1837">
        <w:t>1</w:t>
      </w:r>
      <w:r w:rsidR="00FD1837">
        <w:rPr>
          <w:rFonts w:eastAsiaTheme="minorEastAsia"/>
          <w:b w:val="0"/>
          <w:color w:val="auto"/>
          <w:lang w:eastAsia="en-GB"/>
        </w:rPr>
        <w:tab/>
      </w:r>
      <w:r w:rsidR="00FD1837">
        <w:t>INTRODUCTION</w:t>
      </w:r>
      <w:r w:rsidR="00FD1837">
        <w:tab/>
      </w:r>
      <w:r w:rsidR="00FD1837">
        <w:fldChar w:fldCharType="begin"/>
      </w:r>
      <w:r w:rsidR="00FD1837">
        <w:instrText xml:space="preserve"> PAGEREF _Toc495576090 \h </w:instrText>
      </w:r>
      <w:r w:rsidR="00FD1837">
        <w:fldChar w:fldCharType="separate"/>
      </w:r>
      <w:r w:rsidR="00FD1837">
        <w:t>6</w:t>
      </w:r>
      <w:r w:rsidR="00FD1837">
        <w:fldChar w:fldCharType="end"/>
      </w:r>
    </w:p>
    <w:p w14:paraId="7B6AE4A2" w14:textId="77777777" w:rsidR="00FD1837" w:rsidRDefault="00FD1837">
      <w:pPr>
        <w:pStyle w:val="TOC1"/>
        <w:rPr>
          <w:rFonts w:eastAsiaTheme="minorEastAsia"/>
          <w:b w:val="0"/>
          <w:color w:val="auto"/>
          <w:lang w:eastAsia="en-GB"/>
        </w:rPr>
      </w:pPr>
      <w:r>
        <w:t>2</w:t>
      </w:r>
      <w:r>
        <w:rPr>
          <w:rFonts w:eastAsiaTheme="minorEastAsia"/>
          <w:b w:val="0"/>
          <w:color w:val="auto"/>
          <w:lang w:eastAsia="en-GB"/>
        </w:rPr>
        <w:tab/>
      </w:r>
      <w:r w:rsidRPr="005E2BA1">
        <w:t>HOW TO USE THIS GUIDELINE</w:t>
      </w:r>
      <w:r>
        <w:tab/>
      </w:r>
      <w:r>
        <w:fldChar w:fldCharType="begin"/>
      </w:r>
      <w:r>
        <w:instrText xml:space="preserve"> PAGEREF _Toc495576091 \h </w:instrText>
      </w:r>
      <w:r>
        <w:fldChar w:fldCharType="separate"/>
      </w:r>
      <w:r>
        <w:t>6</w:t>
      </w:r>
      <w:r>
        <w:fldChar w:fldCharType="end"/>
      </w:r>
    </w:p>
    <w:p w14:paraId="4ED21941" w14:textId="77777777" w:rsidR="00FD1837" w:rsidRDefault="00FD1837">
      <w:pPr>
        <w:pStyle w:val="TOC1"/>
        <w:rPr>
          <w:rFonts w:eastAsiaTheme="minorEastAsia"/>
          <w:b w:val="0"/>
          <w:color w:val="auto"/>
          <w:lang w:eastAsia="en-GB"/>
        </w:rPr>
      </w:pPr>
      <w:r>
        <w:t>3</w:t>
      </w:r>
      <w:r>
        <w:rPr>
          <w:rFonts w:eastAsiaTheme="minorEastAsia"/>
          <w:b w:val="0"/>
          <w:color w:val="auto"/>
          <w:lang w:eastAsia="en-GB"/>
        </w:rPr>
        <w:tab/>
      </w:r>
      <w:r w:rsidRPr="005E2BA1">
        <w:t>AtoN LOAD OVERVIEW</w:t>
      </w:r>
      <w:r>
        <w:tab/>
      </w:r>
      <w:r>
        <w:fldChar w:fldCharType="begin"/>
      </w:r>
      <w:r>
        <w:instrText xml:space="preserve"> PAGEREF _Toc495576092 \h </w:instrText>
      </w:r>
      <w:r>
        <w:fldChar w:fldCharType="separate"/>
      </w:r>
      <w:r>
        <w:t>6</w:t>
      </w:r>
      <w:r>
        <w:fldChar w:fldCharType="end"/>
      </w:r>
    </w:p>
    <w:p w14:paraId="6D1FBCEF" w14:textId="77777777" w:rsidR="00FD1837" w:rsidRDefault="00FD1837">
      <w:pPr>
        <w:pStyle w:val="TOC2"/>
        <w:rPr>
          <w:rFonts w:eastAsiaTheme="minorEastAsia"/>
          <w:color w:val="auto"/>
          <w:lang w:eastAsia="en-GB"/>
        </w:rPr>
      </w:pPr>
      <w:r>
        <w:t>3.1</w:t>
      </w:r>
      <w:r>
        <w:rPr>
          <w:rFonts w:eastAsiaTheme="minorEastAsia"/>
          <w:color w:val="auto"/>
          <w:lang w:eastAsia="en-GB"/>
        </w:rPr>
        <w:tab/>
      </w:r>
      <w:r>
        <w:t>Quiescent load</w:t>
      </w:r>
      <w:r>
        <w:tab/>
      </w:r>
      <w:r>
        <w:fldChar w:fldCharType="begin"/>
      </w:r>
      <w:r>
        <w:instrText xml:space="preserve"> PAGEREF _Toc495576093 \h </w:instrText>
      </w:r>
      <w:r>
        <w:fldChar w:fldCharType="separate"/>
      </w:r>
      <w:r>
        <w:t>7</w:t>
      </w:r>
      <w:r>
        <w:fldChar w:fldCharType="end"/>
      </w:r>
    </w:p>
    <w:p w14:paraId="75A0135C" w14:textId="77777777" w:rsidR="00FD1837" w:rsidRDefault="00FD1837">
      <w:pPr>
        <w:pStyle w:val="TOC2"/>
        <w:rPr>
          <w:rFonts w:eastAsiaTheme="minorEastAsia"/>
          <w:color w:val="auto"/>
          <w:lang w:eastAsia="en-GB"/>
        </w:rPr>
      </w:pPr>
      <w:r>
        <w:t>3.2</w:t>
      </w:r>
      <w:r>
        <w:rPr>
          <w:rFonts w:eastAsiaTheme="minorEastAsia"/>
          <w:color w:val="auto"/>
          <w:lang w:eastAsia="en-GB"/>
        </w:rPr>
        <w:tab/>
      </w:r>
      <w:r>
        <w:t>Day/Night loads</w:t>
      </w:r>
      <w:r>
        <w:tab/>
      </w:r>
      <w:r>
        <w:fldChar w:fldCharType="begin"/>
      </w:r>
      <w:r>
        <w:instrText xml:space="preserve"> PAGEREF _Toc495576094 \h </w:instrText>
      </w:r>
      <w:r>
        <w:fldChar w:fldCharType="separate"/>
      </w:r>
      <w:r>
        <w:t>7</w:t>
      </w:r>
      <w:r>
        <w:fldChar w:fldCharType="end"/>
      </w:r>
    </w:p>
    <w:p w14:paraId="1913980D" w14:textId="77777777" w:rsidR="00FD1837" w:rsidRDefault="00FD1837">
      <w:pPr>
        <w:pStyle w:val="TOC2"/>
        <w:rPr>
          <w:rFonts w:eastAsiaTheme="minorEastAsia"/>
          <w:color w:val="auto"/>
          <w:lang w:eastAsia="en-GB"/>
        </w:rPr>
      </w:pPr>
      <w:r>
        <w:t>3.3</w:t>
      </w:r>
      <w:r>
        <w:rPr>
          <w:rFonts w:eastAsiaTheme="minorEastAsia"/>
          <w:color w:val="auto"/>
          <w:lang w:eastAsia="en-GB"/>
        </w:rPr>
        <w:tab/>
      </w:r>
      <w:r>
        <w:t>Power demand variation</w:t>
      </w:r>
      <w:r>
        <w:tab/>
      </w:r>
      <w:r>
        <w:fldChar w:fldCharType="begin"/>
      </w:r>
      <w:r>
        <w:instrText xml:space="preserve"> PAGEREF _Toc495576095 \h </w:instrText>
      </w:r>
      <w:r>
        <w:fldChar w:fldCharType="separate"/>
      </w:r>
      <w:r>
        <w:t>7</w:t>
      </w:r>
      <w:r>
        <w:fldChar w:fldCharType="end"/>
      </w:r>
    </w:p>
    <w:p w14:paraId="1FBCE64B" w14:textId="77777777" w:rsidR="00FD1837" w:rsidRDefault="00FD1837">
      <w:pPr>
        <w:pStyle w:val="TOC1"/>
        <w:rPr>
          <w:rFonts w:eastAsiaTheme="minorEastAsia"/>
          <w:b w:val="0"/>
          <w:color w:val="auto"/>
          <w:lang w:eastAsia="en-GB"/>
        </w:rPr>
      </w:pPr>
      <w:r>
        <w:t>4</w:t>
      </w:r>
      <w:r>
        <w:rPr>
          <w:rFonts w:eastAsiaTheme="minorEastAsia"/>
          <w:b w:val="0"/>
          <w:color w:val="auto"/>
          <w:lang w:eastAsia="en-GB"/>
        </w:rPr>
        <w:tab/>
      </w:r>
      <w:r w:rsidRPr="005E2BA1">
        <w:t>DAILY AND SEASONAL LOAD VARIATIONS</w:t>
      </w:r>
      <w:r>
        <w:tab/>
      </w:r>
      <w:r>
        <w:fldChar w:fldCharType="begin"/>
      </w:r>
      <w:r>
        <w:instrText xml:space="preserve"> PAGEREF _Toc495576096 \h </w:instrText>
      </w:r>
      <w:r>
        <w:fldChar w:fldCharType="separate"/>
      </w:r>
      <w:r>
        <w:t>8</w:t>
      </w:r>
      <w:r>
        <w:fldChar w:fldCharType="end"/>
      </w:r>
    </w:p>
    <w:p w14:paraId="2CDB8E3C" w14:textId="77777777" w:rsidR="00FD1837" w:rsidRDefault="00FD1837">
      <w:pPr>
        <w:pStyle w:val="TOC2"/>
        <w:rPr>
          <w:rFonts w:eastAsiaTheme="minorEastAsia"/>
          <w:color w:val="auto"/>
          <w:lang w:eastAsia="en-GB"/>
        </w:rPr>
      </w:pPr>
      <w:r>
        <w:t>4.1</w:t>
      </w:r>
      <w:r>
        <w:rPr>
          <w:rFonts w:eastAsiaTheme="minorEastAsia"/>
          <w:color w:val="auto"/>
          <w:lang w:eastAsia="en-GB"/>
        </w:rPr>
        <w:tab/>
      </w:r>
      <w:r>
        <w:t>Computation of a Daily Load</w:t>
      </w:r>
      <w:r>
        <w:tab/>
      </w:r>
      <w:r>
        <w:fldChar w:fldCharType="begin"/>
      </w:r>
      <w:r>
        <w:instrText xml:space="preserve"> PAGEREF _Toc495576097 \h </w:instrText>
      </w:r>
      <w:r>
        <w:fldChar w:fldCharType="separate"/>
      </w:r>
      <w:r>
        <w:t>8</w:t>
      </w:r>
      <w:r>
        <w:fldChar w:fldCharType="end"/>
      </w:r>
    </w:p>
    <w:p w14:paraId="7DEC561B" w14:textId="77777777" w:rsidR="00FD1837" w:rsidRDefault="00FD1837">
      <w:pPr>
        <w:pStyle w:val="TOC3"/>
        <w:tabs>
          <w:tab w:val="left" w:pos="1134"/>
          <w:tab w:val="right" w:leader="dot" w:pos="10195"/>
        </w:tabs>
        <w:rPr>
          <w:rFonts w:eastAsiaTheme="minorEastAsia"/>
          <w:noProof/>
          <w:sz w:val="22"/>
          <w:lang w:eastAsia="en-GB"/>
        </w:rPr>
      </w:pPr>
      <w:r>
        <w:rPr>
          <w:noProof/>
        </w:rPr>
        <w:t>4.1.1</w:t>
      </w:r>
      <w:r>
        <w:rPr>
          <w:rFonts w:eastAsiaTheme="minorEastAsia"/>
          <w:noProof/>
          <w:sz w:val="22"/>
          <w:lang w:eastAsia="en-GB"/>
        </w:rPr>
        <w:tab/>
      </w:r>
      <w:r>
        <w:rPr>
          <w:noProof/>
        </w:rPr>
        <w:t>Duty cycle</w:t>
      </w:r>
      <w:r>
        <w:rPr>
          <w:noProof/>
        </w:rPr>
        <w:tab/>
      </w:r>
      <w:r>
        <w:rPr>
          <w:noProof/>
        </w:rPr>
        <w:fldChar w:fldCharType="begin"/>
      </w:r>
      <w:r>
        <w:rPr>
          <w:noProof/>
        </w:rPr>
        <w:instrText xml:space="preserve"> PAGEREF _Toc495576098 \h </w:instrText>
      </w:r>
      <w:r>
        <w:rPr>
          <w:noProof/>
        </w:rPr>
      </w:r>
      <w:r>
        <w:rPr>
          <w:noProof/>
        </w:rPr>
        <w:fldChar w:fldCharType="separate"/>
      </w:r>
      <w:r>
        <w:rPr>
          <w:noProof/>
        </w:rPr>
        <w:t>8</w:t>
      </w:r>
      <w:r>
        <w:rPr>
          <w:noProof/>
        </w:rPr>
        <w:fldChar w:fldCharType="end"/>
      </w:r>
    </w:p>
    <w:p w14:paraId="6EB0407E" w14:textId="77777777" w:rsidR="00FD1837" w:rsidRDefault="00FD1837">
      <w:pPr>
        <w:pStyle w:val="TOC2"/>
        <w:rPr>
          <w:rFonts w:eastAsiaTheme="minorEastAsia"/>
          <w:color w:val="auto"/>
          <w:lang w:eastAsia="en-GB"/>
        </w:rPr>
      </w:pPr>
      <w:r>
        <w:t>4.2</w:t>
      </w:r>
      <w:r>
        <w:rPr>
          <w:rFonts w:eastAsiaTheme="minorEastAsia"/>
          <w:color w:val="auto"/>
          <w:lang w:eastAsia="en-GB"/>
        </w:rPr>
        <w:tab/>
      </w:r>
      <w:r>
        <w:t>Seasonal Variation of Daily Loads</w:t>
      </w:r>
      <w:r>
        <w:tab/>
      </w:r>
      <w:r>
        <w:fldChar w:fldCharType="begin"/>
      </w:r>
      <w:r>
        <w:instrText xml:space="preserve"> PAGEREF _Toc495576099 \h </w:instrText>
      </w:r>
      <w:r>
        <w:fldChar w:fldCharType="separate"/>
      </w:r>
      <w:r>
        <w:t>8</w:t>
      </w:r>
      <w:r>
        <w:fldChar w:fldCharType="end"/>
      </w:r>
    </w:p>
    <w:p w14:paraId="7AA7172F" w14:textId="77777777" w:rsidR="00FD1837" w:rsidRDefault="00FD1837">
      <w:pPr>
        <w:pStyle w:val="TOC3"/>
        <w:tabs>
          <w:tab w:val="left" w:pos="1134"/>
          <w:tab w:val="right" w:leader="dot" w:pos="10195"/>
        </w:tabs>
        <w:rPr>
          <w:rFonts w:eastAsiaTheme="minorEastAsia"/>
          <w:noProof/>
          <w:sz w:val="22"/>
          <w:lang w:eastAsia="en-GB"/>
        </w:rPr>
      </w:pPr>
      <w:r>
        <w:rPr>
          <w:noProof/>
        </w:rPr>
        <w:t>4.2.1</w:t>
      </w:r>
      <w:r>
        <w:rPr>
          <w:rFonts w:eastAsiaTheme="minorEastAsia"/>
          <w:noProof/>
          <w:sz w:val="22"/>
          <w:lang w:eastAsia="en-GB"/>
        </w:rPr>
        <w:tab/>
      </w:r>
      <w:r>
        <w:rPr>
          <w:noProof/>
        </w:rPr>
        <w:t>Modifiers to H</w:t>
      </w:r>
      <w:r w:rsidRPr="005E2BA1">
        <w:rPr>
          <w:noProof/>
          <w:vertAlign w:val="subscript"/>
          <w:lang w:eastAsia="de-DE"/>
        </w:rPr>
        <w:t>darkness</w:t>
      </w:r>
      <w:r>
        <w:rPr>
          <w:noProof/>
        </w:rPr>
        <w:tab/>
      </w:r>
      <w:r>
        <w:rPr>
          <w:noProof/>
        </w:rPr>
        <w:fldChar w:fldCharType="begin"/>
      </w:r>
      <w:r>
        <w:rPr>
          <w:noProof/>
        </w:rPr>
        <w:instrText xml:space="preserve"> PAGEREF _Toc495576100 \h </w:instrText>
      </w:r>
      <w:r>
        <w:rPr>
          <w:noProof/>
        </w:rPr>
      </w:r>
      <w:r>
        <w:rPr>
          <w:noProof/>
        </w:rPr>
        <w:fldChar w:fldCharType="separate"/>
      </w:r>
      <w:r>
        <w:rPr>
          <w:noProof/>
        </w:rPr>
        <w:t>9</w:t>
      </w:r>
      <w:r>
        <w:rPr>
          <w:noProof/>
        </w:rPr>
        <w:fldChar w:fldCharType="end"/>
      </w:r>
    </w:p>
    <w:p w14:paraId="77315830" w14:textId="77777777" w:rsidR="00FD1837" w:rsidRDefault="00FD1837">
      <w:pPr>
        <w:pStyle w:val="TOC1"/>
        <w:rPr>
          <w:rFonts w:eastAsiaTheme="minorEastAsia"/>
          <w:b w:val="0"/>
          <w:color w:val="auto"/>
          <w:lang w:eastAsia="en-GB"/>
        </w:rPr>
      </w:pPr>
      <w:r>
        <w:t>5</w:t>
      </w:r>
      <w:r>
        <w:rPr>
          <w:rFonts w:eastAsiaTheme="minorEastAsia"/>
          <w:b w:val="0"/>
          <w:color w:val="auto"/>
          <w:lang w:eastAsia="en-GB"/>
        </w:rPr>
        <w:tab/>
      </w:r>
      <w:r w:rsidRPr="005E2BA1">
        <w:t>ACTUAL LOADS</w:t>
      </w:r>
      <w:r>
        <w:tab/>
      </w:r>
      <w:r>
        <w:fldChar w:fldCharType="begin"/>
      </w:r>
      <w:r>
        <w:instrText xml:space="preserve"> PAGEREF _Toc495576101 \h </w:instrText>
      </w:r>
      <w:r>
        <w:fldChar w:fldCharType="separate"/>
      </w:r>
      <w:r>
        <w:t>10</w:t>
      </w:r>
      <w:r>
        <w:fldChar w:fldCharType="end"/>
      </w:r>
    </w:p>
    <w:p w14:paraId="3B111BDB" w14:textId="77777777" w:rsidR="00FD1837" w:rsidRDefault="00FD1837">
      <w:pPr>
        <w:pStyle w:val="TOC2"/>
        <w:rPr>
          <w:rFonts w:eastAsiaTheme="minorEastAsia"/>
          <w:color w:val="auto"/>
          <w:lang w:eastAsia="en-GB"/>
        </w:rPr>
      </w:pPr>
      <w:r>
        <w:t>5.1</w:t>
      </w:r>
      <w:r>
        <w:rPr>
          <w:rFonts w:eastAsiaTheme="minorEastAsia"/>
          <w:color w:val="auto"/>
          <w:lang w:eastAsia="en-GB"/>
        </w:rPr>
        <w:tab/>
      </w:r>
      <w:r>
        <w:t>Incandescent Light Sources</w:t>
      </w:r>
      <w:r>
        <w:tab/>
      </w:r>
      <w:r>
        <w:fldChar w:fldCharType="begin"/>
      </w:r>
      <w:r>
        <w:instrText xml:space="preserve"> PAGEREF _Toc495576102 \h </w:instrText>
      </w:r>
      <w:r>
        <w:fldChar w:fldCharType="separate"/>
      </w:r>
      <w:r>
        <w:t>10</w:t>
      </w:r>
      <w:r>
        <w:fldChar w:fldCharType="end"/>
      </w:r>
    </w:p>
    <w:p w14:paraId="1A666220" w14:textId="77777777" w:rsidR="00FD1837" w:rsidRDefault="00FD1837">
      <w:pPr>
        <w:pStyle w:val="TOC2"/>
        <w:rPr>
          <w:rFonts w:eastAsiaTheme="minorEastAsia"/>
          <w:color w:val="auto"/>
          <w:lang w:eastAsia="en-GB"/>
        </w:rPr>
      </w:pPr>
      <w:r>
        <w:t>5.2</w:t>
      </w:r>
      <w:r>
        <w:rPr>
          <w:rFonts w:eastAsiaTheme="minorEastAsia"/>
          <w:color w:val="auto"/>
          <w:lang w:eastAsia="en-GB"/>
        </w:rPr>
        <w:tab/>
      </w:r>
      <w:r>
        <w:t>LED Light Sources</w:t>
      </w:r>
      <w:r>
        <w:tab/>
      </w:r>
      <w:r>
        <w:fldChar w:fldCharType="begin"/>
      </w:r>
      <w:r>
        <w:instrText xml:space="preserve"> PAGEREF _Toc495576103 \h </w:instrText>
      </w:r>
      <w:r>
        <w:fldChar w:fldCharType="separate"/>
      </w:r>
      <w:r>
        <w:t>12</w:t>
      </w:r>
      <w:r>
        <w:fldChar w:fldCharType="end"/>
      </w:r>
    </w:p>
    <w:p w14:paraId="64CF16A0" w14:textId="77777777" w:rsidR="00FD1837" w:rsidRDefault="00FD1837">
      <w:pPr>
        <w:pStyle w:val="TOC3"/>
        <w:tabs>
          <w:tab w:val="left" w:pos="1134"/>
          <w:tab w:val="right" w:leader="dot" w:pos="10195"/>
        </w:tabs>
        <w:rPr>
          <w:rFonts w:eastAsiaTheme="minorEastAsia"/>
          <w:noProof/>
          <w:sz w:val="22"/>
          <w:lang w:eastAsia="en-GB"/>
        </w:rPr>
      </w:pPr>
      <w:r>
        <w:rPr>
          <w:noProof/>
        </w:rPr>
        <w:t>5.2.1</w:t>
      </w:r>
      <w:r>
        <w:rPr>
          <w:rFonts w:eastAsiaTheme="minorEastAsia"/>
          <w:noProof/>
          <w:sz w:val="22"/>
          <w:lang w:eastAsia="en-GB"/>
        </w:rPr>
        <w:tab/>
      </w:r>
      <w:r>
        <w:rPr>
          <w:noProof/>
        </w:rPr>
        <w:t>Complex LED Light Sources</w:t>
      </w:r>
      <w:r>
        <w:rPr>
          <w:noProof/>
        </w:rPr>
        <w:tab/>
      </w:r>
      <w:r>
        <w:rPr>
          <w:noProof/>
        </w:rPr>
        <w:fldChar w:fldCharType="begin"/>
      </w:r>
      <w:r>
        <w:rPr>
          <w:noProof/>
        </w:rPr>
        <w:instrText xml:space="preserve"> PAGEREF _Toc495576104 \h </w:instrText>
      </w:r>
      <w:r>
        <w:rPr>
          <w:noProof/>
        </w:rPr>
      </w:r>
      <w:r>
        <w:rPr>
          <w:noProof/>
        </w:rPr>
        <w:fldChar w:fldCharType="separate"/>
      </w:r>
      <w:r>
        <w:rPr>
          <w:noProof/>
        </w:rPr>
        <w:t>12</w:t>
      </w:r>
      <w:r>
        <w:rPr>
          <w:noProof/>
        </w:rPr>
        <w:fldChar w:fldCharType="end"/>
      </w:r>
    </w:p>
    <w:p w14:paraId="77A3F062" w14:textId="77777777" w:rsidR="00FD1837" w:rsidRDefault="00FD1837">
      <w:pPr>
        <w:pStyle w:val="TOC2"/>
        <w:rPr>
          <w:rFonts w:eastAsiaTheme="minorEastAsia"/>
          <w:color w:val="auto"/>
          <w:lang w:eastAsia="en-GB"/>
        </w:rPr>
      </w:pPr>
      <w:r w:rsidRPr="005E2BA1">
        <w:rPr>
          <w:lang w:val="en-US"/>
        </w:rPr>
        <w:t>5.3</w:t>
      </w:r>
      <w:r>
        <w:rPr>
          <w:rFonts w:eastAsiaTheme="minorEastAsia"/>
          <w:color w:val="auto"/>
          <w:lang w:eastAsia="en-GB"/>
        </w:rPr>
        <w:tab/>
      </w:r>
      <w:r w:rsidRPr="005E2BA1">
        <w:rPr>
          <w:lang w:val="en-US"/>
        </w:rPr>
        <w:t>Metal Halide</w:t>
      </w:r>
      <w:r>
        <w:tab/>
      </w:r>
      <w:r>
        <w:fldChar w:fldCharType="begin"/>
      </w:r>
      <w:r>
        <w:instrText xml:space="preserve"> PAGEREF _Toc495576105 \h </w:instrText>
      </w:r>
      <w:r>
        <w:fldChar w:fldCharType="separate"/>
      </w:r>
      <w:r>
        <w:t>13</w:t>
      </w:r>
      <w:r>
        <w:fldChar w:fldCharType="end"/>
      </w:r>
    </w:p>
    <w:p w14:paraId="6749CDE5" w14:textId="77777777" w:rsidR="00FD1837" w:rsidRDefault="00FD1837">
      <w:pPr>
        <w:pStyle w:val="TOC2"/>
        <w:rPr>
          <w:rFonts w:eastAsiaTheme="minorEastAsia"/>
          <w:color w:val="auto"/>
          <w:lang w:eastAsia="en-GB"/>
        </w:rPr>
      </w:pPr>
      <w:r>
        <w:t>5.4</w:t>
      </w:r>
      <w:r>
        <w:rPr>
          <w:rFonts w:eastAsiaTheme="minorEastAsia"/>
          <w:color w:val="auto"/>
          <w:lang w:eastAsia="en-GB"/>
        </w:rPr>
        <w:tab/>
      </w:r>
      <w:r>
        <w:t>Flasher / Control</w:t>
      </w:r>
      <w:r>
        <w:tab/>
      </w:r>
      <w:r>
        <w:fldChar w:fldCharType="begin"/>
      </w:r>
      <w:r>
        <w:instrText xml:space="preserve"> PAGEREF _Toc495576106 \h </w:instrText>
      </w:r>
      <w:r>
        <w:fldChar w:fldCharType="separate"/>
      </w:r>
      <w:r>
        <w:t>13</w:t>
      </w:r>
      <w:r>
        <w:fldChar w:fldCharType="end"/>
      </w:r>
    </w:p>
    <w:p w14:paraId="156CB26B" w14:textId="77777777" w:rsidR="00FD1837" w:rsidRDefault="00FD1837">
      <w:pPr>
        <w:pStyle w:val="TOC2"/>
        <w:rPr>
          <w:rFonts w:eastAsiaTheme="minorEastAsia"/>
          <w:color w:val="auto"/>
          <w:lang w:eastAsia="en-GB"/>
        </w:rPr>
      </w:pPr>
      <w:r>
        <w:t>5.5</w:t>
      </w:r>
      <w:r>
        <w:rPr>
          <w:rFonts w:eastAsiaTheme="minorEastAsia"/>
          <w:color w:val="auto"/>
          <w:lang w:eastAsia="en-GB"/>
        </w:rPr>
        <w:tab/>
      </w:r>
      <w:r>
        <w:t>Optic Rotation</w:t>
      </w:r>
      <w:r>
        <w:tab/>
      </w:r>
      <w:r>
        <w:fldChar w:fldCharType="begin"/>
      </w:r>
      <w:r>
        <w:instrText xml:space="preserve"> PAGEREF _Toc495576107 \h </w:instrText>
      </w:r>
      <w:r>
        <w:fldChar w:fldCharType="separate"/>
      </w:r>
      <w:r>
        <w:t>13</w:t>
      </w:r>
      <w:r>
        <w:fldChar w:fldCharType="end"/>
      </w:r>
    </w:p>
    <w:p w14:paraId="06057FC0" w14:textId="77777777" w:rsidR="00FD1837" w:rsidRDefault="00FD1837">
      <w:pPr>
        <w:pStyle w:val="TOC2"/>
        <w:rPr>
          <w:rFonts w:eastAsiaTheme="minorEastAsia"/>
          <w:color w:val="auto"/>
          <w:lang w:eastAsia="en-GB"/>
        </w:rPr>
      </w:pPr>
      <w:r>
        <w:t>5.6</w:t>
      </w:r>
      <w:r>
        <w:rPr>
          <w:rFonts w:eastAsiaTheme="minorEastAsia"/>
          <w:color w:val="auto"/>
          <w:lang w:eastAsia="en-GB"/>
        </w:rPr>
        <w:tab/>
      </w:r>
      <w:r>
        <w:t>Sound Signal</w:t>
      </w:r>
      <w:r>
        <w:tab/>
      </w:r>
      <w:r>
        <w:fldChar w:fldCharType="begin"/>
      </w:r>
      <w:r>
        <w:instrText xml:space="preserve"> PAGEREF _Toc495576108 \h </w:instrText>
      </w:r>
      <w:r>
        <w:fldChar w:fldCharType="separate"/>
      </w:r>
      <w:r>
        <w:t>14</w:t>
      </w:r>
      <w:r>
        <w:fldChar w:fldCharType="end"/>
      </w:r>
    </w:p>
    <w:p w14:paraId="1C02AA2A" w14:textId="77777777" w:rsidR="00FD1837" w:rsidRDefault="00FD1837">
      <w:pPr>
        <w:pStyle w:val="TOC2"/>
        <w:rPr>
          <w:rFonts w:eastAsiaTheme="minorEastAsia"/>
          <w:color w:val="auto"/>
          <w:lang w:eastAsia="en-GB"/>
        </w:rPr>
      </w:pPr>
      <w:r>
        <w:t>5.7</w:t>
      </w:r>
      <w:r>
        <w:rPr>
          <w:rFonts w:eastAsiaTheme="minorEastAsia"/>
          <w:color w:val="auto"/>
          <w:lang w:eastAsia="en-GB"/>
        </w:rPr>
        <w:tab/>
      </w:r>
      <w:r>
        <w:t>Visibility Detector</w:t>
      </w:r>
      <w:r>
        <w:tab/>
      </w:r>
      <w:r>
        <w:fldChar w:fldCharType="begin"/>
      </w:r>
      <w:r>
        <w:instrText xml:space="preserve"> PAGEREF _Toc495576109 \h </w:instrText>
      </w:r>
      <w:r>
        <w:fldChar w:fldCharType="separate"/>
      </w:r>
      <w:r>
        <w:t>14</w:t>
      </w:r>
      <w:r>
        <w:fldChar w:fldCharType="end"/>
      </w:r>
    </w:p>
    <w:p w14:paraId="2D46D6B0" w14:textId="77777777" w:rsidR="00FD1837" w:rsidRDefault="00FD1837">
      <w:pPr>
        <w:pStyle w:val="TOC2"/>
        <w:rPr>
          <w:rFonts w:eastAsiaTheme="minorEastAsia"/>
          <w:color w:val="auto"/>
          <w:lang w:eastAsia="en-GB"/>
        </w:rPr>
      </w:pPr>
      <w:r>
        <w:t>5.8</w:t>
      </w:r>
      <w:r>
        <w:rPr>
          <w:rFonts w:eastAsiaTheme="minorEastAsia"/>
          <w:color w:val="auto"/>
          <w:lang w:eastAsia="en-GB"/>
        </w:rPr>
        <w:tab/>
      </w:r>
      <w:r>
        <w:t>Control and Monitoring Systems</w:t>
      </w:r>
      <w:r>
        <w:tab/>
      </w:r>
      <w:r>
        <w:fldChar w:fldCharType="begin"/>
      </w:r>
      <w:r>
        <w:instrText xml:space="preserve"> PAGEREF _Toc495576110 \h </w:instrText>
      </w:r>
      <w:r>
        <w:fldChar w:fldCharType="separate"/>
      </w:r>
      <w:r>
        <w:t>15</w:t>
      </w:r>
      <w:r>
        <w:fldChar w:fldCharType="end"/>
      </w:r>
    </w:p>
    <w:p w14:paraId="11A6F814" w14:textId="77777777" w:rsidR="00FD1837" w:rsidRDefault="00FD1837">
      <w:pPr>
        <w:pStyle w:val="TOC3"/>
        <w:tabs>
          <w:tab w:val="left" w:pos="1134"/>
          <w:tab w:val="right" w:leader="dot" w:pos="10195"/>
        </w:tabs>
        <w:rPr>
          <w:rFonts w:eastAsiaTheme="minorEastAsia"/>
          <w:noProof/>
          <w:sz w:val="22"/>
          <w:lang w:eastAsia="en-GB"/>
        </w:rPr>
      </w:pPr>
      <w:r>
        <w:rPr>
          <w:noProof/>
        </w:rPr>
        <w:t>5.8.1</w:t>
      </w:r>
      <w:r>
        <w:rPr>
          <w:rFonts w:eastAsiaTheme="minorEastAsia"/>
          <w:noProof/>
          <w:sz w:val="22"/>
          <w:lang w:eastAsia="en-GB"/>
        </w:rPr>
        <w:tab/>
      </w:r>
      <w:r>
        <w:rPr>
          <w:noProof/>
        </w:rPr>
        <w:t>Control Equipment</w:t>
      </w:r>
      <w:r>
        <w:rPr>
          <w:noProof/>
        </w:rPr>
        <w:tab/>
      </w:r>
      <w:r>
        <w:rPr>
          <w:noProof/>
        </w:rPr>
        <w:fldChar w:fldCharType="begin"/>
      </w:r>
      <w:r>
        <w:rPr>
          <w:noProof/>
        </w:rPr>
        <w:instrText xml:space="preserve"> PAGEREF _Toc495576111 \h </w:instrText>
      </w:r>
      <w:r>
        <w:rPr>
          <w:noProof/>
        </w:rPr>
      </w:r>
      <w:r>
        <w:rPr>
          <w:noProof/>
        </w:rPr>
        <w:fldChar w:fldCharType="separate"/>
      </w:r>
      <w:r>
        <w:rPr>
          <w:noProof/>
        </w:rPr>
        <w:t>15</w:t>
      </w:r>
      <w:r>
        <w:rPr>
          <w:noProof/>
        </w:rPr>
        <w:fldChar w:fldCharType="end"/>
      </w:r>
    </w:p>
    <w:p w14:paraId="4D87DE72" w14:textId="77777777" w:rsidR="00FD1837" w:rsidRDefault="00FD1837">
      <w:pPr>
        <w:pStyle w:val="TOC3"/>
        <w:tabs>
          <w:tab w:val="left" w:pos="1134"/>
          <w:tab w:val="right" w:leader="dot" w:pos="10195"/>
        </w:tabs>
        <w:rPr>
          <w:rFonts w:eastAsiaTheme="minorEastAsia"/>
          <w:noProof/>
          <w:sz w:val="22"/>
          <w:lang w:eastAsia="en-GB"/>
        </w:rPr>
      </w:pPr>
      <w:r>
        <w:rPr>
          <w:noProof/>
        </w:rPr>
        <w:t>5.8.2</w:t>
      </w:r>
      <w:r>
        <w:rPr>
          <w:rFonts w:eastAsiaTheme="minorEastAsia"/>
          <w:noProof/>
          <w:sz w:val="22"/>
          <w:lang w:eastAsia="en-GB"/>
        </w:rPr>
        <w:tab/>
      </w:r>
      <w:r>
        <w:rPr>
          <w:noProof/>
        </w:rPr>
        <w:t>Monitor Systems</w:t>
      </w:r>
      <w:r>
        <w:rPr>
          <w:noProof/>
        </w:rPr>
        <w:tab/>
      </w:r>
      <w:r>
        <w:rPr>
          <w:noProof/>
        </w:rPr>
        <w:fldChar w:fldCharType="begin"/>
      </w:r>
      <w:r>
        <w:rPr>
          <w:noProof/>
        </w:rPr>
        <w:instrText xml:space="preserve"> PAGEREF _Toc495576112 \h </w:instrText>
      </w:r>
      <w:r>
        <w:rPr>
          <w:noProof/>
        </w:rPr>
      </w:r>
      <w:r>
        <w:rPr>
          <w:noProof/>
        </w:rPr>
        <w:fldChar w:fldCharType="separate"/>
      </w:r>
      <w:r>
        <w:rPr>
          <w:noProof/>
        </w:rPr>
        <w:t>15</w:t>
      </w:r>
      <w:r>
        <w:rPr>
          <w:noProof/>
        </w:rPr>
        <w:fldChar w:fldCharType="end"/>
      </w:r>
    </w:p>
    <w:p w14:paraId="706DAAAE" w14:textId="77777777" w:rsidR="00FD1837" w:rsidRDefault="00FD1837">
      <w:pPr>
        <w:pStyle w:val="TOC2"/>
        <w:rPr>
          <w:rFonts w:eastAsiaTheme="minorEastAsia"/>
          <w:color w:val="auto"/>
          <w:lang w:eastAsia="en-GB"/>
        </w:rPr>
      </w:pPr>
      <w:r>
        <w:t>5.9</w:t>
      </w:r>
      <w:r>
        <w:rPr>
          <w:rFonts w:eastAsiaTheme="minorEastAsia"/>
          <w:color w:val="auto"/>
          <w:lang w:eastAsia="en-GB"/>
        </w:rPr>
        <w:tab/>
      </w:r>
      <w:r>
        <w:t>Charge Controller</w:t>
      </w:r>
      <w:r>
        <w:tab/>
      </w:r>
      <w:r>
        <w:fldChar w:fldCharType="begin"/>
      </w:r>
      <w:r>
        <w:instrText xml:space="preserve"> PAGEREF _Toc495576113 \h </w:instrText>
      </w:r>
      <w:r>
        <w:fldChar w:fldCharType="separate"/>
      </w:r>
      <w:r>
        <w:t>15</w:t>
      </w:r>
      <w:r>
        <w:fldChar w:fldCharType="end"/>
      </w:r>
    </w:p>
    <w:p w14:paraId="3A39CB4C" w14:textId="77777777" w:rsidR="00FD1837" w:rsidRDefault="00FD1837">
      <w:pPr>
        <w:pStyle w:val="TOC2"/>
        <w:rPr>
          <w:rFonts w:eastAsiaTheme="minorEastAsia"/>
          <w:color w:val="auto"/>
          <w:lang w:eastAsia="en-GB"/>
        </w:rPr>
      </w:pPr>
      <w:r>
        <w:t>5.10</w:t>
      </w:r>
      <w:r>
        <w:rPr>
          <w:rFonts w:eastAsiaTheme="minorEastAsia"/>
          <w:color w:val="auto"/>
          <w:lang w:eastAsia="en-GB"/>
        </w:rPr>
        <w:tab/>
      </w:r>
      <w:r>
        <w:t>AIS</w:t>
      </w:r>
      <w:r>
        <w:tab/>
      </w:r>
      <w:r>
        <w:fldChar w:fldCharType="begin"/>
      </w:r>
      <w:r>
        <w:instrText xml:space="preserve"> PAGEREF _Toc495576114 \h </w:instrText>
      </w:r>
      <w:r>
        <w:fldChar w:fldCharType="separate"/>
      </w:r>
      <w:r>
        <w:t>16</w:t>
      </w:r>
      <w:r>
        <w:fldChar w:fldCharType="end"/>
      </w:r>
    </w:p>
    <w:p w14:paraId="563906A3" w14:textId="77777777" w:rsidR="00FD1837" w:rsidRDefault="00FD1837">
      <w:pPr>
        <w:pStyle w:val="TOC3"/>
        <w:tabs>
          <w:tab w:val="left" w:pos="1134"/>
          <w:tab w:val="right" w:leader="dot" w:pos="10195"/>
        </w:tabs>
        <w:rPr>
          <w:rFonts w:eastAsiaTheme="minorEastAsia"/>
          <w:noProof/>
          <w:sz w:val="22"/>
          <w:lang w:eastAsia="en-GB"/>
        </w:rPr>
      </w:pPr>
      <w:r>
        <w:rPr>
          <w:noProof/>
        </w:rPr>
        <w:t>5.10.1</w:t>
      </w:r>
      <w:r>
        <w:rPr>
          <w:rFonts w:eastAsiaTheme="minorEastAsia"/>
          <w:noProof/>
          <w:sz w:val="22"/>
          <w:lang w:eastAsia="en-GB"/>
        </w:rPr>
        <w:tab/>
      </w:r>
      <w:r>
        <w:rPr>
          <w:noProof/>
        </w:rPr>
        <w:t>General</w:t>
      </w:r>
      <w:r>
        <w:rPr>
          <w:noProof/>
        </w:rPr>
        <w:tab/>
      </w:r>
      <w:r>
        <w:rPr>
          <w:noProof/>
        </w:rPr>
        <w:fldChar w:fldCharType="begin"/>
      </w:r>
      <w:r>
        <w:rPr>
          <w:noProof/>
        </w:rPr>
        <w:instrText xml:space="preserve"> PAGEREF _Toc495576115 \h </w:instrText>
      </w:r>
      <w:r>
        <w:rPr>
          <w:noProof/>
        </w:rPr>
      </w:r>
      <w:r>
        <w:rPr>
          <w:noProof/>
        </w:rPr>
        <w:fldChar w:fldCharType="separate"/>
      </w:r>
      <w:r>
        <w:rPr>
          <w:noProof/>
        </w:rPr>
        <w:t>16</w:t>
      </w:r>
      <w:r>
        <w:rPr>
          <w:noProof/>
        </w:rPr>
        <w:fldChar w:fldCharType="end"/>
      </w:r>
    </w:p>
    <w:p w14:paraId="64C087DC" w14:textId="77777777" w:rsidR="00FD1837" w:rsidRDefault="00FD1837">
      <w:pPr>
        <w:pStyle w:val="TOC3"/>
        <w:tabs>
          <w:tab w:val="left" w:pos="1134"/>
          <w:tab w:val="right" w:leader="dot" w:pos="10195"/>
        </w:tabs>
        <w:rPr>
          <w:rFonts w:eastAsiaTheme="minorEastAsia"/>
          <w:noProof/>
          <w:sz w:val="22"/>
          <w:lang w:eastAsia="en-GB"/>
        </w:rPr>
      </w:pPr>
      <w:r>
        <w:rPr>
          <w:noProof/>
        </w:rPr>
        <w:t>5.10.2</w:t>
      </w:r>
      <w:r>
        <w:rPr>
          <w:rFonts w:eastAsiaTheme="minorEastAsia"/>
          <w:noProof/>
          <w:sz w:val="22"/>
          <w:lang w:eastAsia="en-GB"/>
        </w:rPr>
        <w:tab/>
      </w:r>
      <w:r>
        <w:rPr>
          <w:noProof/>
        </w:rPr>
        <w:t>Calculation of the power requirements</w:t>
      </w:r>
      <w:r>
        <w:rPr>
          <w:noProof/>
        </w:rPr>
        <w:tab/>
      </w:r>
      <w:r>
        <w:rPr>
          <w:noProof/>
        </w:rPr>
        <w:fldChar w:fldCharType="begin"/>
      </w:r>
      <w:r>
        <w:rPr>
          <w:noProof/>
        </w:rPr>
        <w:instrText xml:space="preserve"> PAGEREF _Toc495576116 \h </w:instrText>
      </w:r>
      <w:r>
        <w:rPr>
          <w:noProof/>
        </w:rPr>
      </w:r>
      <w:r>
        <w:rPr>
          <w:noProof/>
        </w:rPr>
        <w:fldChar w:fldCharType="separate"/>
      </w:r>
      <w:r>
        <w:rPr>
          <w:noProof/>
        </w:rPr>
        <w:t>16</w:t>
      </w:r>
      <w:r>
        <w:rPr>
          <w:noProof/>
        </w:rPr>
        <w:fldChar w:fldCharType="end"/>
      </w:r>
    </w:p>
    <w:p w14:paraId="4928EB4C" w14:textId="77777777" w:rsidR="00FD1837" w:rsidRDefault="00FD1837">
      <w:pPr>
        <w:pStyle w:val="TOC3"/>
        <w:tabs>
          <w:tab w:val="left" w:pos="1134"/>
          <w:tab w:val="right" w:leader="dot" w:pos="10195"/>
        </w:tabs>
        <w:rPr>
          <w:rFonts w:eastAsiaTheme="minorEastAsia"/>
          <w:noProof/>
          <w:sz w:val="22"/>
          <w:lang w:eastAsia="en-GB"/>
        </w:rPr>
      </w:pPr>
      <w:r>
        <w:rPr>
          <w:noProof/>
        </w:rPr>
        <w:t>5.10.3</w:t>
      </w:r>
      <w:r>
        <w:rPr>
          <w:rFonts w:eastAsiaTheme="minorEastAsia"/>
          <w:noProof/>
          <w:sz w:val="22"/>
          <w:lang w:eastAsia="en-GB"/>
        </w:rPr>
        <w:tab/>
      </w:r>
      <w:r>
        <w:rPr>
          <w:noProof/>
        </w:rPr>
        <w:t>FATDMA Operation</w:t>
      </w:r>
      <w:r>
        <w:rPr>
          <w:noProof/>
        </w:rPr>
        <w:tab/>
      </w:r>
      <w:r>
        <w:rPr>
          <w:noProof/>
        </w:rPr>
        <w:fldChar w:fldCharType="begin"/>
      </w:r>
      <w:r>
        <w:rPr>
          <w:noProof/>
        </w:rPr>
        <w:instrText xml:space="preserve"> PAGEREF _Toc495576117 \h </w:instrText>
      </w:r>
      <w:r>
        <w:rPr>
          <w:noProof/>
        </w:rPr>
      </w:r>
      <w:r>
        <w:rPr>
          <w:noProof/>
        </w:rPr>
        <w:fldChar w:fldCharType="separate"/>
      </w:r>
      <w:r>
        <w:rPr>
          <w:noProof/>
        </w:rPr>
        <w:t>17</w:t>
      </w:r>
      <w:r>
        <w:rPr>
          <w:noProof/>
        </w:rPr>
        <w:fldChar w:fldCharType="end"/>
      </w:r>
    </w:p>
    <w:p w14:paraId="41D79D6C" w14:textId="77777777" w:rsidR="00FD1837" w:rsidRDefault="00FD1837">
      <w:pPr>
        <w:pStyle w:val="TOC2"/>
        <w:rPr>
          <w:rFonts w:eastAsiaTheme="minorEastAsia"/>
          <w:color w:val="auto"/>
          <w:lang w:eastAsia="en-GB"/>
        </w:rPr>
      </w:pPr>
      <w:r>
        <w:t>5.11</w:t>
      </w:r>
      <w:r>
        <w:rPr>
          <w:rFonts w:eastAsiaTheme="minorEastAsia"/>
          <w:color w:val="auto"/>
          <w:lang w:eastAsia="en-GB"/>
        </w:rPr>
        <w:tab/>
      </w:r>
      <w:r>
        <w:t>RACON</w:t>
      </w:r>
      <w:r>
        <w:tab/>
      </w:r>
      <w:r>
        <w:fldChar w:fldCharType="begin"/>
      </w:r>
      <w:r>
        <w:instrText xml:space="preserve"> PAGEREF _Toc495576118 \h </w:instrText>
      </w:r>
      <w:r>
        <w:fldChar w:fldCharType="separate"/>
      </w:r>
      <w:r>
        <w:t>17</w:t>
      </w:r>
      <w:r>
        <w:fldChar w:fldCharType="end"/>
      </w:r>
    </w:p>
    <w:p w14:paraId="07BF17C6" w14:textId="77777777" w:rsidR="00FD1837" w:rsidRDefault="00FD1837">
      <w:pPr>
        <w:pStyle w:val="TOC1"/>
        <w:rPr>
          <w:rFonts w:eastAsiaTheme="minorEastAsia"/>
          <w:b w:val="0"/>
          <w:color w:val="auto"/>
          <w:lang w:eastAsia="en-GB"/>
        </w:rPr>
      </w:pPr>
      <w:r>
        <w:t>6</w:t>
      </w:r>
      <w:r>
        <w:rPr>
          <w:rFonts w:eastAsiaTheme="minorEastAsia"/>
          <w:b w:val="0"/>
          <w:color w:val="auto"/>
          <w:lang w:eastAsia="en-GB"/>
        </w:rPr>
        <w:tab/>
      </w:r>
      <w:r w:rsidRPr="005E2BA1">
        <w:t>OTHER LOADS</w:t>
      </w:r>
      <w:r>
        <w:tab/>
      </w:r>
      <w:r>
        <w:fldChar w:fldCharType="begin"/>
      </w:r>
      <w:r>
        <w:instrText xml:space="preserve"> PAGEREF _Toc495576119 \h </w:instrText>
      </w:r>
      <w:r>
        <w:fldChar w:fldCharType="separate"/>
      </w:r>
      <w:r>
        <w:t>18</w:t>
      </w:r>
      <w:r>
        <w:fldChar w:fldCharType="end"/>
      </w:r>
    </w:p>
    <w:p w14:paraId="48FFAABF" w14:textId="77777777" w:rsidR="00FD1837" w:rsidRDefault="00FD1837">
      <w:pPr>
        <w:pStyle w:val="TOC2"/>
        <w:rPr>
          <w:rFonts w:eastAsiaTheme="minorEastAsia"/>
          <w:color w:val="auto"/>
          <w:lang w:eastAsia="en-GB"/>
        </w:rPr>
      </w:pPr>
      <w:r>
        <w:t>6.1</w:t>
      </w:r>
      <w:r>
        <w:rPr>
          <w:rFonts w:eastAsiaTheme="minorEastAsia"/>
          <w:color w:val="auto"/>
          <w:lang w:eastAsia="en-GB"/>
        </w:rPr>
        <w:tab/>
      </w:r>
      <w:r>
        <w:t>Non-essential Loads</w:t>
      </w:r>
      <w:r>
        <w:tab/>
      </w:r>
      <w:r>
        <w:fldChar w:fldCharType="begin"/>
      </w:r>
      <w:r>
        <w:instrText xml:space="preserve"> PAGEREF _Toc495576120 \h </w:instrText>
      </w:r>
      <w:r>
        <w:fldChar w:fldCharType="separate"/>
      </w:r>
      <w:r>
        <w:t>18</w:t>
      </w:r>
      <w:r>
        <w:fldChar w:fldCharType="end"/>
      </w:r>
    </w:p>
    <w:p w14:paraId="1346347C" w14:textId="77777777" w:rsidR="00FD1837" w:rsidRDefault="00FD1837">
      <w:pPr>
        <w:pStyle w:val="TOC2"/>
        <w:rPr>
          <w:rFonts w:eastAsiaTheme="minorEastAsia"/>
          <w:color w:val="auto"/>
          <w:lang w:eastAsia="en-GB"/>
        </w:rPr>
      </w:pPr>
      <w:r>
        <w:t>6.2</w:t>
      </w:r>
      <w:r>
        <w:rPr>
          <w:rFonts w:eastAsiaTheme="minorEastAsia"/>
          <w:color w:val="auto"/>
          <w:lang w:eastAsia="en-GB"/>
        </w:rPr>
        <w:tab/>
      </w:r>
      <w:r>
        <w:t>Seasonal Aids</w:t>
      </w:r>
      <w:r>
        <w:tab/>
      </w:r>
      <w:r>
        <w:fldChar w:fldCharType="begin"/>
      </w:r>
      <w:r>
        <w:instrText xml:space="preserve"> PAGEREF _Toc495576121 \h </w:instrText>
      </w:r>
      <w:r>
        <w:fldChar w:fldCharType="separate"/>
      </w:r>
      <w:r>
        <w:t>18</w:t>
      </w:r>
      <w:r>
        <w:fldChar w:fldCharType="end"/>
      </w:r>
    </w:p>
    <w:p w14:paraId="07583D63" w14:textId="77777777" w:rsidR="00FD1837" w:rsidRDefault="00FD1837">
      <w:pPr>
        <w:pStyle w:val="TOC1"/>
        <w:rPr>
          <w:rFonts w:eastAsiaTheme="minorEastAsia"/>
          <w:b w:val="0"/>
          <w:color w:val="auto"/>
          <w:lang w:eastAsia="en-GB"/>
        </w:rPr>
      </w:pPr>
      <w:r>
        <w:t>7</w:t>
      </w:r>
      <w:r>
        <w:rPr>
          <w:rFonts w:eastAsiaTheme="minorEastAsia"/>
          <w:b w:val="0"/>
          <w:color w:val="auto"/>
          <w:lang w:eastAsia="en-GB"/>
        </w:rPr>
        <w:tab/>
      </w:r>
      <w:r w:rsidRPr="005E2BA1">
        <w:t>CONCLUSIONS</w:t>
      </w:r>
      <w:r>
        <w:tab/>
      </w:r>
      <w:r>
        <w:fldChar w:fldCharType="begin"/>
      </w:r>
      <w:r>
        <w:instrText xml:space="preserve"> PAGEREF _Toc495576122 \h </w:instrText>
      </w:r>
      <w:r>
        <w:fldChar w:fldCharType="separate"/>
      </w:r>
      <w:r>
        <w:t>18</w:t>
      </w:r>
      <w:r>
        <w:fldChar w:fldCharType="end"/>
      </w:r>
    </w:p>
    <w:p w14:paraId="5F37A540" w14:textId="77777777" w:rsidR="00FD1837" w:rsidRDefault="00FD1837">
      <w:pPr>
        <w:pStyle w:val="TOC1"/>
        <w:rPr>
          <w:rFonts w:eastAsiaTheme="minorEastAsia"/>
          <w:b w:val="0"/>
          <w:color w:val="auto"/>
          <w:lang w:eastAsia="en-GB"/>
        </w:rPr>
      </w:pPr>
      <w:r>
        <w:t>8</w:t>
      </w:r>
      <w:r>
        <w:rPr>
          <w:rFonts w:eastAsiaTheme="minorEastAsia"/>
          <w:b w:val="0"/>
          <w:color w:val="auto"/>
          <w:lang w:eastAsia="en-GB"/>
        </w:rPr>
        <w:tab/>
      </w:r>
      <w:r w:rsidRPr="005E2BA1">
        <w:t>ACRONYMS</w:t>
      </w:r>
      <w:r>
        <w:tab/>
      </w:r>
      <w:r>
        <w:fldChar w:fldCharType="begin"/>
      </w:r>
      <w:r>
        <w:instrText xml:space="preserve"> PAGEREF _Toc495576123 \h </w:instrText>
      </w:r>
      <w:r>
        <w:fldChar w:fldCharType="separate"/>
      </w:r>
      <w:r>
        <w:t>19</w:t>
      </w:r>
      <w:r>
        <w:fldChar w:fldCharType="end"/>
      </w:r>
    </w:p>
    <w:p w14:paraId="74CB817B" w14:textId="77777777" w:rsidR="00FD1837" w:rsidRDefault="00FD1837">
      <w:pPr>
        <w:pStyle w:val="TOC1"/>
        <w:rPr>
          <w:rFonts w:eastAsiaTheme="minorEastAsia"/>
          <w:b w:val="0"/>
          <w:color w:val="auto"/>
          <w:lang w:eastAsia="en-GB"/>
        </w:rPr>
      </w:pPr>
      <w:r>
        <w:t>9</w:t>
      </w:r>
      <w:r>
        <w:rPr>
          <w:rFonts w:eastAsiaTheme="minorEastAsia"/>
          <w:b w:val="0"/>
          <w:color w:val="auto"/>
          <w:lang w:eastAsia="en-GB"/>
        </w:rPr>
        <w:tab/>
      </w:r>
      <w:r w:rsidRPr="005E2BA1">
        <w:t>REFERENCES</w:t>
      </w:r>
      <w:r>
        <w:tab/>
      </w:r>
      <w:r>
        <w:fldChar w:fldCharType="begin"/>
      </w:r>
      <w:r>
        <w:instrText xml:space="preserve"> PAGEREF _Toc495576124 \h </w:instrText>
      </w:r>
      <w:r>
        <w:fldChar w:fldCharType="separate"/>
      </w:r>
      <w:r>
        <w:t>19</w:t>
      </w:r>
      <w:r>
        <w:fldChar w:fldCharType="end"/>
      </w:r>
    </w:p>
    <w:p w14:paraId="3E3347D7" w14:textId="77777777" w:rsidR="00FD1837" w:rsidRDefault="00FD1837">
      <w:pPr>
        <w:pStyle w:val="TOC4"/>
        <w:rPr>
          <w:rFonts w:eastAsiaTheme="minorEastAsia"/>
          <w:b w:val="0"/>
          <w:noProof/>
          <w:color w:val="auto"/>
          <w:lang w:eastAsia="en-GB"/>
        </w:rPr>
      </w:pPr>
      <w:r w:rsidRPr="005E2BA1">
        <w:rPr>
          <w:noProof/>
          <w:u w:color="407EC9"/>
        </w:rPr>
        <w:t>ANNEX A</w:t>
      </w:r>
      <w:r>
        <w:rPr>
          <w:rFonts w:eastAsiaTheme="minorEastAsia"/>
          <w:b w:val="0"/>
          <w:noProof/>
          <w:color w:val="auto"/>
          <w:lang w:eastAsia="en-GB"/>
        </w:rPr>
        <w:tab/>
      </w:r>
      <w:r w:rsidRPr="005E2BA1">
        <w:rPr>
          <w:noProof/>
        </w:rPr>
        <w:t>FURTHER EXPLANATION OF THE HOURS OF DAYLIGHT EQUATION</w:t>
      </w:r>
      <w:r>
        <w:rPr>
          <w:noProof/>
        </w:rPr>
        <w:tab/>
      </w:r>
      <w:r>
        <w:rPr>
          <w:noProof/>
        </w:rPr>
        <w:fldChar w:fldCharType="begin"/>
      </w:r>
      <w:r>
        <w:rPr>
          <w:noProof/>
        </w:rPr>
        <w:instrText xml:space="preserve"> PAGEREF _Toc495576125 \h </w:instrText>
      </w:r>
      <w:r>
        <w:rPr>
          <w:noProof/>
        </w:rPr>
      </w:r>
      <w:r>
        <w:rPr>
          <w:noProof/>
        </w:rPr>
        <w:fldChar w:fldCharType="separate"/>
      </w:r>
      <w:r>
        <w:rPr>
          <w:noProof/>
        </w:rPr>
        <w:t>20</w:t>
      </w:r>
      <w:r>
        <w:rPr>
          <w:noProof/>
        </w:rPr>
        <w:fldChar w:fldCharType="end"/>
      </w:r>
    </w:p>
    <w:p w14:paraId="5057DC32" w14:textId="77777777" w:rsidR="00FD1837" w:rsidRDefault="00FD1837">
      <w:pPr>
        <w:pStyle w:val="TOC4"/>
        <w:rPr>
          <w:rFonts w:eastAsiaTheme="minorEastAsia"/>
          <w:b w:val="0"/>
          <w:noProof/>
          <w:color w:val="auto"/>
          <w:lang w:eastAsia="en-GB"/>
        </w:rPr>
      </w:pPr>
      <w:r w:rsidRPr="005E2BA1">
        <w:rPr>
          <w:noProof/>
          <w:u w:color="407EC9"/>
        </w:rPr>
        <w:lastRenderedPageBreak/>
        <w:t>ANNEX B</w:t>
      </w:r>
      <w:r>
        <w:rPr>
          <w:rFonts w:eastAsiaTheme="minorEastAsia"/>
          <w:b w:val="0"/>
          <w:noProof/>
          <w:color w:val="auto"/>
          <w:lang w:eastAsia="en-GB"/>
        </w:rPr>
        <w:tab/>
      </w:r>
      <w:r w:rsidRPr="005E2BA1">
        <w:rPr>
          <w:noProof/>
        </w:rPr>
        <w:t>WORKED EXAMPLES</w:t>
      </w:r>
      <w:r>
        <w:rPr>
          <w:noProof/>
        </w:rPr>
        <w:tab/>
      </w:r>
      <w:r>
        <w:rPr>
          <w:noProof/>
        </w:rPr>
        <w:fldChar w:fldCharType="begin"/>
      </w:r>
      <w:r>
        <w:rPr>
          <w:noProof/>
        </w:rPr>
        <w:instrText xml:space="preserve"> PAGEREF _Toc495576126 \h </w:instrText>
      </w:r>
      <w:r>
        <w:rPr>
          <w:noProof/>
        </w:rPr>
      </w:r>
      <w:r>
        <w:rPr>
          <w:noProof/>
        </w:rPr>
        <w:fldChar w:fldCharType="separate"/>
      </w:r>
      <w:r>
        <w:rPr>
          <w:noProof/>
        </w:rPr>
        <w:t>21</w:t>
      </w:r>
      <w:r>
        <w:rPr>
          <w:noProof/>
        </w:rPr>
        <w:fldChar w:fldCharType="end"/>
      </w:r>
    </w:p>
    <w:p w14:paraId="55A742E1" w14:textId="77777777" w:rsidR="00FD1837" w:rsidRDefault="00FD1837">
      <w:pPr>
        <w:pStyle w:val="TOC1"/>
        <w:rPr>
          <w:rFonts w:eastAsiaTheme="minorEastAsia"/>
          <w:b w:val="0"/>
          <w:color w:val="auto"/>
          <w:lang w:eastAsia="en-GB"/>
        </w:rPr>
      </w:pPr>
      <w:r>
        <w:t>1</w:t>
      </w:r>
      <w:r>
        <w:rPr>
          <w:rFonts w:eastAsiaTheme="minorEastAsia"/>
          <w:b w:val="0"/>
          <w:color w:val="auto"/>
          <w:lang w:eastAsia="en-GB"/>
        </w:rPr>
        <w:tab/>
      </w:r>
      <w:r>
        <w:t>Calculation of the daily load</w:t>
      </w:r>
      <w:r>
        <w:tab/>
      </w:r>
      <w:r>
        <w:fldChar w:fldCharType="begin"/>
      </w:r>
      <w:r>
        <w:instrText xml:space="preserve"> PAGEREF _Toc495576127 \h </w:instrText>
      </w:r>
      <w:r>
        <w:fldChar w:fldCharType="separate"/>
      </w:r>
      <w:r>
        <w:t>21</w:t>
      </w:r>
      <w:r>
        <w:fldChar w:fldCharType="end"/>
      </w:r>
    </w:p>
    <w:p w14:paraId="0CBD8DFA" w14:textId="77777777" w:rsidR="00FD1837" w:rsidRDefault="00FD1837">
      <w:pPr>
        <w:pStyle w:val="TOC1"/>
        <w:rPr>
          <w:rFonts w:eastAsiaTheme="minorEastAsia"/>
          <w:b w:val="0"/>
          <w:color w:val="auto"/>
          <w:lang w:eastAsia="en-GB"/>
        </w:rPr>
      </w:pPr>
      <w:r>
        <w:t>2</w:t>
      </w:r>
      <w:r>
        <w:rPr>
          <w:rFonts w:eastAsiaTheme="minorEastAsia"/>
          <w:b w:val="0"/>
          <w:color w:val="auto"/>
          <w:lang w:eastAsia="en-GB"/>
        </w:rPr>
        <w:tab/>
      </w:r>
      <w:r>
        <w:t>Calculation of Duty Cycle</w:t>
      </w:r>
      <w:r>
        <w:tab/>
      </w:r>
      <w:r>
        <w:fldChar w:fldCharType="begin"/>
      </w:r>
      <w:r>
        <w:instrText xml:space="preserve"> PAGEREF _Toc495576128 \h </w:instrText>
      </w:r>
      <w:r>
        <w:fldChar w:fldCharType="separate"/>
      </w:r>
      <w:r>
        <w:t>21</w:t>
      </w:r>
      <w:r>
        <w:fldChar w:fldCharType="end"/>
      </w:r>
    </w:p>
    <w:p w14:paraId="5EFC7A4C" w14:textId="77777777" w:rsidR="00FD1837" w:rsidRDefault="00FD1837">
      <w:pPr>
        <w:pStyle w:val="TOC1"/>
        <w:rPr>
          <w:rFonts w:eastAsiaTheme="minorEastAsia"/>
          <w:b w:val="0"/>
          <w:color w:val="auto"/>
          <w:lang w:eastAsia="en-GB"/>
        </w:rPr>
      </w:pPr>
      <w:r>
        <w:t>3</w:t>
      </w:r>
      <w:r>
        <w:rPr>
          <w:rFonts w:eastAsiaTheme="minorEastAsia"/>
          <w:b w:val="0"/>
          <w:color w:val="auto"/>
          <w:lang w:eastAsia="en-GB"/>
        </w:rPr>
        <w:tab/>
      </w:r>
      <w:r>
        <w:t>Calculation of Hours of darkness</w:t>
      </w:r>
      <w:r>
        <w:tab/>
      </w:r>
      <w:r>
        <w:fldChar w:fldCharType="begin"/>
      </w:r>
      <w:r>
        <w:instrText xml:space="preserve"> PAGEREF _Toc495576129 \h </w:instrText>
      </w:r>
      <w:r>
        <w:fldChar w:fldCharType="separate"/>
      </w:r>
      <w:r>
        <w:t>21</w:t>
      </w:r>
      <w:r>
        <w:fldChar w:fldCharType="end"/>
      </w:r>
    </w:p>
    <w:p w14:paraId="16ECA495" w14:textId="77777777" w:rsidR="00FD1837" w:rsidRDefault="00FD1837">
      <w:pPr>
        <w:pStyle w:val="TOC1"/>
        <w:rPr>
          <w:rFonts w:eastAsiaTheme="minorEastAsia"/>
          <w:b w:val="0"/>
          <w:color w:val="auto"/>
          <w:lang w:eastAsia="en-GB"/>
        </w:rPr>
      </w:pPr>
      <w:r>
        <w:t>4</w:t>
      </w:r>
      <w:r>
        <w:rPr>
          <w:rFonts w:eastAsiaTheme="minorEastAsia"/>
          <w:b w:val="0"/>
          <w:color w:val="auto"/>
          <w:lang w:eastAsia="en-GB"/>
        </w:rPr>
        <w:tab/>
      </w:r>
      <w:r>
        <w:t>Calculation of the daily load of a flashed incandescent lamp</w:t>
      </w:r>
      <w:r>
        <w:tab/>
      </w:r>
      <w:r>
        <w:fldChar w:fldCharType="begin"/>
      </w:r>
      <w:r>
        <w:instrText xml:space="preserve"> PAGEREF _Toc495576130 \h </w:instrText>
      </w:r>
      <w:r>
        <w:fldChar w:fldCharType="separate"/>
      </w:r>
      <w:r>
        <w:t>22</w:t>
      </w:r>
      <w:r>
        <w:fldChar w:fldCharType="end"/>
      </w:r>
    </w:p>
    <w:p w14:paraId="0F729BFC" w14:textId="77777777" w:rsidR="00FD1837" w:rsidRDefault="00FD1837">
      <w:pPr>
        <w:pStyle w:val="TOC1"/>
        <w:rPr>
          <w:rFonts w:eastAsiaTheme="minorEastAsia"/>
          <w:b w:val="0"/>
          <w:color w:val="auto"/>
          <w:lang w:eastAsia="en-GB"/>
        </w:rPr>
      </w:pPr>
      <w:r>
        <w:t>5</w:t>
      </w:r>
      <w:r>
        <w:rPr>
          <w:rFonts w:eastAsiaTheme="minorEastAsia"/>
          <w:b w:val="0"/>
          <w:color w:val="auto"/>
          <w:lang w:eastAsia="en-GB"/>
        </w:rPr>
        <w:tab/>
      </w:r>
      <w:r>
        <w:t>Calculation of the daily load of a flashed LED Lantern</w:t>
      </w:r>
      <w:r>
        <w:tab/>
      </w:r>
      <w:r>
        <w:fldChar w:fldCharType="begin"/>
      </w:r>
      <w:r>
        <w:instrText xml:space="preserve"> PAGEREF _Toc495576131 \h </w:instrText>
      </w:r>
      <w:r>
        <w:fldChar w:fldCharType="separate"/>
      </w:r>
      <w:r>
        <w:t>22</w:t>
      </w:r>
      <w:r>
        <w:fldChar w:fldCharType="end"/>
      </w:r>
    </w:p>
    <w:p w14:paraId="3AD6BA56" w14:textId="77777777" w:rsidR="00FD1837" w:rsidRDefault="00FD1837">
      <w:pPr>
        <w:pStyle w:val="TOC1"/>
        <w:rPr>
          <w:rFonts w:eastAsiaTheme="minorEastAsia"/>
          <w:b w:val="0"/>
          <w:color w:val="auto"/>
          <w:lang w:eastAsia="en-GB"/>
        </w:rPr>
      </w:pPr>
      <w:r>
        <w:t>6</w:t>
      </w:r>
      <w:r>
        <w:rPr>
          <w:rFonts w:eastAsiaTheme="minorEastAsia"/>
          <w:b w:val="0"/>
          <w:color w:val="auto"/>
          <w:lang w:eastAsia="en-GB"/>
        </w:rPr>
        <w:tab/>
      </w:r>
      <w:r>
        <w:t>Calculation of the daily Load of a lamp flasher / control</w:t>
      </w:r>
      <w:r>
        <w:tab/>
      </w:r>
      <w:r>
        <w:fldChar w:fldCharType="begin"/>
      </w:r>
      <w:r>
        <w:instrText xml:space="preserve"> PAGEREF _Toc495576132 \h </w:instrText>
      </w:r>
      <w:r>
        <w:fldChar w:fldCharType="separate"/>
      </w:r>
      <w:r>
        <w:t>23</w:t>
      </w:r>
      <w:r>
        <w:fldChar w:fldCharType="end"/>
      </w:r>
    </w:p>
    <w:p w14:paraId="5AB73A06" w14:textId="77777777" w:rsidR="00FD1837" w:rsidRDefault="00FD1837">
      <w:pPr>
        <w:pStyle w:val="TOC1"/>
        <w:rPr>
          <w:rFonts w:eastAsiaTheme="minorEastAsia"/>
          <w:b w:val="0"/>
          <w:color w:val="auto"/>
          <w:lang w:eastAsia="en-GB"/>
        </w:rPr>
      </w:pPr>
      <w:r>
        <w:t>7</w:t>
      </w:r>
      <w:r>
        <w:rPr>
          <w:rFonts w:eastAsiaTheme="minorEastAsia"/>
          <w:b w:val="0"/>
          <w:color w:val="auto"/>
          <w:lang w:eastAsia="en-GB"/>
        </w:rPr>
        <w:tab/>
      </w:r>
      <w:r>
        <w:t>Calculation of the daily optic rotation load</w:t>
      </w:r>
      <w:r>
        <w:tab/>
      </w:r>
      <w:r>
        <w:fldChar w:fldCharType="begin"/>
      </w:r>
      <w:r>
        <w:instrText xml:space="preserve"> PAGEREF _Toc495576133 \h </w:instrText>
      </w:r>
      <w:r>
        <w:fldChar w:fldCharType="separate"/>
      </w:r>
      <w:r>
        <w:t>23</w:t>
      </w:r>
      <w:r>
        <w:fldChar w:fldCharType="end"/>
      </w:r>
    </w:p>
    <w:p w14:paraId="4239EEA4" w14:textId="77777777" w:rsidR="00FD1837" w:rsidRDefault="00FD1837">
      <w:pPr>
        <w:pStyle w:val="TOC1"/>
        <w:rPr>
          <w:rFonts w:eastAsiaTheme="minorEastAsia"/>
          <w:b w:val="0"/>
          <w:color w:val="auto"/>
          <w:lang w:eastAsia="en-GB"/>
        </w:rPr>
      </w:pPr>
      <w:r>
        <w:t>8</w:t>
      </w:r>
      <w:r>
        <w:rPr>
          <w:rFonts w:eastAsiaTheme="minorEastAsia"/>
          <w:b w:val="0"/>
          <w:color w:val="auto"/>
          <w:lang w:eastAsia="en-GB"/>
        </w:rPr>
        <w:tab/>
      </w:r>
      <w:r>
        <w:t>Calculation of the audible signal load</w:t>
      </w:r>
      <w:r>
        <w:tab/>
      </w:r>
      <w:r>
        <w:fldChar w:fldCharType="begin"/>
      </w:r>
      <w:r>
        <w:instrText xml:space="preserve"> PAGEREF _Toc495576134 \h </w:instrText>
      </w:r>
      <w:r>
        <w:fldChar w:fldCharType="separate"/>
      </w:r>
      <w:r>
        <w:t>24</w:t>
      </w:r>
      <w:r>
        <w:fldChar w:fldCharType="end"/>
      </w:r>
    </w:p>
    <w:p w14:paraId="4384EA16" w14:textId="77777777" w:rsidR="00FD1837" w:rsidRDefault="00FD1837">
      <w:pPr>
        <w:pStyle w:val="TOC1"/>
        <w:rPr>
          <w:rFonts w:eastAsiaTheme="minorEastAsia"/>
          <w:b w:val="0"/>
          <w:color w:val="auto"/>
          <w:lang w:eastAsia="en-GB"/>
        </w:rPr>
      </w:pPr>
      <w:r>
        <w:t>9</w:t>
      </w:r>
      <w:r>
        <w:rPr>
          <w:rFonts w:eastAsiaTheme="minorEastAsia"/>
          <w:b w:val="0"/>
          <w:color w:val="auto"/>
          <w:lang w:eastAsia="en-GB"/>
        </w:rPr>
        <w:tab/>
      </w:r>
      <w:r>
        <w:t>Calculation of A visibility detector load</w:t>
      </w:r>
      <w:r>
        <w:tab/>
      </w:r>
      <w:r>
        <w:fldChar w:fldCharType="begin"/>
      </w:r>
      <w:r>
        <w:instrText xml:space="preserve"> PAGEREF _Toc495576135 \h </w:instrText>
      </w:r>
      <w:r>
        <w:fldChar w:fldCharType="separate"/>
      </w:r>
      <w:r>
        <w:t>24</w:t>
      </w:r>
      <w:r>
        <w:fldChar w:fldCharType="end"/>
      </w:r>
    </w:p>
    <w:p w14:paraId="5D152608" w14:textId="77777777" w:rsidR="00FD1837" w:rsidRDefault="00FD1837">
      <w:pPr>
        <w:pStyle w:val="TOC1"/>
        <w:rPr>
          <w:rFonts w:eastAsiaTheme="minorEastAsia"/>
          <w:b w:val="0"/>
          <w:color w:val="auto"/>
          <w:lang w:eastAsia="en-GB"/>
        </w:rPr>
      </w:pPr>
      <w:r>
        <w:t>10</w:t>
      </w:r>
      <w:r>
        <w:rPr>
          <w:rFonts w:eastAsiaTheme="minorEastAsia"/>
          <w:b w:val="0"/>
          <w:color w:val="auto"/>
          <w:lang w:eastAsia="en-GB"/>
        </w:rPr>
        <w:tab/>
      </w:r>
      <w:r>
        <w:t>Control and Monitoring Systems</w:t>
      </w:r>
      <w:r>
        <w:tab/>
      </w:r>
      <w:r>
        <w:fldChar w:fldCharType="begin"/>
      </w:r>
      <w:r>
        <w:instrText xml:space="preserve"> PAGEREF _Toc495576136 \h </w:instrText>
      </w:r>
      <w:r>
        <w:fldChar w:fldCharType="separate"/>
      </w:r>
      <w:r>
        <w:t>24</w:t>
      </w:r>
      <w:r>
        <w:fldChar w:fldCharType="end"/>
      </w:r>
    </w:p>
    <w:p w14:paraId="0F60EB28" w14:textId="77777777" w:rsidR="00FD1837" w:rsidRDefault="00FD1837">
      <w:pPr>
        <w:pStyle w:val="TOC1"/>
        <w:rPr>
          <w:rFonts w:eastAsiaTheme="minorEastAsia"/>
          <w:b w:val="0"/>
          <w:color w:val="auto"/>
          <w:lang w:eastAsia="en-GB"/>
        </w:rPr>
      </w:pPr>
      <w:r>
        <w:t>11</w:t>
      </w:r>
      <w:r>
        <w:rPr>
          <w:rFonts w:eastAsiaTheme="minorEastAsia"/>
          <w:b w:val="0"/>
          <w:color w:val="auto"/>
          <w:lang w:eastAsia="en-GB"/>
        </w:rPr>
        <w:tab/>
      </w:r>
      <w:r>
        <w:t>Calculation of A charge controller load</w:t>
      </w:r>
      <w:r>
        <w:tab/>
      </w:r>
      <w:r>
        <w:fldChar w:fldCharType="begin"/>
      </w:r>
      <w:r>
        <w:instrText xml:space="preserve"> PAGEREF _Toc495576137 \h </w:instrText>
      </w:r>
      <w:r>
        <w:fldChar w:fldCharType="separate"/>
      </w:r>
      <w:r>
        <w:t>25</w:t>
      </w:r>
      <w:r>
        <w:fldChar w:fldCharType="end"/>
      </w:r>
    </w:p>
    <w:p w14:paraId="142A26BD" w14:textId="77777777" w:rsidR="00FD1837" w:rsidRDefault="00FD1837">
      <w:pPr>
        <w:pStyle w:val="TOC1"/>
        <w:rPr>
          <w:rFonts w:eastAsiaTheme="minorEastAsia"/>
          <w:b w:val="0"/>
          <w:color w:val="auto"/>
          <w:lang w:eastAsia="en-GB"/>
        </w:rPr>
      </w:pPr>
      <w:r>
        <w:t>12</w:t>
      </w:r>
      <w:r>
        <w:rPr>
          <w:rFonts w:eastAsiaTheme="minorEastAsia"/>
          <w:b w:val="0"/>
          <w:color w:val="auto"/>
          <w:lang w:eastAsia="en-GB"/>
        </w:rPr>
        <w:tab/>
      </w:r>
      <w:r>
        <w:t>Calculation of an AIS unit using RATDMA access method.</w:t>
      </w:r>
      <w:r>
        <w:tab/>
      </w:r>
      <w:r>
        <w:fldChar w:fldCharType="begin"/>
      </w:r>
      <w:r>
        <w:instrText xml:space="preserve"> PAGEREF _Toc495576138 \h </w:instrText>
      </w:r>
      <w:r>
        <w:fldChar w:fldCharType="separate"/>
      </w:r>
      <w:r>
        <w:t>25</w:t>
      </w:r>
      <w:r>
        <w:fldChar w:fldCharType="end"/>
      </w:r>
    </w:p>
    <w:p w14:paraId="301CE5E5" w14:textId="77777777" w:rsidR="00FD1837" w:rsidRDefault="00FD1837">
      <w:pPr>
        <w:pStyle w:val="TOC1"/>
        <w:rPr>
          <w:rFonts w:eastAsiaTheme="minorEastAsia"/>
          <w:b w:val="0"/>
          <w:color w:val="auto"/>
          <w:lang w:eastAsia="en-GB"/>
        </w:rPr>
      </w:pPr>
      <w:r>
        <w:t>13</w:t>
      </w:r>
      <w:r>
        <w:rPr>
          <w:rFonts w:eastAsiaTheme="minorEastAsia"/>
          <w:b w:val="0"/>
          <w:color w:val="auto"/>
          <w:lang w:eastAsia="en-GB"/>
        </w:rPr>
        <w:tab/>
      </w:r>
      <w:r>
        <w:t>Calculation of a Racon load.</w:t>
      </w:r>
      <w:r>
        <w:tab/>
      </w:r>
      <w:r>
        <w:fldChar w:fldCharType="begin"/>
      </w:r>
      <w:r>
        <w:instrText xml:space="preserve"> PAGEREF _Toc495576139 \h </w:instrText>
      </w:r>
      <w:r>
        <w:fldChar w:fldCharType="separate"/>
      </w:r>
      <w:r>
        <w:t>26</w:t>
      </w:r>
      <w:r>
        <w:fldChar w:fldCharType="end"/>
      </w:r>
    </w:p>
    <w:p w14:paraId="5FAC55BC" w14:textId="77777777" w:rsidR="00FD1837" w:rsidRDefault="00FD1837">
      <w:pPr>
        <w:pStyle w:val="TOC1"/>
        <w:rPr>
          <w:rFonts w:eastAsiaTheme="minorEastAsia"/>
          <w:b w:val="0"/>
          <w:color w:val="auto"/>
          <w:lang w:eastAsia="en-GB"/>
        </w:rPr>
      </w:pPr>
      <w:r>
        <w:t>14</w:t>
      </w:r>
      <w:r>
        <w:rPr>
          <w:rFonts w:eastAsiaTheme="minorEastAsia"/>
          <w:b w:val="0"/>
          <w:color w:val="auto"/>
          <w:lang w:eastAsia="en-GB"/>
        </w:rPr>
        <w:tab/>
      </w:r>
      <w:r>
        <w:t>Calculation of a Seasonal AtoN.</w:t>
      </w:r>
      <w:r>
        <w:tab/>
      </w:r>
      <w:r>
        <w:fldChar w:fldCharType="begin"/>
      </w:r>
      <w:r>
        <w:instrText xml:space="preserve"> PAGEREF _Toc495576140 \h </w:instrText>
      </w:r>
      <w:r>
        <w:fldChar w:fldCharType="separate"/>
      </w:r>
      <w:r>
        <w:t>27</w:t>
      </w:r>
      <w:r>
        <w:fldChar w:fldCharType="end"/>
      </w:r>
    </w:p>
    <w:p w14:paraId="265A2775" w14:textId="13F70A74" w:rsidR="00642025" w:rsidRPr="0093492E" w:rsidRDefault="004A4EC4" w:rsidP="0093492E">
      <w:pPr>
        <w:rPr>
          <w:b/>
          <w:noProof/>
          <w:color w:val="00558C" w:themeColor="accent1"/>
          <w:sz w:val="22"/>
        </w:rPr>
      </w:pPr>
      <w:r>
        <w:rPr>
          <w:rFonts w:eastAsia="Times New Roman" w:cs="Times New Roman"/>
          <w:b/>
          <w:noProof/>
          <w:color w:val="00558C" w:themeColor="accent1"/>
          <w:sz w:val="22"/>
          <w:szCs w:val="20"/>
        </w:rPr>
        <w:fldChar w:fldCharType="end"/>
      </w:r>
    </w:p>
    <w:p w14:paraId="288A6E28" w14:textId="77777777" w:rsidR="005E4659" w:rsidRDefault="00DA17CD" w:rsidP="00C9558A">
      <w:pPr>
        <w:pStyle w:val="ListofFigures"/>
      </w:pPr>
      <w:r>
        <w:t>List of Equations</w:t>
      </w:r>
    </w:p>
    <w:p w14:paraId="7A078EE1" w14:textId="77777777" w:rsidR="00FD1837" w:rsidRDefault="00D638E0">
      <w:pPr>
        <w:pStyle w:val="TableofFigures"/>
        <w:rPr>
          <w:rFonts w:eastAsiaTheme="minorEastAsia"/>
          <w:i w:val="0"/>
          <w:noProof/>
          <w:lang w:eastAsia="en-GB"/>
        </w:rPr>
      </w:pPr>
      <w:r>
        <w:fldChar w:fldCharType="begin"/>
      </w:r>
      <w:r>
        <w:instrText xml:space="preserve"> TOC \t "equation" \c "Equation" </w:instrText>
      </w:r>
      <w:r>
        <w:fldChar w:fldCharType="separate"/>
      </w:r>
      <w:r w:rsidR="00FD1837">
        <w:rPr>
          <w:noProof/>
        </w:rPr>
        <w:t>Equation 1</w:t>
      </w:r>
      <w:r w:rsidR="00FD1837">
        <w:rPr>
          <w:rFonts w:eastAsiaTheme="minorEastAsia"/>
          <w:i w:val="0"/>
          <w:noProof/>
          <w:lang w:eastAsia="en-GB"/>
        </w:rPr>
        <w:tab/>
      </w:r>
      <w:r w:rsidR="00FD1837">
        <w:rPr>
          <w:noProof/>
        </w:rPr>
        <w:t>Calculation of the daily load</w:t>
      </w:r>
      <w:r w:rsidR="00FD1837">
        <w:rPr>
          <w:noProof/>
        </w:rPr>
        <w:tab/>
      </w:r>
      <w:r w:rsidR="00FD1837">
        <w:rPr>
          <w:noProof/>
        </w:rPr>
        <w:fldChar w:fldCharType="begin"/>
      </w:r>
      <w:r w:rsidR="00FD1837">
        <w:rPr>
          <w:noProof/>
        </w:rPr>
        <w:instrText xml:space="preserve"> PAGEREF _Toc495576141 \h </w:instrText>
      </w:r>
      <w:r w:rsidR="00FD1837">
        <w:rPr>
          <w:noProof/>
        </w:rPr>
      </w:r>
      <w:r w:rsidR="00FD1837">
        <w:rPr>
          <w:noProof/>
        </w:rPr>
        <w:fldChar w:fldCharType="separate"/>
      </w:r>
      <w:r w:rsidR="00FD1837">
        <w:rPr>
          <w:noProof/>
        </w:rPr>
        <w:t>8</w:t>
      </w:r>
      <w:r w:rsidR="00FD1837">
        <w:rPr>
          <w:noProof/>
        </w:rPr>
        <w:fldChar w:fldCharType="end"/>
      </w:r>
    </w:p>
    <w:p w14:paraId="0F013D3C" w14:textId="77777777" w:rsidR="00FD1837" w:rsidRDefault="00FD1837">
      <w:pPr>
        <w:pStyle w:val="TableofFigures"/>
        <w:rPr>
          <w:rFonts w:eastAsiaTheme="minorEastAsia"/>
          <w:i w:val="0"/>
          <w:noProof/>
          <w:lang w:eastAsia="en-GB"/>
        </w:rPr>
      </w:pPr>
      <w:r>
        <w:rPr>
          <w:noProof/>
          <w:lang w:eastAsia="de-DE"/>
        </w:rPr>
        <w:t>Equation 2</w:t>
      </w:r>
      <w:r>
        <w:rPr>
          <w:rFonts w:eastAsiaTheme="minorEastAsia"/>
          <w:i w:val="0"/>
          <w:noProof/>
          <w:lang w:eastAsia="en-GB"/>
        </w:rPr>
        <w:tab/>
      </w:r>
      <w:r>
        <w:rPr>
          <w:noProof/>
          <w:lang w:eastAsia="de-DE"/>
        </w:rPr>
        <w:t>Duty cycle</w:t>
      </w:r>
      <w:r>
        <w:rPr>
          <w:noProof/>
        </w:rPr>
        <w:tab/>
      </w:r>
      <w:r>
        <w:rPr>
          <w:noProof/>
        </w:rPr>
        <w:fldChar w:fldCharType="begin"/>
      </w:r>
      <w:r>
        <w:rPr>
          <w:noProof/>
        </w:rPr>
        <w:instrText xml:space="preserve"> PAGEREF _Toc495576142 \h </w:instrText>
      </w:r>
      <w:r>
        <w:rPr>
          <w:noProof/>
        </w:rPr>
      </w:r>
      <w:r>
        <w:rPr>
          <w:noProof/>
        </w:rPr>
        <w:fldChar w:fldCharType="separate"/>
      </w:r>
      <w:r>
        <w:rPr>
          <w:noProof/>
        </w:rPr>
        <w:t>8</w:t>
      </w:r>
      <w:r>
        <w:rPr>
          <w:noProof/>
        </w:rPr>
        <w:fldChar w:fldCharType="end"/>
      </w:r>
    </w:p>
    <w:p w14:paraId="3D96E510" w14:textId="77777777" w:rsidR="00FD1837" w:rsidRDefault="00FD1837">
      <w:pPr>
        <w:pStyle w:val="TableofFigures"/>
        <w:rPr>
          <w:rFonts w:eastAsiaTheme="minorEastAsia"/>
          <w:i w:val="0"/>
          <w:noProof/>
          <w:lang w:eastAsia="en-GB"/>
        </w:rPr>
      </w:pPr>
      <w:r>
        <w:rPr>
          <w:noProof/>
        </w:rPr>
        <w:t>Equation 3</w:t>
      </w:r>
      <w:r>
        <w:rPr>
          <w:rFonts w:eastAsiaTheme="minorEastAsia"/>
          <w:i w:val="0"/>
          <w:noProof/>
          <w:lang w:eastAsia="en-GB"/>
        </w:rPr>
        <w:tab/>
      </w:r>
      <w:r>
        <w:rPr>
          <w:noProof/>
        </w:rPr>
        <w:t>Hours of daylight (degrees)</w:t>
      </w:r>
      <w:r>
        <w:rPr>
          <w:noProof/>
        </w:rPr>
        <w:tab/>
      </w:r>
      <w:r>
        <w:rPr>
          <w:noProof/>
        </w:rPr>
        <w:fldChar w:fldCharType="begin"/>
      </w:r>
      <w:r>
        <w:rPr>
          <w:noProof/>
        </w:rPr>
        <w:instrText xml:space="preserve"> PAGEREF _Toc495576143 \h </w:instrText>
      </w:r>
      <w:r>
        <w:rPr>
          <w:noProof/>
        </w:rPr>
      </w:r>
      <w:r>
        <w:rPr>
          <w:noProof/>
        </w:rPr>
        <w:fldChar w:fldCharType="separate"/>
      </w:r>
      <w:r>
        <w:rPr>
          <w:noProof/>
        </w:rPr>
        <w:t>9</w:t>
      </w:r>
      <w:r>
        <w:rPr>
          <w:noProof/>
        </w:rPr>
        <w:fldChar w:fldCharType="end"/>
      </w:r>
    </w:p>
    <w:p w14:paraId="60DE6E7A" w14:textId="77777777" w:rsidR="00FD1837" w:rsidRDefault="00FD1837">
      <w:pPr>
        <w:pStyle w:val="TableofFigures"/>
        <w:rPr>
          <w:rFonts w:eastAsiaTheme="minorEastAsia"/>
          <w:i w:val="0"/>
          <w:noProof/>
          <w:lang w:eastAsia="en-GB"/>
        </w:rPr>
      </w:pPr>
      <w:r>
        <w:rPr>
          <w:noProof/>
        </w:rPr>
        <w:t>Equation 4</w:t>
      </w:r>
      <w:r>
        <w:rPr>
          <w:rFonts w:eastAsiaTheme="minorEastAsia"/>
          <w:i w:val="0"/>
          <w:noProof/>
          <w:lang w:eastAsia="en-GB"/>
        </w:rPr>
        <w:tab/>
      </w:r>
      <w:r>
        <w:rPr>
          <w:noProof/>
        </w:rPr>
        <w:t>Hours of darkness</w:t>
      </w:r>
      <w:r>
        <w:rPr>
          <w:noProof/>
        </w:rPr>
        <w:tab/>
      </w:r>
      <w:r>
        <w:rPr>
          <w:noProof/>
        </w:rPr>
        <w:fldChar w:fldCharType="begin"/>
      </w:r>
      <w:r>
        <w:rPr>
          <w:noProof/>
        </w:rPr>
        <w:instrText xml:space="preserve"> PAGEREF _Toc495576144 \h </w:instrText>
      </w:r>
      <w:r>
        <w:rPr>
          <w:noProof/>
        </w:rPr>
      </w:r>
      <w:r>
        <w:rPr>
          <w:noProof/>
        </w:rPr>
        <w:fldChar w:fldCharType="separate"/>
      </w:r>
      <w:r>
        <w:rPr>
          <w:noProof/>
        </w:rPr>
        <w:t>9</w:t>
      </w:r>
      <w:r>
        <w:rPr>
          <w:noProof/>
        </w:rPr>
        <w:fldChar w:fldCharType="end"/>
      </w:r>
    </w:p>
    <w:p w14:paraId="50412C17" w14:textId="77777777" w:rsidR="00FD1837" w:rsidRDefault="00FD1837">
      <w:pPr>
        <w:pStyle w:val="TableofFigures"/>
        <w:rPr>
          <w:rFonts w:eastAsiaTheme="minorEastAsia"/>
          <w:i w:val="0"/>
          <w:noProof/>
          <w:lang w:eastAsia="en-GB"/>
        </w:rPr>
      </w:pPr>
      <w:r>
        <w:rPr>
          <w:noProof/>
        </w:rPr>
        <w:t>Equation 5</w:t>
      </w:r>
      <w:r>
        <w:rPr>
          <w:rFonts w:eastAsiaTheme="minorEastAsia"/>
          <w:i w:val="0"/>
          <w:noProof/>
          <w:lang w:eastAsia="en-GB"/>
        </w:rPr>
        <w:tab/>
      </w:r>
      <w:r>
        <w:rPr>
          <w:noProof/>
        </w:rPr>
        <w:t>Total energy for one flash</w:t>
      </w:r>
      <w:r>
        <w:rPr>
          <w:noProof/>
        </w:rPr>
        <w:tab/>
      </w:r>
      <w:r>
        <w:rPr>
          <w:noProof/>
        </w:rPr>
        <w:fldChar w:fldCharType="begin"/>
      </w:r>
      <w:r>
        <w:rPr>
          <w:noProof/>
        </w:rPr>
        <w:instrText xml:space="preserve"> PAGEREF _Toc495576145 \h </w:instrText>
      </w:r>
      <w:r>
        <w:rPr>
          <w:noProof/>
        </w:rPr>
      </w:r>
      <w:r>
        <w:rPr>
          <w:noProof/>
        </w:rPr>
        <w:fldChar w:fldCharType="separate"/>
      </w:r>
      <w:r>
        <w:rPr>
          <w:noProof/>
        </w:rPr>
        <w:t>10</w:t>
      </w:r>
      <w:r>
        <w:rPr>
          <w:noProof/>
        </w:rPr>
        <w:fldChar w:fldCharType="end"/>
      </w:r>
    </w:p>
    <w:p w14:paraId="6F454C2A" w14:textId="77777777" w:rsidR="00FD1837" w:rsidRDefault="00FD1837">
      <w:pPr>
        <w:pStyle w:val="TableofFigures"/>
        <w:rPr>
          <w:rFonts w:eastAsiaTheme="minorEastAsia"/>
          <w:i w:val="0"/>
          <w:noProof/>
          <w:lang w:eastAsia="en-GB"/>
        </w:rPr>
      </w:pPr>
      <w:r>
        <w:rPr>
          <w:noProof/>
        </w:rPr>
        <w:t>Equation 6</w:t>
      </w:r>
      <w:r>
        <w:rPr>
          <w:rFonts w:eastAsiaTheme="minorEastAsia"/>
          <w:i w:val="0"/>
          <w:noProof/>
          <w:lang w:eastAsia="en-GB"/>
        </w:rPr>
        <w:tab/>
      </w:r>
      <w:r>
        <w:rPr>
          <w:noProof/>
        </w:rPr>
        <w:t>Approximation of E</w:t>
      </w:r>
      <w:r w:rsidRPr="00FE2D4E">
        <w:rPr>
          <w:noProof/>
          <w:vertAlign w:val="subscript"/>
        </w:rPr>
        <w:t>surge</w:t>
      </w:r>
      <w:r>
        <w:rPr>
          <w:noProof/>
        </w:rPr>
        <w:tab/>
      </w:r>
      <w:r>
        <w:rPr>
          <w:noProof/>
        </w:rPr>
        <w:fldChar w:fldCharType="begin"/>
      </w:r>
      <w:r>
        <w:rPr>
          <w:noProof/>
        </w:rPr>
        <w:instrText xml:space="preserve"> PAGEREF _Toc495576146 \h </w:instrText>
      </w:r>
      <w:r>
        <w:rPr>
          <w:noProof/>
        </w:rPr>
      </w:r>
      <w:r>
        <w:rPr>
          <w:noProof/>
        </w:rPr>
        <w:fldChar w:fldCharType="separate"/>
      </w:r>
      <w:r>
        <w:rPr>
          <w:noProof/>
        </w:rPr>
        <w:t>11</w:t>
      </w:r>
      <w:r>
        <w:rPr>
          <w:noProof/>
        </w:rPr>
        <w:fldChar w:fldCharType="end"/>
      </w:r>
    </w:p>
    <w:p w14:paraId="5087D0FB" w14:textId="77777777" w:rsidR="00FD1837" w:rsidRDefault="00FD1837">
      <w:pPr>
        <w:pStyle w:val="TableofFigures"/>
        <w:rPr>
          <w:rFonts w:eastAsiaTheme="minorEastAsia"/>
          <w:i w:val="0"/>
          <w:noProof/>
          <w:lang w:eastAsia="en-GB"/>
        </w:rPr>
      </w:pPr>
      <w:r>
        <w:rPr>
          <w:noProof/>
        </w:rPr>
        <w:t>Equation 7</w:t>
      </w:r>
      <w:r>
        <w:rPr>
          <w:rFonts w:eastAsiaTheme="minorEastAsia"/>
          <w:i w:val="0"/>
          <w:noProof/>
          <w:lang w:eastAsia="en-GB"/>
        </w:rPr>
        <w:tab/>
      </w:r>
      <w:r>
        <w:rPr>
          <w:noProof/>
        </w:rPr>
        <w:t xml:space="preserve">Energy associated with </w:t>
      </w:r>
      <w:r w:rsidRPr="00FE2D4E">
        <w:rPr>
          <w:i w:val="0"/>
          <w:iCs/>
          <w:noProof/>
        </w:rPr>
        <w:t>steady state</w:t>
      </w:r>
      <w:r>
        <w:rPr>
          <w:noProof/>
        </w:rPr>
        <w:t xml:space="preserve"> power</w:t>
      </w:r>
      <w:r>
        <w:rPr>
          <w:noProof/>
        </w:rPr>
        <w:tab/>
      </w:r>
      <w:r>
        <w:rPr>
          <w:noProof/>
        </w:rPr>
        <w:fldChar w:fldCharType="begin"/>
      </w:r>
      <w:r>
        <w:rPr>
          <w:noProof/>
        </w:rPr>
        <w:instrText xml:space="preserve"> PAGEREF _Toc495576147 \h </w:instrText>
      </w:r>
      <w:r>
        <w:rPr>
          <w:noProof/>
        </w:rPr>
      </w:r>
      <w:r>
        <w:rPr>
          <w:noProof/>
        </w:rPr>
        <w:fldChar w:fldCharType="separate"/>
      </w:r>
      <w:r>
        <w:rPr>
          <w:noProof/>
        </w:rPr>
        <w:t>11</w:t>
      </w:r>
      <w:r>
        <w:rPr>
          <w:noProof/>
        </w:rPr>
        <w:fldChar w:fldCharType="end"/>
      </w:r>
    </w:p>
    <w:p w14:paraId="0569126A" w14:textId="77777777" w:rsidR="00FD1837" w:rsidRDefault="00FD1837">
      <w:pPr>
        <w:pStyle w:val="TableofFigures"/>
        <w:rPr>
          <w:rFonts w:eastAsiaTheme="minorEastAsia"/>
          <w:i w:val="0"/>
          <w:noProof/>
          <w:lang w:eastAsia="en-GB"/>
        </w:rPr>
      </w:pPr>
      <w:r>
        <w:rPr>
          <w:noProof/>
        </w:rPr>
        <w:t>Equation 8</w:t>
      </w:r>
      <w:r>
        <w:rPr>
          <w:rFonts w:eastAsiaTheme="minorEastAsia"/>
          <w:i w:val="0"/>
          <w:noProof/>
          <w:lang w:eastAsia="en-GB"/>
        </w:rPr>
        <w:tab/>
      </w:r>
      <w:r>
        <w:rPr>
          <w:noProof/>
        </w:rPr>
        <w:t>Daily energy load from flash energy consumption</w:t>
      </w:r>
      <w:r>
        <w:rPr>
          <w:noProof/>
        </w:rPr>
        <w:tab/>
      </w:r>
      <w:r>
        <w:rPr>
          <w:noProof/>
        </w:rPr>
        <w:fldChar w:fldCharType="begin"/>
      </w:r>
      <w:r>
        <w:rPr>
          <w:noProof/>
        </w:rPr>
        <w:instrText xml:space="preserve"> PAGEREF _Toc495576148 \h </w:instrText>
      </w:r>
      <w:r>
        <w:rPr>
          <w:noProof/>
        </w:rPr>
      </w:r>
      <w:r>
        <w:rPr>
          <w:noProof/>
        </w:rPr>
        <w:fldChar w:fldCharType="separate"/>
      </w:r>
      <w:r>
        <w:rPr>
          <w:noProof/>
        </w:rPr>
        <w:t>11</w:t>
      </w:r>
      <w:r>
        <w:rPr>
          <w:noProof/>
        </w:rPr>
        <w:fldChar w:fldCharType="end"/>
      </w:r>
    </w:p>
    <w:p w14:paraId="2AF42F32" w14:textId="77777777" w:rsidR="00FD1837" w:rsidRDefault="00FD1837">
      <w:pPr>
        <w:pStyle w:val="TableofFigures"/>
        <w:rPr>
          <w:rFonts w:eastAsiaTheme="minorEastAsia"/>
          <w:i w:val="0"/>
          <w:noProof/>
          <w:lang w:eastAsia="en-GB"/>
        </w:rPr>
      </w:pPr>
      <w:r>
        <w:rPr>
          <w:noProof/>
        </w:rPr>
        <w:t>Equation 9</w:t>
      </w:r>
      <w:r>
        <w:rPr>
          <w:rFonts w:eastAsiaTheme="minorEastAsia"/>
          <w:i w:val="0"/>
          <w:noProof/>
          <w:lang w:eastAsia="en-GB"/>
        </w:rPr>
        <w:tab/>
      </w:r>
      <w:r>
        <w:rPr>
          <w:noProof/>
        </w:rPr>
        <w:t>Total Daily energy from flashed lamp.</w:t>
      </w:r>
      <w:r>
        <w:rPr>
          <w:noProof/>
        </w:rPr>
        <w:tab/>
      </w:r>
      <w:r>
        <w:rPr>
          <w:noProof/>
        </w:rPr>
        <w:fldChar w:fldCharType="begin"/>
      </w:r>
      <w:r>
        <w:rPr>
          <w:noProof/>
        </w:rPr>
        <w:instrText xml:space="preserve"> PAGEREF _Toc495576149 \h </w:instrText>
      </w:r>
      <w:r>
        <w:rPr>
          <w:noProof/>
        </w:rPr>
      </w:r>
      <w:r>
        <w:rPr>
          <w:noProof/>
        </w:rPr>
        <w:fldChar w:fldCharType="separate"/>
      </w:r>
      <w:r>
        <w:rPr>
          <w:noProof/>
        </w:rPr>
        <w:t>12</w:t>
      </w:r>
      <w:r>
        <w:rPr>
          <w:noProof/>
        </w:rPr>
        <w:fldChar w:fldCharType="end"/>
      </w:r>
    </w:p>
    <w:p w14:paraId="74C35DF6" w14:textId="77777777" w:rsidR="00FD1837" w:rsidRDefault="00FD1837">
      <w:pPr>
        <w:pStyle w:val="TableofFigures"/>
        <w:rPr>
          <w:rFonts w:eastAsiaTheme="minorEastAsia"/>
          <w:i w:val="0"/>
          <w:noProof/>
          <w:lang w:eastAsia="en-GB"/>
        </w:rPr>
      </w:pPr>
      <w:r w:rsidRPr="00FE2D4E">
        <w:rPr>
          <w:rFonts w:eastAsiaTheme="minorEastAsia"/>
          <w:noProof/>
        </w:rPr>
        <w:t>Equation 10</w:t>
      </w:r>
      <w:r>
        <w:rPr>
          <w:rFonts w:eastAsiaTheme="minorEastAsia"/>
          <w:i w:val="0"/>
          <w:noProof/>
          <w:lang w:eastAsia="en-GB"/>
        </w:rPr>
        <w:tab/>
      </w:r>
      <w:r w:rsidRPr="00FE2D4E">
        <w:rPr>
          <w:rFonts w:eastAsiaTheme="minorEastAsia"/>
          <w:noProof/>
        </w:rPr>
        <w:t>Daily load for a complex LED light source</w:t>
      </w:r>
      <w:r>
        <w:rPr>
          <w:noProof/>
        </w:rPr>
        <w:tab/>
      </w:r>
      <w:r>
        <w:rPr>
          <w:noProof/>
        </w:rPr>
        <w:fldChar w:fldCharType="begin"/>
      </w:r>
      <w:r>
        <w:rPr>
          <w:noProof/>
        </w:rPr>
        <w:instrText xml:space="preserve"> PAGEREF _Toc495576150 \h </w:instrText>
      </w:r>
      <w:r>
        <w:rPr>
          <w:noProof/>
        </w:rPr>
      </w:r>
      <w:r>
        <w:rPr>
          <w:noProof/>
        </w:rPr>
        <w:fldChar w:fldCharType="separate"/>
      </w:r>
      <w:r>
        <w:rPr>
          <w:noProof/>
        </w:rPr>
        <w:t>12</w:t>
      </w:r>
      <w:r>
        <w:rPr>
          <w:noProof/>
        </w:rPr>
        <w:fldChar w:fldCharType="end"/>
      </w:r>
    </w:p>
    <w:p w14:paraId="05F8AD8B" w14:textId="77777777" w:rsidR="00FD1837" w:rsidRDefault="00FD1837">
      <w:pPr>
        <w:pStyle w:val="TableofFigures"/>
        <w:rPr>
          <w:rFonts w:eastAsiaTheme="minorEastAsia"/>
          <w:i w:val="0"/>
          <w:noProof/>
          <w:lang w:eastAsia="en-GB"/>
        </w:rPr>
      </w:pPr>
      <w:r>
        <w:rPr>
          <w:noProof/>
        </w:rPr>
        <w:t>Equation 11</w:t>
      </w:r>
      <w:r>
        <w:rPr>
          <w:rFonts w:eastAsiaTheme="minorEastAsia"/>
          <w:i w:val="0"/>
          <w:noProof/>
          <w:lang w:eastAsia="en-GB"/>
        </w:rPr>
        <w:tab/>
      </w:r>
      <w:r>
        <w:rPr>
          <w:noProof/>
        </w:rPr>
        <w:t>Daily load for a rotating optic</w:t>
      </w:r>
      <w:r>
        <w:rPr>
          <w:noProof/>
        </w:rPr>
        <w:tab/>
      </w:r>
      <w:r>
        <w:rPr>
          <w:noProof/>
        </w:rPr>
        <w:fldChar w:fldCharType="begin"/>
      </w:r>
      <w:r>
        <w:rPr>
          <w:noProof/>
        </w:rPr>
        <w:instrText xml:space="preserve"> PAGEREF _Toc495576151 \h </w:instrText>
      </w:r>
      <w:r>
        <w:rPr>
          <w:noProof/>
        </w:rPr>
      </w:r>
      <w:r>
        <w:rPr>
          <w:noProof/>
        </w:rPr>
        <w:fldChar w:fldCharType="separate"/>
      </w:r>
      <w:r>
        <w:rPr>
          <w:noProof/>
        </w:rPr>
        <w:t>13</w:t>
      </w:r>
      <w:r>
        <w:rPr>
          <w:noProof/>
        </w:rPr>
        <w:fldChar w:fldCharType="end"/>
      </w:r>
    </w:p>
    <w:p w14:paraId="302654AF" w14:textId="77777777" w:rsidR="00FD1837" w:rsidRDefault="00FD1837">
      <w:pPr>
        <w:pStyle w:val="TableofFigures"/>
        <w:rPr>
          <w:rFonts w:eastAsiaTheme="minorEastAsia"/>
          <w:i w:val="0"/>
          <w:noProof/>
          <w:lang w:eastAsia="en-GB"/>
        </w:rPr>
      </w:pPr>
      <w:r>
        <w:rPr>
          <w:noProof/>
        </w:rPr>
        <w:t>Equation 12</w:t>
      </w:r>
      <w:r>
        <w:rPr>
          <w:rFonts w:eastAsiaTheme="minorEastAsia"/>
          <w:i w:val="0"/>
          <w:noProof/>
          <w:lang w:eastAsia="en-GB"/>
        </w:rPr>
        <w:tab/>
      </w:r>
      <w:r>
        <w:rPr>
          <w:noProof/>
        </w:rPr>
        <w:t>Daily load for a flasher</w:t>
      </w:r>
      <w:r>
        <w:rPr>
          <w:noProof/>
        </w:rPr>
        <w:tab/>
      </w:r>
      <w:r>
        <w:rPr>
          <w:noProof/>
        </w:rPr>
        <w:fldChar w:fldCharType="begin"/>
      </w:r>
      <w:r>
        <w:rPr>
          <w:noProof/>
        </w:rPr>
        <w:instrText xml:space="preserve"> PAGEREF _Toc495576152 \h </w:instrText>
      </w:r>
      <w:r>
        <w:rPr>
          <w:noProof/>
        </w:rPr>
      </w:r>
      <w:r>
        <w:rPr>
          <w:noProof/>
        </w:rPr>
        <w:fldChar w:fldCharType="separate"/>
      </w:r>
      <w:r>
        <w:rPr>
          <w:noProof/>
        </w:rPr>
        <w:t>13</w:t>
      </w:r>
      <w:r>
        <w:rPr>
          <w:noProof/>
        </w:rPr>
        <w:fldChar w:fldCharType="end"/>
      </w:r>
    </w:p>
    <w:p w14:paraId="498B9757" w14:textId="77777777" w:rsidR="00FD1837" w:rsidRDefault="00FD1837">
      <w:pPr>
        <w:pStyle w:val="TableofFigures"/>
        <w:rPr>
          <w:rFonts w:eastAsiaTheme="minorEastAsia"/>
          <w:i w:val="0"/>
          <w:noProof/>
          <w:lang w:eastAsia="en-GB"/>
        </w:rPr>
      </w:pPr>
      <w:r>
        <w:rPr>
          <w:noProof/>
        </w:rPr>
        <w:t>Equation 13</w:t>
      </w:r>
      <w:r>
        <w:rPr>
          <w:rFonts w:eastAsiaTheme="minorEastAsia"/>
          <w:i w:val="0"/>
          <w:noProof/>
          <w:lang w:eastAsia="en-GB"/>
        </w:rPr>
        <w:tab/>
      </w:r>
      <w:r>
        <w:rPr>
          <w:noProof/>
        </w:rPr>
        <w:t>Daily load for a rotating optic</w:t>
      </w:r>
      <w:r>
        <w:rPr>
          <w:noProof/>
        </w:rPr>
        <w:tab/>
      </w:r>
      <w:r>
        <w:rPr>
          <w:noProof/>
        </w:rPr>
        <w:fldChar w:fldCharType="begin"/>
      </w:r>
      <w:r>
        <w:rPr>
          <w:noProof/>
        </w:rPr>
        <w:instrText xml:space="preserve"> PAGEREF _Toc495576153 \h </w:instrText>
      </w:r>
      <w:r>
        <w:rPr>
          <w:noProof/>
        </w:rPr>
      </w:r>
      <w:r>
        <w:rPr>
          <w:noProof/>
        </w:rPr>
        <w:fldChar w:fldCharType="separate"/>
      </w:r>
      <w:r>
        <w:rPr>
          <w:noProof/>
        </w:rPr>
        <w:t>14</w:t>
      </w:r>
      <w:r>
        <w:rPr>
          <w:noProof/>
        </w:rPr>
        <w:fldChar w:fldCharType="end"/>
      </w:r>
    </w:p>
    <w:p w14:paraId="0B39AF50" w14:textId="77777777" w:rsidR="00FD1837" w:rsidRDefault="00FD1837">
      <w:pPr>
        <w:pStyle w:val="TableofFigures"/>
        <w:rPr>
          <w:rFonts w:eastAsiaTheme="minorEastAsia"/>
          <w:i w:val="0"/>
          <w:noProof/>
          <w:lang w:eastAsia="en-GB"/>
        </w:rPr>
      </w:pPr>
      <w:r>
        <w:rPr>
          <w:noProof/>
        </w:rPr>
        <w:t>Equation 14</w:t>
      </w:r>
      <w:r>
        <w:rPr>
          <w:rFonts w:eastAsiaTheme="minorEastAsia"/>
          <w:i w:val="0"/>
          <w:noProof/>
          <w:lang w:eastAsia="en-GB"/>
        </w:rPr>
        <w:tab/>
      </w:r>
      <w:r>
        <w:rPr>
          <w:noProof/>
        </w:rPr>
        <w:t>Daily load for a rotating optic and light source</w:t>
      </w:r>
      <w:r>
        <w:rPr>
          <w:noProof/>
        </w:rPr>
        <w:tab/>
      </w:r>
      <w:r>
        <w:rPr>
          <w:noProof/>
        </w:rPr>
        <w:fldChar w:fldCharType="begin"/>
      </w:r>
      <w:r>
        <w:rPr>
          <w:noProof/>
        </w:rPr>
        <w:instrText xml:space="preserve"> PAGEREF _Toc495576154 \h </w:instrText>
      </w:r>
      <w:r>
        <w:rPr>
          <w:noProof/>
        </w:rPr>
      </w:r>
      <w:r>
        <w:rPr>
          <w:noProof/>
        </w:rPr>
        <w:fldChar w:fldCharType="separate"/>
      </w:r>
      <w:r>
        <w:rPr>
          <w:noProof/>
        </w:rPr>
        <w:t>14</w:t>
      </w:r>
      <w:r>
        <w:rPr>
          <w:noProof/>
        </w:rPr>
        <w:fldChar w:fldCharType="end"/>
      </w:r>
    </w:p>
    <w:p w14:paraId="3F074736" w14:textId="77777777" w:rsidR="00FD1837" w:rsidRDefault="00FD1837">
      <w:pPr>
        <w:pStyle w:val="TableofFigures"/>
        <w:rPr>
          <w:rFonts w:eastAsiaTheme="minorEastAsia"/>
          <w:i w:val="0"/>
          <w:noProof/>
          <w:lang w:eastAsia="en-GB"/>
        </w:rPr>
      </w:pPr>
      <w:r>
        <w:rPr>
          <w:noProof/>
        </w:rPr>
        <w:t>Equation 15</w:t>
      </w:r>
      <w:r>
        <w:rPr>
          <w:rFonts w:eastAsiaTheme="minorEastAsia"/>
          <w:i w:val="0"/>
          <w:noProof/>
          <w:lang w:eastAsia="en-GB"/>
        </w:rPr>
        <w:tab/>
      </w:r>
      <w:r>
        <w:rPr>
          <w:noProof/>
        </w:rPr>
        <w:t>Daily load for a sound signal</w:t>
      </w:r>
      <w:r>
        <w:rPr>
          <w:noProof/>
        </w:rPr>
        <w:tab/>
      </w:r>
      <w:r>
        <w:rPr>
          <w:noProof/>
        </w:rPr>
        <w:fldChar w:fldCharType="begin"/>
      </w:r>
      <w:r>
        <w:rPr>
          <w:noProof/>
        </w:rPr>
        <w:instrText xml:space="preserve"> PAGEREF _Toc495576155 \h </w:instrText>
      </w:r>
      <w:r>
        <w:rPr>
          <w:noProof/>
        </w:rPr>
      </w:r>
      <w:r>
        <w:rPr>
          <w:noProof/>
        </w:rPr>
        <w:fldChar w:fldCharType="separate"/>
      </w:r>
      <w:r>
        <w:rPr>
          <w:noProof/>
        </w:rPr>
        <w:t>14</w:t>
      </w:r>
      <w:r>
        <w:rPr>
          <w:noProof/>
        </w:rPr>
        <w:fldChar w:fldCharType="end"/>
      </w:r>
    </w:p>
    <w:p w14:paraId="1543B078" w14:textId="77777777" w:rsidR="00FD1837" w:rsidRDefault="00FD1837">
      <w:pPr>
        <w:pStyle w:val="TableofFigures"/>
        <w:rPr>
          <w:rFonts w:eastAsiaTheme="minorEastAsia"/>
          <w:i w:val="0"/>
          <w:noProof/>
          <w:lang w:eastAsia="en-GB"/>
        </w:rPr>
      </w:pPr>
      <w:r>
        <w:rPr>
          <w:noProof/>
        </w:rPr>
        <w:t>Equation 16</w:t>
      </w:r>
      <w:r>
        <w:rPr>
          <w:rFonts w:eastAsiaTheme="minorEastAsia"/>
          <w:i w:val="0"/>
          <w:noProof/>
          <w:lang w:eastAsia="en-GB"/>
        </w:rPr>
        <w:tab/>
      </w:r>
      <w:r>
        <w:rPr>
          <w:noProof/>
        </w:rPr>
        <w:t>Daily load for a visibility detector</w:t>
      </w:r>
      <w:r>
        <w:rPr>
          <w:noProof/>
        </w:rPr>
        <w:tab/>
      </w:r>
      <w:r>
        <w:rPr>
          <w:noProof/>
        </w:rPr>
        <w:fldChar w:fldCharType="begin"/>
      </w:r>
      <w:r>
        <w:rPr>
          <w:noProof/>
        </w:rPr>
        <w:instrText xml:space="preserve"> PAGEREF _Toc495576156 \h </w:instrText>
      </w:r>
      <w:r>
        <w:rPr>
          <w:noProof/>
        </w:rPr>
      </w:r>
      <w:r>
        <w:rPr>
          <w:noProof/>
        </w:rPr>
        <w:fldChar w:fldCharType="separate"/>
      </w:r>
      <w:r>
        <w:rPr>
          <w:noProof/>
        </w:rPr>
        <w:t>14</w:t>
      </w:r>
      <w:r>
        <w:rPr>
          <w:noProof/>
        </w:rPr>
        <w:fldChar w:fldCharType="end"/>
      </w:r>
    </w:p>
    <w:p w14:paraId="60D5BADE" w14:textId="77777777" w:rsidR="00FD1837" w:rsidRDefault="00FD1837">
      <w:pPr>
        <w:pStyle w:val="TableofFigures"/>
        <w:rPr>
          <w:rFonts w:eastAsiaTheme="minorEastAsia"/>
          <w:i w:val="0"/>
          <w:noProof/>
          <w:lang w:eastAsia="en-GB"/>
        </w:rPr>
      </w:pPr>
      <w:r>
        <w:rPr>
          <w:noProof/>
        </w:rPr>
        <w:t>Equation 17</w:t>
      </w:r>
      <w:r>
        <w:rPr>
          <w:rFonts w:eastAsiaTheme="minorEastAsia"/>
          <w:i w:val="0"/>
          <w:noProof/>
          <w:lang w:eastAsia="en-GB"/>
        </w:rPr>
        <w:tab/>
      </w:r>
      <w:r>
        <w:rPr>
          <w:noProof/>
        </w:rPr>
        <w:t>Daily load for a monitoring system</w:t>
      </w:r>
      <w:r>
        <w:rPr>
          <w:noProof/>
        </w:rPr>
        <w:tab/>
      </w:r>
      <w:r>
        <w:rPr>
          <w:noProof/>
        </w:rPr>
        <w:fldChar w:fldCharType="begin"/>
      </w:r>
      <w:r>
        <w:rPr>
          <w:noProof/>
        </w:rPr>
        <w:instrText xml:space="preserve"> PAGEREF _Toc495576157 \h </w:instrText>
      </w:r>
      <w:r>
        <w:rPr>
          <w:noProof/>
        </w:rPr>
      </w:r>
      <w:r>
        <w:rPr>
          <w:noProof/>
        </w:rPr>
        <w:fldChar w:fldCharType="separate"/>
      </w:r>
      <w:r>
        <w:rPr>
          <w:noProof/>
        </w:rPr>
        <w:t>15</w:t>
      </w:r>
      <w:r>
        <w:rPr>
          <w:noProof/>
        </w:rPr>
        <w:fldChar w:fldCharType="end"/>
      </w:r>
    </w:p>
    <w:p w14:paraId="026EB73C" w14:textId="77777777" w:rsidR="00FD1837" w:rsidRDefault="00FD1837">
      <w:pPr>
        <w:pStyle w:val="TableofFigures"/>
        <w:rPr>
          <w:rFonts w:eastAsiaTheme="minorEastAsia"/>
          <w:i w:val="0"/>
          <w:noProof/>
          <w:lang w:eastAsia="en-GB"/>
        </w:rPr>
      </w:pPr>
      <w:r>
        <w:rPr>
          <w:noProof/>
        </w:rPr>
        <w:t>Equation 18</w:t>
      </w:r>
      <w:r>
        <w:rPr>
          <w:rFonts w:eastAsiaTheme="minorEastAsia"/>
          <w:i w:val="0"/>
          <w:noProof/>
          <w:lang w:eastAsia="en-GB"/>
        </w:rPr>
        <w:tab/>
      </w:r>
      <w:r>
        <w:rPr>
          <w:noProof/>
        </w:rPr>
        <w:t>Daily load for a monitoring system</w:t>
      </w:r>
      <w:r>
        <w:rPr>
          <w:noProof/>
        </w:rPr>
        <w:tab/>
      </w:r>
      <w:r>
        <w:rPr>
          <w:noProof/>
        </w:rPr>
        <w:fldChar w:fldCharType="begin"/>
      </w:r>
      <w:r>
        <w:rPr>
          <w:noProof/>
        </w:rPr>
        <w:instrText xml:space="preserve"> PAGEREF _Toc495576158 \h </w:instrText>
      </w:r>
      <w:r>
        <w:rPr>
          <w:noProof/>
        </w:rPr>
      </w:r>
      <w:r>
        <w:rPr>
          <w:noProof/>
        </w:rPr>
        <w:fldChar w:fldCharType="separate"/>
      </w:r>
      <w:r>
        <w:rPr>
          <w:noProof/>
        </w:rPr>
        <w:t>15</w:t>
      </w:r>
      <w:r>
        <w:rPr>
          <w:noProof/>
        </w:rPr>
        <w:fldChar w:fldCharType="end"/>
      </w:r>
    </w:p>
    <w:p w14:paraId="6C783171" w14:textId="77777777" w:rsidR="00FD1837" w:rsidRDefault="00FD1837">
      <w:pPr>
        <w:pStyle w:val="TableofFigures"/>
        <w:rPr>
          <w:rFonts w:eastAsiaTheme="minorEastAsia"/>
          <w:i w:val="0"/>
          <w:noProof/>
          <w:lang w:eastAsia="en-GB"/>
        </w:rPr>
      </w:pPr>
      <w:r>
        <w:rPr>
          <w:noProof/>
        </w:rPr>
        <w:lastRenderedPageBreak/>
        <w:t>Equation 19</w:t>
      </w:r>
      <w:r>
        <w:rPr>
          <w:rFonts w:eastAsiaTheme="minorEastAsia"/>
          <w:i w:val="0"/>
          <w:noProof/>
          <w:lang w:eastAsia="en-GB"/>
        </w:rPr>
        <w:tab/>
      </w:r>
      <w:r>
        <w:rPr>
          <w:noProof/>
        </w:rPr>
        <w:t>Daily load for a charge controller</w:t>
      </w:r>
      <w:r>
        <w:rPr>
          <w:noProof/>
        </w:rPr>
        <w:tab/>
      </w:r>
      <w:r>
        <w:rPr>
          <w:noProof/>
        </w:rPr>
        <w:fldChar w:fldCharType="begin"/>
      </w:r>
      <w:r>
        <w:rPr>
          <w:noProof/>
        </w:rPr>
        <w:instrText xml:space="preserve"> PAGEREF _Toc495576159 \h </w:instrText>
      </w:r>
      <w:r>
        <w:rPr>
          <w:noProof/>
        </w:rPr>
      </w:r>
      <w:r>
        <w:rPr>
          <w:noProof/>
        </w:rPr>
        <w:fldChar w:fldCharType="separate"/>
      </w:r>
      <w:r>
        <w:rPr>
          <w:noProof/>
        </w:rPr>
        <w:t>16</w:t>
      </w:r>
      <w:r>
        <w:rPr>
          <w:noProof/>
        </w:rPr>
        <w:fldChar w:fldCharType="end"/>
      </w:r>
    </w:p>
    <w:p w14:paraId="5A0DA22E" w14:textId="77777777" w:rsidR="00FD1837" w:rsidRDefault="00FD1837">
      <w:pPr>
        <w:pStyle w:val="TableofFigures"/>
        <w:rPr>
          <w:rFonts w:eastAsiaTheme="minorEastAsia"/>
          <w:i w:val="0"/>
          <w:noProof/>
          <w:lang w:eastAsia="en-GB"/>
        </w:rPr>
      </w:pPr>
      <w:r w:rsidRPr="00FE2D4E">
        <w:rPr>
          <w:rFonts w:eastAsiaTheme="minorEastAsia"/>
          <w:noProof/>
        </w:rPr>
        <w:t>Equation 20</w:t>
      </w:r>
      <w:r>
        <w:rPr>
          <w:rFonts w:eastAsiaTheme="minorEastAsia"/>
          <w:i w:val="0"/>
          <w:noProof/>
          <w:lang w:eastAsia="en-GB"/>
        </w:rPr>
        <w:tab/>
      </w:r>
      <w:r w:rsidRPr="00FE2D4E">
        <w:rPr>
          <w:rFonts w:eastAsiaTheme="minorEastAsia"/>
          <w:noProof/>
        </w:rPr>
        <w:t>Power requirement for RATDMA operation</w:t>
      </w:r>
      <w:r>
        <w:rPr>
          <w:noProof/>
        </w:rPr>
        <w:tab/>
      </w:r>
      <w:r>
        <w:rPr>
          <w:noProof/>
        </w:rPr>
        <w:fldChar w:fldCharType="begin"/>
      </w:r>
      <w:r>
        <w:rPr>
          <w:noProof/>
        </w:rPr>
        <w:instrText xml:space="preserve"> PAGEREF _Toc495576160 \h </w:instrText>
      </w:r>
      <w:r>
        <w:rPr>
          <w:noProof/>
        </w:rPr>
      </w:r>
      <w:r>
        <w:rPr>
          <w:noProof/>
        </w:rPr>
        <w:fldChar w:fldCharType="separate"/>
      </w:r>
      <w:r>
        <w:rPr>
          <w:noProof/>
        </w:rPr>
        <w:t>17</w:t>
      </w:r>
      <w:r>
        <w:rPr>
          <w:noProof/>
        </w:rPr>
        <w:fldChar w:fldCharType="end"/>
      </w:r>
    </w:p>
    <w:p w14:paraId="58139F4B" w14:textId="77777777" w:rsidR="00FD1837" w:rsidRDefault="00FD1837">
      <w:pPr>
        <w:pStyle w:val="TableofFigures"/>
        <w:rPr>
          <w:rFonts w:eastAsiaTheme="minorEastAsia"/>
          <w:i w:val="0"/>
          <w:noProof/>
          <w:lang w:eastAsia="en-GB"/>
        </w:rPr>
      </w:pPr>
      <w:r>
        <w:rPr>
          <w:noProof/>
        </w:rPr>
        <w:t>Equation 21</w:t>
      </w:r>
      <w:r>
        <w:rPr>
          <w:rFonts w:eastAsiaTheme="minorEastAsia"/>
          <w:i w:val="0"/>
          <w:noProof/>
          <w:lang w:eastAsia="en-GB"/>
        </w:rPr>
        <w:tab/>
      </w:r>
      <w:r>
        <w:rPr>
          <w:noProof/>
        </w:rPr>
        <w:t>Estimate of power consumption for an AIS unit transmitting Type 21 &amp; 6 messages</w:t>
      </w:r>
      <w:r>
        <w:rPr>
          <w:noProof/>
        </w:rPr>
        <w:tab/>
      </w:r>
      <w:r>
        <w:rPr>
          <w:noProof/>
        </w:rPr>
        <w:fldChar w:fldCharType="begin"/>
      </w:r>
      <w:r>
        <w:rPr>
          <w:noProof/>
        </w:rPr>
        <w:instrText xml:space="preserve"> PAGEREF _Toc495576161 \h </w:instrText>
      </w:r>
      <w:r>
        <w:rPr>
          <w:noProof/>
        </w:rPr>
      </w:r>
      <w:r>
        <w:rPr>
          <w:noProof/>
        </w:rPr>
        <w:fldChar w:fldCharType="separate"/>
      </w:r>
      <w:r>
        <w:rPr>
          <w:noProof/>
        </w:rPr>
        <w:t>17</w:t>
      </w:r>
      <w:r>
        <w:rPr>
          <w:noProof/>
        </w:rPr>
        <w:fldChar w:fldCharType="end"/>
      </w:r>
    </w:p>
    <w:p w14:paraId="03D2DF42" w14:textId="77777777" w:rsidR="00FD1837" w:rsidRDefault="00FD1837">
      <w:pPr>
        <w:pStyle w:val="TableofFigures"/>
        <w:rPr>
          <w:rFonts w:eastAsiaTheme="minorEastAsia"/>
          <w:i w:val="0"/>
          <w:noProof/>
          <w:lang w:eastAsia="en-GB"/>
        </w:rPr>
      </w:pPr>
      <w:r>
        <w:rPr>
          <w:noProof/>
        </w:rPr>
        <w:t>Equation 22</w:t>
      </w:r>
      <w:r>
        <w:rPr>
          <w:rFonts w:eastAsiaTheme="minorEastAsia"/>
          <w:i w:val="0"/>
          <w:noProof/>
          <w:lang w:eastAsia="en-GB"/>
        </w:rPr>
        <w:tab/>
      </w:r>
      <w:r>
        <w:rPr>
          <w:noProof/>
        </w:rPr>
        <w:t>Daily load for a RACON</w:t>
      </w:r>
      <w:r>
        <w:rPr>
          <w:noProof/>
        </w:rPr>
        <w:tab/>
      </w:r>
      <w:r>
        <w:rPr>
          <w:noProof/>
        </w:rPr>
        <w:fldChar w:fldCharType="begin"/>
      </w:r>
      <w:r>
        <w:rPr>
          <w:noProof/>
        </w:rPr>
        <w:instrText xml:space="preserve"> PAGEREF _Toc495576162 \h </w:instrText>
      </w:r>
      <w:r>
        <w:rPr>
          <w:noProof/>
        </w:rPr>
      </w:r>
      <w:r>
        <w:rPr>
          <w:noProof/>
        </w:rPr>
        <w:fldChar w:fldCharType="separate"/>
      </w:r>
      <w:r>
        <w:rPr>
          <w:noProof/>
        </w:rPr>
        <w:t>17</w:t>
      </w:r>
      <w:r>
        <w:rPr>
          <w:noProof/>
        </w:rPr>
        <w:fldChar w:fldCharType="end"/>
      </w:r>
    </w:p>
    <w:p w14:paraId="4BCBA6BD" w14:textId="77777777" w:rsidR="00FD1837" w:rsidRDefault="00FD1837">
      <w:pPr>
        <w:pStyle w:val="TableofFigures"/>
        <w:rPr>
          <w:rFonts w:eastAsiaTheme="minorEastAsia"/>
          <w:i w:val="0"/>
          <w:noProof/>
          <w:lang w:eastAsia="en-GB"/>
        </w:rPr>
      </w:pPr>
      <w:r w:rsidRPr="00FE2D4E">
        <w:rPr>
          <w:noProof/>
          <w:lang w:val="es-ES"/>
        </w:rPr>
        <w:t>Equation 23</w:t>
      </w:r>
      <w:r>
        <w:rPr>
          <w:rFonts w:eastAsiaTheme="minorEastAsia"/>
          <w:i w:val="0"/>
          <w:noProof/>
          <w:lang w:eastAsia="en-GB"/>
        </w:rPr>
        <w:tab/>
      </w:r>
      <w:r w:rsidRPr="00FE2D4E">
        <w:rPr>
          <w:noProof/>
          <w:lang w:val="es-ES"/>
        </w:rPr>
        <w:t>The angle of incidence</w:t>
      </w:r>
      <w:r>
        <w:rPr>
          <w:noProof/>
        </w:rPr>
        <w:tab/>
      </w:r>
      <w:r>
        <w:rPr>
          <w:noProof/>
        </w:rPr>
        <w:fldChar w:fldCharType="begin"/>
      </w:r>
      <w:r>
        <w:rPr>
          <w:noProof/>
        </w:rPr>
        <w:instrText xml:space="preserve"> PAGEREF _Toc495576163 \h </w:instrText>
      </w:r>
      <w:r>
        <w:rPr>
          <w:noProof/>
        </w:rPr>
      </w:r>
      <w:r>
        <w:rPr>
          <w:noProof/>
        </w:rPr>
        <w:fldChar w:fldCharType="separate"/>
      </w:r>
      <w:r>
        <w:rPr>
          <w:noProof/>
        </w:rPr>
        <w:t>20</w:t>
      </w:r>
      <w:r>
        <w:rPr>
          <w:noProof/>
        </w:rPr>
        <w:fldChar w:fldCharType="end"/>
      </w:r>
    </w:p>
    <w:p w14:paraId="5EC8909A" w14:textId="77777777" w:rsidR="00FD1837" w:rsidRDefault="00FD1837">
      <w:pPr>
        <w:pStyle w:val="TableofFigures"/>
        <w:rPr>
          <w:rFonts w:eastAsiaTheme="minorEastAsia"/>
          <w:i w:val="0"/>
          <w:noProof/>
          <w:lang w:eastAsia="en-GB"/>
        </w:rPr>
      </w:pPr>
      <w:r>
        <w:rPr>
          <w:noProof/>
        </w:rPr>
        <w:t>Equation 24</w:t>
      </w:r>
      <w:r>
        <w:rPr>
          <w:rFonts w:eastAsiaTheme="minorEastAsia"/>
          <w:i w:val="0"/>
          <w:noProof/>
          <w:lang w:eastAsia="en-GB"/>
        </w:rPr>
        <w:tab/>
      </w:r>
      <w:r>
        <w:rPr>
          <w:noProof/>
        </w:rPr>
        <w:t>Hour angle</w:t>
      </w:r>
      <w:r>
        <w:rPr>
          <w:noProof/>
        </w:rPr>
        <w:tab/>
      </w:r>
      <w:r>
        <w:rPr>
          <w:noProof/>
        </w:rPr>
        <w:fldChar w:fldCharType="begin"/>
      </w:r>
      <w:r>
        <w:rPr>
          <w:noProof/>
        </w:rPr>
        <w:instrText xml:space="preserve"> PAGEREF _Toc495576164 \h </w:instrText>
      </w:r>
      <w:r>
        <w:rPr>
          <w:noProof/>
        </w:rPr>
      </w:r>
      <w:r>
        <w:rPr>
          <w:noProof/>
        </w:rPr>
        <w:fldChar w:fldCharType="separate"/>
      </w:r>
      <w:r>
        <w:rPr>
          <w:noProof/>
        </w:rPr>
        <w:t>20</w:t>
      </w:r>
      <w:r>
        <w:rPr>
          <w:noProof/>
        </w:rPr>
        <w:fldChar w:fldCharType="end"/>
      </w:r>
    </w:p>
    <w:p w14:paraId="4F604C05" w14:textId="77777777" w:rsidR="00FD1837" w:rsidRDefault="00FD1837">
      <w:pPr>
        <w:pStyle w:val="TableofFigures"/>
        <w:rPr>
          <w:rFonts w:eastAsiaTheme="minorEastAsia"/>
          <w:i w:val="0"/>
          <w:noProof/>
          <w:lang w:eastAsia="en-GB"/>
        </w:rPr>
      </w:pPr>
      <w:r>
        <w:rPr>
          <w:noProof/>
        </w:rPr>
        <w:t>Equation 25</w:t>
      </w:r>
      <w:r>
        <w:rPr>
          <w:rFonts w:eastAsiaTheme="minorEastAsia"/>
          <w:i w:val="0"/>
          <w:noProof/>
          <w:lang w:eastAsia="en-GB"/>
        </w:rPr>
        <w:tab/>
      </w:r>
      <w:r>
        <w:rPr>
          <w:noProof/>
        </w:rPr>
        <w:t>Hour angle at sunrise</w:t>
      </w:r>
      <w:r>
        <w:rPr>
          <w:noProof/>
        </w:rPr>
        <w:tab/>
      </w:r>
      <w:r>
        <w:rPr>
          <w:noProof/>
        </w:rPr>
        <w:fldChar w:fldCharType="begin"/>
      </w:r>
      <w:r>
        <w:rPr>
          <w:noProof/>
        </w:rPr>
        <w:instrText xml:space="preserve"> PAGEREF _Toc495576165 \h </w:instrText>
      </w:r>
      <w:r>
        <w:rPr>
          <w:noProof/>
        </w:rPr>
      </w:r>
      <w:r>
        <w:rPr>
          <w:noProof/>
        </w:rPr>
        <w:fldChar w:fldCharType="separate"/>
      </w:r>
      <w:r>
        <w:rPr>
          <w:noProof/>
        </w:rPr>
        <w:t>20</w:t>
      </w:r>
      <w:r>
        <w:rPr>
          <w:noProof/>
        </w:rPr>
        <w:fldChar w:fldCharType="end"/>
      </w:r>
    </w:p>
    <w:p w14:paraId="3C51411F" w14:textId="77777777" w:rsidR="00FD1837" w:rsidRDefault="00FD1837">
      <w:pPr>
        <w:pStyle w:val="TableofFigures"/>
        <w:rPr>
          <w:rFonts w:eastAsiaTheme="minorEastAsia"/>
          <w:i w:val="0"/>
          <w:noProof/>
          <w:lang w:eastAsia="en-GB"/>
        </w:rPr>
      </w:pPr>
      <w:r>
        <w:rPr>
          <w:noProof/>
        </w:rPr>
        <w:t>Equation 26</w:t>
      </w:r>
      <w:r>
        <w:rPr>
          <w:rFonts w:eastAsiaTheme="minorEastAsia"/>
          <w:i w:val="0"/>
          <w:noProof/>
          <w:lang w:eastAsia="en-GB"/>
        </w:rPr>
        <w:tab/>
      </w:r>
      <w:r>
        <w:rPr>
          <w:noProof/>
        </w:rPr>
        <w:t>Time from sunrise to sunset - degrees</w:t>
      </w:r>
      <w:r>
        <w:rPr>
          <w:noProof/>
        </w:rPr>
        <w:tab/>
      </w:r>
      <w:r>
        <w:rPr>
          <w:noProof/>
        </w:rPr>
        <w:fldChar w:fldCharType="begin"/>
      </w:r>
      <w:r>
        <w:rPr>
          <w:noProof/>
        </w:rPr>
        <w:instrText xml:space="preserve"> PAGEREF _Toc495576166 \h </w:instrText>
      </w:r>
      <w:r>
        <w:rPr>
          <w:noProof/>
        </w:rPr>
      </w:r>
      <w:r>
        <w:rPr>
          <w:noProof/>
        </w:rPr>
        <w:fldChar w:fldCharType="separate"/>
      </w:r>
      <w:r>
        <w:rPr>
          <w:noProof/>
        </w:rPr>
        <w:t>20</w:t>
      </w:r>
      <w:r>
        <w:rPr>
          <w:noProof/>
        </w:rPr>
        <w:fldChar w:fldCharType="end"/>
      </w:r>
    </w:p>
    <w:p w14:paraId="143C0BEB" w14:textId="77777777" w:rsidR="00FD1837" w:rsidRDefault="00FD1837">
      <w:pPr>
        <w:pStyle w:val="TableofFigures"/>
        <w:rPr>
          <w:rFonts w:eastAsiaTheme="minorEastAsia"/>
          <w:i w:val="0"/>
          <w:noProof/>
          <w:lang w:eastAsia="en-GB"/>
        </w:rPr>
      </w:pPr>
      <w:r>
        <w:rPr>
          <w:noProof/>
        </w:rPr>
        <w:t>Equation 27</w:t>
      </w:r>
      <w:r>
        <w:rPr>
          <w:rFonts w:eastAsiaTheme="minorEastAsia"/>
          <w:i w:val="0"/>
          <w:noProof/>
          <w:lang w:eastAsia="en-GB"/>
        </w:rPr>
        <w:tab/>
      </w:r>
      <w:r>
        <w:rPr>
          <w:noProof/>
        </w:rPr>
        <w:t>Time from sunrise to sunset</w:t>
      </w:r>
      <w:r>
        <w:rPr>
          <w:noProof/>
        </w:rPr>
        <w:tab/>
      </w:r>
      <w:r>
        <w:rPr>
          <w:noProof/>
        </w:rPr>
        <w:fldChar w:fldCharType="begin"/>
      </w:r>
      <w:r>
        <w:rPr>
          <w:noProof/>
        </w:rPr>
        <w:instrText xml:space="preserve"> PAGEREF _Toc495576167 \h </w:instrText>
      </w:r>
      <w:r>
        <w:rPr>
          <w:noProof/>
        </w:rPr>
      </w:r>
      <w:r>
        <w:rPr>
          <w:noProof/>
        </w:rPr>
        <w:fldChar w:fldCharType="separate"/>
      </w:r>
      <w:r>
        <w:rPr>
          <w:noProof/>
        </w:rPr>
        <w:t>20</w:t>
      </w:r>
      <w:r>
        <w:rPr>
          <w:noProof/>
        </w:rPr>
        <w:fldChar w:fldCharType="end"/>
      </w:r>
    </w:p>
    <w:p w14:paraId="5EA1FF0D" w14:textId="77777777" w:rsidR="00FD1837" w:rsidRDefault="00FD1837">
      <w:pPr>
        <w:pStyle w:val="TableofFigures"/>
        <w:rPr>
          <w:rFonts w:eastAsiaTheme="minorEastAsia"/>
          <w:i w:val="0"/>
          <w:noProof/>
          <w:lang w:eastAsia="en-GB"/>
        </w:rPr>
      </w:pPr>
      <w:r>
        <w:rPr>
          <w:noProof/>
        </w:rPr>
        <w:t>Equation 28</w:t>
      </w:r>
      <w:r>
        <w:rPr>
          <w:rFonts w:eastAsiaTheme="minorEastAsia"/>
          <w:i w:val="0"/>
          <w:noProof/>
          <w:lang w:eastAsia="en-GB"/>
        </w:rPr>
        <w:tab/>
      </w:r>
      <w:r>
        <w:rPr>
          <w:noProof/>
        </w:rPr>
        <w:t>Daily load for a visibility detector</w:t>
      </w:r>
      <w:r>
        <w:rPr>
          <w:noProof/>
        </w:rPr>
        <w:tab/>
      </w:r>
      <w:r>
        <w:rPr>
          <w:noProof/>
        </w:rPr>
        <w:fldChar w:fldCharType="begin"/>
      </w:r>
      <w:r>
        <w:rPr>
          <w:noProof/>
        </w:rPr>
        <w:instrText xml:space="preserve"> PAGEREF _Toc495576168 \h </w:instrText>
      </w:r>
      <w:r>
        <w:rPr>
          <w:noProof/>
        </w:rPr>
      </w:r>
      <w:r>
        <w:rPr>
          <w:noProof/>
        </w:rPr>
        <w:fldChar w:fldCharType="separate"/>
      </w:r>
      <w:r>
        <w:rPr>
          <w:noProof/>
        </w:rPr>
        <w:t>24</w:t>
      </w:r>
      <w:r>
        <w:rPr>
          <w:noProof/>
        </w:rPr>
        <w:fldChar w:fldCharType="end"/>
      </w:r>
    </w:p>
    <w:p w14:paraId="07C276E9" w14:textId="77777777" w:rsidR="00FD1837" w:rsidRDefault="00FD1837">
      <w:pPr>
        <w:pStyle w:val="TableofFigures"/>
        <w:rPr>
          <w:rFonts w:eastAsiaTheme="minorEastAsia"/>
          <w:i w:val="0"/>
          <w:noProof/>
          <w:lang w:eastAsia="en-GB"/>
        </w:rPr>
      </w:pPr>
      <w:r>
        <w:rPr>
          <w:noProof/>
        </w:rPr>
        <w:t>Equation 29</w:t>
      </w:r>
      <w:r>
        <w:rPr>
          <w:rFonts w:eastAsiaTheme="minorEastAsia"/>
          <w:i w:val="0"/>
          <w:noProof/>
          <w:lang w:eastAsia="en-GB"/>
        </w:rPr>
        <w:tab/>
      </w:r>
      <w:r>
        <w:rPr>
          <w:noProof/>
        </w:rPr>
        <w:t>Daily load for a monitoring system</w:t>
      </w:r>
      <w:r>
        <w:rPr>
          <w:noProof/>
        </w:rPr>
        <w:tab/>
      </w:r>
      <w:r>
        <w:rPr>
          <w:noProof/>
        </w:rPr>
        <w:fldChar w:fldCharType="begin"/>
      </w:r>
      <w:r>
        <w:rPr>
          <w:noProof/>
        </w:rPr>
        <w:instrText xml:space="preserve"> PAGEREF _Toc495576169 \h </w:instrText>
      </w:r>
      <w:r>
        <w:rPr>
          <w:noProof/>
        </w:rPr>
      </w:r>
      <w:r>
        <w:rPr>
          <w:noProof/>
        </w:rPr>
        <w:fldChar w:fldCharType="separate"/>
      </w:r>
      <w:r>
        <w:rPr>
          <w:noProof/>
        </w:rPr>
        <w:t>25</w:t>
      </w:r>
      <w:r>
        <w:rPr>
          <w:noProof/>
        </w:rPr>
        <w:fldChar w:fldCharType="end"/>
      </w:r>
    </w:p>
    <w:p w14:paraId="4A586C4F" w14:textId="77777777" w:rsidR="00FD1837" w:rsidRDefault="00FD1837">
      <w:pPr>
        <w:pStyle w:val="TableofFigures"/>
        <w:rPr>
          <w:rFonts w:eastAsiaTheme="minorEastAsia"/>
          <w:i w:val="0"/>
          <w:noProof/>
          <w:lang w:eastAsia="en-GB"/>
        </w:rPr>
      </w:pPr>
      <w:r>
        <w:rPr>
          <w:noProof/>
        </w:rPr>
        <w:t>Equation 30</w:t>
      </w:r>
      <w:r>
        <w:rPr>
          <w:rFonts w:eastAsiaTheme="minorEastAsia"/>
          <w:i w:val="0"/>
          <w:noProof/>
          <w:lang w:eastAsia="en-GB"/>
        </w:rPr>
        <w:tab/>
      </w:r>
      <w:r>
        <w:rPr>
          <w:noProof/>
        </w:rPr>
        <w:t>Daily load for a charge controller</w:t>
      </w:r>
      <w:r>
        <w:rPr>
          <w:noProof/>
        </w:rPr>
        <w:tab/>
      </w:r>
      <w:r>
        <w:rPr>
          <w:noProof/>
        </w:rPr>
        <w:fldChar w:fldCharType="begin"/>
      </w:r>
      <w:r>
        <w:rPr>
          <w:noProof/>
        </w:rPr>
        <w:instrText xml:space="preserve"> PAGEREF _Toc495576170 \h </w:instrText>
      </w:r>
      <w:r>
        <w:rPr>
          <w:noProof/>
        </w:rPr>
      </w:r>
      <w:r>
        <w:rPr>
          <w:noProof/>
        </w:rPr>
        <w:fldChar w:fldCharType="separate"/>
      </w:r>
      <w:r>
        <w:rPr>
          <w:noProof/>
        </w:rPr>
        <w:t>25</w:t>
      </w:r>
      <w:r>
        <w:rPr>
          <w:noProof/>
        </w:rPr>
        <w:fldChar w:fldCharType="end"/>
      </w:r>
    </w:p>
    <w:p w14:paraId="3D3FFE39" w14:textId="77777777" w:rsidR="00FD1837" w:rsidRDefault="00FD1837">
      <w:pPr>
        <w:pStyle w:val="TableofFigures"/>
        <w:rPr>
          <w:rFonts w:eastAsiaTheme="minorEastAsia"/>
          <w:i w:val="0"/>
          <w:noProof/>
          <w:lang w:eastAsia="en-GB"/>
        </w:rPr>
      </w:pPr>
      <w:r w:rsidRPr="00FE2D4E">
        <w:rPr>
          <w:rFonts w:eastAsiaTheme="minorEastAsia"/>
          <w:noProof/>
        </w:rPr>
        <w:t>Equation 31</w:t>
      </w:r>
      <w:r>
        <w:rPr>
          <w:rFonts w:eastAsiaTheme="minorEastAsia"/>
          <w:i w:val="0"/>
          <w:noProof/>
          <w:lang w:eastAsia="en-GB"/>
        </w:rPr>
        <w:tab/>
      </w:r>
      <w:r w:rsidRPr="00FE2D4E">
        <w:rPr>
          <w:rFonts w:eastAsiaTheme="minorEastAsia"/>
          <w:noProof/>
        </w:rPr>
        <w:t>Power requirement for RATDMA operation</w:t>
      </w:r>
      <w:r>
        <w:rPr>
          <w:noProof/>
        </w:rPr>
        <w:tab/>
      </w:r>
      <w:r>
        <w:rPr>
          <w:noProof/>
        </w:rPr>
        <w:fldChar w:fldCharType="begin"/>
      </w:r>
      <w:r>
        <w:rPr>
          <w:noProof/>
        </w:rPr>
        <w:instrText xml:space="preserve"> PAGEREF _Toc495576171 \h </w:instrText>
      </w:r>
      <w:r>
        <w:rPr>
          <w:noProof/>
        </w:rPr>
      </w:r>
      <w:r>
        <w:rPr>
          <w:noProof/>
        </w:rPr>
        <w:fldChar w:fldCharType="separate"/>
      </w:r>
      <w:r>
        <w:rPr>
          <w:noProof/>
        </w:rPr>
        <w:t>25</w:t>
      </w:r>
      <w:r>
        <w:rPr>
          <w:noProof/>
        </w:rPr>
        <w:fldChar w:fldCharType="end"/>
      </w:r>
    </w:p>
    <w:p w14:paraId="5B089D48" w14:textId="77777777" w:rsidR="00FD1837" w:rsidRDefault="00FD1837">
      <w:pPr>
        <w:pStyle w:val="TableofFigures"/>
        <w:rPr>
          <w:rFonts w:eastAsiaTheme="minorEastAsia"/>
          <w:i w:val="0"/>
          <w:noProof/>
          <w:lang w:eastAsia="en-GB"/>
        </w:rPr>
      </w:pPr>
      <w:r>
        <w:rPr>
          <w:noProof/>
        </w:rPr>
        <w:t>Equation 32</w:t>
      </w:r>
      <w:r>
        <w:rPr>
          <w:rFonts w:eastAsiaTheme="minorEastAsia"/>
          <w:i w:val="0"/>
          <w:noProof/>
          <w:lang w:eastAsia="en-GB"/>
        </w:rPr>
        <w:tab/>
      </w:r>
      <w:r>
        <w:rPr>
          <w:noProof/>
        </w:rPr>
        <w:t>Estimate of power consumption for an AIS unit transmitting Type 21 &amp; 6 messages</w:t>
      </w:r>
      <w:r>
        <w:rPr>
          <w:noProof/>
        </w:rPr>
        <w:tab/>
      </w:r>
      <w:r>
        <w:rPr>
          <w:noProof/>
        </w:rPr>
        <w:fldChar w:fldCharType="begin"/>
      </w:r>
      <w:r>
        <w:rPr>
          <w:noProof/>
        </w:rPr>
        <w:instrText xml:space="preserve"> PAGEREF _Toc495576172 \h </w:instrText>
      </w:r>
      <w:r>
        <w:rPr>
          <w:noProof/>
        </w:rPr>
      </w:r>
      <w:r>
        <w:rPr>
          <w:noProof/>
        </w:rPr>
        <w:fldChar w:fldCharType="separate"/>
      </w:r>
      <w:r>
        <w:rPr>
          <w:noProof/>
        </w:rPr>
        <w:t>26</w:t>
      </w:r>
      <w:r>
        <w:rPr>
          <w:noProof/>
        </w:rPr>
        <w:fldChar w:fldCharType="end"/>
      </w:r>
    </w:p>
    <w:p w14:paraId="7486C56B" w14:textId="77777777" w:rsidR="00FD1837" w:rsidRDefault="00FD1837">
      <w:pPr>
        <w:pStyle w:val="TableofFigures"/>
        <w:rPr>
          <w:rFonts w:eastAsiaTheme="minorEastAsia"/>
          <w:i w:val="0"/>
          <w:noProof/>
          <w:lang w:eastAsia="en-GB"/>
        </w:rPr>
      </w:pPr>
      <w:r>
        <w:rPr>
          <w:noProof/>
        </w:rPr>
        <w:t>Equation 33</w:t>
      </w:r>
      <w:r>
        <w:rPr>
          <w:rFonts w:eastAsiaTheme="minorEastAsia"/>
          <w:i w:val="0"/>
          <w:noProof/>
          <w:lang w:eastAsia="en-GB"/>
        </w:rPr>
        <w:tab/>
      </w:r>
      <w:r>
        <w:rPr>
          <w:noProof/>
        </w:rPr>
        <w:t>Daily load for a RACON</w:t>
      </w:r>
      <w:r>
        <w:rPr>
          <w:noProof/>
        </w:rPr>
        <w:tab/>
      </w:r>
      <w:r>
        <w:rPr>
          <w:noProof/>
        </w:rPr>
        <w:fldChar w:fldCharType="begin"/>
      </w:r>
      <w:r>
        <w:rPr>
          <w:noProof/>
        </w:rPr>
        <w:instrText xml:space="preserve"> PAGEREF _Toc495576173 \h </w:instrText>
      </w:r>
      <w:r>
        <w:rPr>
          <w:noProof/>
        </w:rPr>
      </w:r>
      <w:r>
        <w:rPr>
          <w:noProof/>
        </w:rPr>
        <w:fldChar w:fldCharType="separate"/>
      </w:r>
      <w:r>
        <w:rPr>
          <w:noProof/>
        </w:rPr>
        <w:t>27</w:t>
      </w:r>
      <w:r>
        <w:rPr>
          <w:noProof/>
        </w:rPr>
        <w:fldChar w:fldCharType="end"/>
      </w:r>
    </w:p>
    <w:p w14:paraId="0624AE18" w14:textId="77777777" w:rsidR="00B07717" w:rsidRPr="00161325" w:rsidRDefault="00D638E0" w:rsidP="007D1805">
      <w:pPr>
        <w:pStyle w:val="TableofFigures"/>
      </w:pPr>
      <w:r>
        <w:fldChar w:fldCharType="end"/>
      </w:r>
    </w:p>
    <w:p w14:paraId="48377A8D" w14:textId="77777777" w:rsidR="00790277" w:rsidRPr="00E0031F" w:rsidRDefault="00790277" w:rsidP="003274DB">
      <w:pPr>
        <w:sectPr w:rsidR="00790277" w:rsidRPr="00E0031F" w:rsidSect="00C716E5">
          <w:headerReference w:type="even" r:id="rId20"/>
          <w:headerReference w:type="default" r:id="rId21"/>
          <w:headerReference w:type="first" r:id="rId22"/>
          <w:footerReference w:type="first" r:id="rId23"/>
          <w:pgSz w:w="11906" w:h="16838" w:code="9"/>
          <w:pgMar w:top="567" w:right="794" w:bottom="567" w:left="907" w:header="850" w:footer="567" w:gutter="0"/>
          <w:cols w:space="708"/>
          <w:titlePg/>
          <w:docGrid w:linePitch="360"/>
        </w:sectPr>
      </w:pPr>
    </w:p>
    <w:p w14:paraId="13655708" w14:textId="77777777" w:rsidR="004944C8" w:rsidRDefault="00ED4450" w:rsidP="00DE2814">
      <w:pPr>
        <w:pStyle w:val="Heading1"/>
      </w:pPr>
      <w:bookmarkStart w:id="18" w:name="_Toc495576090"/>
      <w:r>
        <w:lastRenderedPageBreak/>
        <w:t>INTRODUCTION</w:t>
      </w:r>
      <w:bookmarkEnd w:id="18"/>
    </w:p>
    <w:p w14:paraId="31C87F49" w14:textId="77777777" w:rsidR="004944C8" w:rsidRDefault="004944C8" w:rsidP="004944C8">
      <w:pPr>
        <w:pStyle w:val="Heading1separatationline"/>
      </w:pPr>
    </w:p>
    <w:p w14:paraId="73C7E1E4" w14:textId="35B5FE49" w:rsidR="0048001B" w:rsidRDefault="001E7CF6" w:rsidP="0048001B">
      <w:pPr>
        <w:pStyle w:val="BodyText"/>
        <w:rPr>
          <w:rFonts w:cs="Arial"/>
        </w:rPr>
      </w:pPr>
      <w:r>
        <w:t xml:space="preserve">When planning to power an existing or new </w:t>
      </w:r>
      <w:r w:rsidR="003A2F28">
        <w:t xml:space="preserve">Marine </w:t>
      </w:r>
      <w:r>
        <w:t>Aid</w:t>
      </w:r>
      <w:r w:rsidR="006E260C">
        <w:t>s</w:t>
      </w:r>
      <w:r>
        <w:t xml:space="preserve"> to Navigation (AtoN), it is highly advisable to choose the lowest consumption equipment to meet the operational requirements.  </w:t>
      </w:r>
      <w:r w:rsidR="00E05281">
        <w:t>Powered equipment t</w:t>
      </w:r>
      <w:r>
        <w:t>o</w:t>
      </w:r>
      <w:r w:rsidR="00E05281">
        <w:t xml:space="preserve"> be</w:t>
      </w:r>
      <w:r>
        <w:t xml:space="preserve"> consider</w:t>
      </w:r>
      <w:r w:rsidR="00E05281">
        <w:t>ed</w:t>
      </w:r>
      <w:r>
        <w:t xml:space="preserve"> </w:t>
      </w:r>
      <w:r w:rsidR="00DB1C9D">
        <w:t xml:space="preserve">with respect to </w:t>
      </w:r>
      <w:r>
        <w:t xml:space="preserve">consumption and </w:t>
      </w:r>
      <w:r w:rsidR="00DB1C9D">
        <w:t>efficiency</w:t>
      </w:r>
      <w:r w:rsidR="00E05281">
        <w:t xml:space="preserve"> include</w:t>
      </w:r>
      <w:r w:rsidR="00DB1C9D">
        <w:t xml:space="preserve"> but </w:t>
      </w:r>
      <w:r w:rsidR="00E05281">
        <w:t xml:space="preserve">are </w:t>
      </w:r>
      <w:r w:rsidR="00DB1C9D">
        <w:t>not limited to</w:t>
      </w:r>
      <w:r>
        <w:t>:</w:t>
      </w:r>
    </w:p>
    <w:p w14:paraId="5631E7E1" w14:textId="3670628B" w:rsidR="0048001B" w:rsidRDefault="0048001B" w:rsidP="00387166">
      <w:pPr>
        <w:pStyle w:val="Bullet1"/>
      </w:pPr>
      <w:bookmarkStart w:id="19" w:name="_Toc225672813"/>
      <w:r>
        <w:t>light source and optic equipment;</w:t>
      </w:r>
      <w:bookmarkEnd w:id="19"/>
    </w:p>
    <w:p w14:paraId="53998CE9" w14:textId="21E8FB88" w:rsidR="0048001B" w:rsidRDefault="00E05281" w:rsidP="00387166">
      <w:pPr>
        <w:pStyle w:val="Bullet1"/>
      </w:pPr>
      <w:bookmarkStart w:id="20" w:name="_Toc225672814"/>
      <w:r>
        <w:t xml:space="preserve">Radio </w:t>
      </w:r>
      <w:r w:rsidR="00DA68E2">
        <w:t>AtoN</w:t>
      </w:r>
      <w:r w:rsidR="0048001B">
        <w:t>;</w:t>
      </w:r>
      <w:bookmarkEnd w:id="20"/>
    </w:p>
    <w:p w14:paraId="44BFAF3F" w14:textId="77777777" w:rsidR="0048001B" w:rsidRDefault="0048001B" w:rsidP="00387166">
      <w:pPr>
        <w:pStyle w:val="Bullet1"/>
      </w:pPr>
      <w:bookmarkStart w:id="21" w:name="_Toc225672815"/>
      <w:r>
        <w:t>sound signals;</w:t>
      </w:r>
      <w:bookmarkEnd w:id="21"/>
    </w:p>
    <w:p w14:paraId="08B2CD3F" w14:textId="69994E94" w:rsidR="0048001B" w:rsidRDefault="0048001B" w:rsidP="00387166">
      <w:pPr>
        <w:pStyle w:val="Bullet1"/>
      </w:pPr>
      <w:bookmarkStart w:id="22" w:name="_Toc225672816"/>
      <w:r>
        <w:t>control and monitoring system</w:t>
      </w:r>
      <w:r w:rsidR="00DB1C9D">
        <w:t>.</w:t>
      </w:r>
      <w:bookmarkEnd w:id="22"/>
    </w:p>
    <w:p w14:paraId="4E7896B1" w14:textId="6714D6AE" w:rsidR="0048001B" w:rsidRDefault="00DA68E2" w:rsidP="00387166">
      <w:pPr>
        <w:pStyle w:val="Heading1"/>
      </w:pPr>
      <w:bookmarkStart w:id="23" w:name="_Toc220205964"/>
      <w:bookmarkStart w:id="24" w:name="_Toc224993429"/>
      <w:bookmarkStart w:id="25" w:name="_Toc224993458"/>
      <w:bookmarkStart w:id="26" w:name="_Toc225672817"/>
      <w:bookmarkStart w:id="27" w:name="_Toc225673085"/>
      <w:bookmarkStart w:id="28" w:name="_Toc495576091"/>
      <w:r>
        <w:rPr>
          <w:caps w:val="0"/>
        </w:rPr>
        <w:t>HOW TO USE THIS GUIDELINE</w:t>
      </w:r>
      <w:bookmarkEnd w:id="23"/>
      <w:bookmarkEnd w:id="24"/>
      <w:bookmarkEnd w:id="25"/>
      <w:bookmarkEnd w:id="26"/>
      <w:bookmarkEnd w:id="27"/>
      <w:bookmarkEnd w:id="28"/>
    </w:p>
    <w:p w14:paraId="1081420B" w14:textId="77777777" w:rsidR="00387166" w:rsidRPr="00387166" w:rsidRDefault="00387166" w:rsidP="00387166">
      <w:pPr>
        <w:pStyle w:val="Heading1separatationline"/>
      </w:pPr>
    </w:p>
    <w:p w14:paraId="0339F5F9" w14:textId="77777777" w:rsidR="0048001B" w:rsidRDefault="0048001B" w:rsidP="0048001B">
      <w:pPr>
        <w:pStyle w:val="BodyText"/>
        <w:rPr>
          <w:rFonts w:cs="Arial"/>
        </w:rPr>
      </w:pPr>
      <w:r>
        <w:t>This document is part of a set of guidelines and needs to be read in conjunction with the following documents:</w:t>
      </w:r>
    </w:p>
    <w:p w14:paraId="619DF39F" w14:textId="34CD1795" w:rsidR="0048001B" w:rsidRDefault="0048001B" w:rsidP="00387166">
      <w:pPr>
        <w:pStyle w:val="BodyText"/>
        <w:ind w:left="567"/>
        <w:rPr>
          <w:rFonts w:cs="Arial"/>
        </w:rPr>
      </w:pPr>
      <w:r>
        <w:t>IALA Guideline 1067-0 Selection of Power Systems for Aids to Navigation and Associated Equipment</w:t>
      </w:r>
      <w:r w:rsidR="00387166">
        <w:t>.</w:t>
      </w:r>
    </w:p>
    <w:p w14:paraId="03981460" w14:textId="3B0E8440" w:rsidR="0048001B" w:rsidRDefault="0048001B" w:rsidP="00387166">
      <w:pPr>
        <w:pStyle w:val="BodyText"/>
        <w:ind w:left="567"/>
        <w:rPr>
          <w:rFonts w:cs="Arial"/>
        </w:rPr>
      </w:pPr>
      <w:r>
        <w:t>IALA Guideline 1067-2 Power Sources</w:t>
      </w:r>
      <w:r w:rsidR="00387166">
        <w:t>.</w:t>
      </w:r>
    </w:p>
    <w:p w14:paraId="7C5269C8" w14:textId="36F44BEA" w:rsidR="0048001B" w:rsidRDefault="0048001B" w:rsidP="00387166">
      <w:pPr>
        <w:pStyle w:val="BodyText"/>
        <w:ind w:left="567"/>
      </w:pPr>
      <w:r>
        <w:t>IALA Guideline 1067-3 Electrical Energy Storage for Aids to Navigation</w:t>
      </w:r>
      <w:r w:rsidR="00387166">
        <w:t>.</w:t>
      </w:r>
    </w:p>
    <w:p w14:paraId="304291DA" w14:textId="77777777" w:rsidR="00600DF9" w:rsidRDefault="00600DF9" w:rsidP="00600DF9">
      <w:pPr>
        <w:pStyle w:val="BodyText"/>
        <w:keepNext/>
        <w:ind w:left="567"/>
      </w:pPr>
      <w:r>
        <w:rPr>
          <w:noProof/>
          <w:lang w:eastAsia="en-GB"/>
        </w:rPr>
        <mc:AlternateContent>
          <mc:Choice Requires="wpc">
            <w:drawing>
              <wp:inline distT="0" distB="0" distL="0" distR="0" wp14:anchorId="4E0D8757" wp14:editId="0AF7DCBA">
                <wp:extent cx="5215255" cy="1717040"/>
                <wp:effectExtent l="0" t="0" r="4445" b="0"/>
                <wp:docPr id="14" name="Canvas 14"/>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 name="Text Box 1"/>
                        <wps:cNvSpPr txBox="1"/>
                        <wps:spPr>
                          <a:xfrm>
                            <a:off x="1828802" y="134732"/>
                            <a:ext cx="1713506" cy="631672"/>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DFCE475" w14:textId="77777777" w:rsidR="00600DF9" w:rsidRPr="00600DF9" w:rsidRDefault="00600DF9" w:rsidP="00600DF9">
                              <w:pPr>
                                <w:jc w:val="center"/>
                              </w:pPr>
                              <w:r w:rsidRPr="00600DF9">
                                <w:t>1067-0 Selection of Power Systems for Aids to Navigation and Associated Equipment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 name="Text Box 2"/>
                        <wps:cNvSpPr txBox="1"/>
                        <wps:spPr>
                          <a:xfrm>
                            <a:off x="282272" y="1172500"/>
                            <a:ext cx="1343771" cy="417529"/>
                          </a:xfrm>
                          <a:prstGeom prst="rect">
                            <a:avLst/>
                          </a:prstGeom>
                          <a:solidFill>
                            <a:schemeClr val="bg1">
                              <a:lumMod val="8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33AF3A0" w14:textId="77777777" w:rsidR="00600DF9" w:rsidRPr="00600DF9" w:rsidRDefault="00600DF9" w:rsidP="00600DF9">
                              <w:pPr>
                                <w:pStyle w:val="NormalWeb"/>
                                <w:spacing w:line="216" w:lineRule="exact"/>
                                <w:jc w:val="center"/>
                                <w:rPr>
                                  <w:rFonts w:eastAsia="Calibri"/>
                                  <w:color w:val="008080"/>
                                  <w:sz w:val="18"/>
                                  <w:szCs w:val="18"/>
                                  <w:u w:val="single"/>
                                </w:rPr>
                              </w:pPr>
                              <w:r w:rsidRPr="00600DF9">
                                <w:rPr>
                                  <w:rFonts w:eastAsia="Calibri"/>
                                  <w:color w:val="008080"/>
                                  <w:sz w:val="18"/>
                                  <w:szCs w:val="18"/>
                                  <w:u w:val="single"/>
                                </w:rPr>
                                <w:t>1067-1 Total Electric Loads of AtoN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Text Box 3"/>
                        <wps:cNvSpPr txBox="1"/>
                        <wps:spPr>
                          <a:xfrm>
                            <a:off x="3593990" y="1167657"/>
                            <a:ext cx="1526650" cy="4179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6DFB214" w14:textId="77777777" w:rsidR="00600DF9" w:rsidRDefault="00600DF9" w:rsidP="00600DF9">
                              <w:pPr>
                                <w:jc w:val="center"/>
                              </w:pPr>
                              <w:r w:rsidRPr="004F1CB0">
                                <w:t>1067-3 Electrical Energy Storage for AtoN.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 Box 9"/>
                        <wps:cNvSpPr txBox="1"/>
                        <wps:spPr>
                          <a:xfrm>
                            <a:off x="2024703" y="1161268"/>
                            <a:ext cx="1343660" cy="417195"/>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6995782" w14:textId="77777777" w:rsidR="00600DF9" w:rsidRPr="00465013" w:rsidRDefault="00600DF9" w:rsidP="00600DF9">
                              <w:pPr>
                                <w:jc w:val="center"/>
                              </w:pPr>
                              <w:r w:rsidRPr="00465013">
                                <w:t>1067-2 Power Sources</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 name="Elbow Connector 5"/>
                        <wps:cNvCnPr>
                          <a:stCxn id="1" idx="1"/>
                          <a:endCxn id="2" idx="0"/>
                        </wps:cNvCnPr>
                        <wps:spPr>
                          <a:xfrm rot="10800000" flipV="1">
                            <a:off x="954158" y="450568"/>
                            <a:ext cx="874644" cy="721932"/>
                          </a:xfrm>
                          <a:prstGeom prst="bentConnector2">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 name="Straight Arrow Connector 6"/>
                        <wps:cNvCnPr>
                          <a:stCxn id="1" idx="2"/>
                          <a:endCxn id="4" idx="0"/>
                        </wps:cNvCnPr>
                        <wps:spPr>
                          <a:xfrm>
                            <a:off x="2685555" y="766404"/>
                            <a:ext cx="10978" cy="394864"/>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9" name="Elbow Connector 9"/>
                        <wps:cNvCnPr>
                          <a:endCxn id="3" idx="0"/>
                        </wps:cNvCnPr>
                        <wps:spPr>
                          <a:xfrm>
                            <a:off x="3542308" y="408919"/>
                            <a:ext cx="815007" cy="758532"/>
                          </a:xfrm>
                          <a:prstGeom prst="bentConnector2">
                            <a:avLst/>
                          </a:prstGeom>
                          <a:ln>
                            <a:tailEnd type="triangle"/>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4E0D8757" id="Canvas 14" o:spid="_x0000_s1026" editas="canvas" style="width:410.65pt;height:135.2pt;mso-position-horizontal-relative:char;mso-position-vertical-relative:line" coordsize="52152,17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2152;height:17170;visibility:visible;mso-wrap-style:square">
                  <v:fill o:detectmouseclick="t"/>
                  <v:path o:connecttype="none"/>
                </v:shape>
                <v:shapetype id="_x0000_t202" coordsize="21600,21600" o:spt="202" path="m,l,21600r21600,l21600,xe">
                  <v:stroke joinstyle="miter"/>
                  <v:path gradientshapeok="t" o:connecttype="rect"/>
                </v:shapetype>
                <v:shape id="Text Box 1" o:spid="_x0000_s1028" type="#_x0000_t202" style="position:absolute;left:18288;top:1347;width:17135;height:6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sFlMIA&#10;AADaAAAADwAAAGRycy9kb3ducmV2LnhtbERPTWsCMRC9F/wPYYTeatZCW1mNIlKhhVKoinocN+Nm&#10;MZlsN+m69dcbodDT8HifM5l1zoqWmlB5VjAcZCCIC68rLhVs1suHEYgQkTVaz6TglwLMpr27Ceba&#10;n/mL2lUsRQrhkKMCE2OdSxkKQw7DwNfEiTv6xmFMsCmlbvCcwp2Vj1n2LB1WnBoM1rQwVJxWP07B&#10;x3b3/br83Gc7OtjqqbUv5v1yUOq+383HICJ18V/8537TaT7cXrldOb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CwWUwgAAANoAAAAPAAAAAAAAAAAAAAAAAJgCAABkcnMvZG93&#10;bnJldi54bWxQSwUGAAAAAAQABAD1AAAAhwMAAAAA&#10;" filled="f" strokeweight=".5pt">
                  <v:textbox>
                    <w:txbxContent>
                      <w:p w14:paraId="5DFCE475" w14:textId="77777777" w:rsidR="00600DF9" w:rsidRPr="00600DF9" w:rsidRDefault="00600DF9" w:rsidP="00600DF9">
                        <w:pPr>
                          <w:jc w:val="center"/>
                        </w:pPr>
                        <w:r w:rsidRPr="00600DF9">
                          <w:t>1067-0 Selection of Power Systems for Aids to Navigation and Associated Equipment</w:t>
                        </w:r>
                      </w:p>
                    </w:txbxContent>
                  </v:textbox>
                </v:shape>
                <v:shape id="Text Box 2" o:spid="_x0000_s1029" type="#_x0000_t202" style="position:absolute;left:2822;top:11725;width:13438;height:41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1NvDcIA&#10;AADaAAAADwAAAGRycy9kb3ducmV2LnhtbESP3YrCMBSE74V9h3AW9kY0VUGkGkUWFgRF8Ad2Lw/N&#10;sQ02JyWJtvv2RhC8HGbmG2ax6mwt7uSDcaxgNMxAEBdOGy4VnE8/gxmIEJE11o5JwT8FWC0/egvM&#10;tWv5QPdjLEWCcMhRQRVjk0sZiooshqFriJN3cd5iTNKXUntsE9zWcpxlU2nRcFqosKHviorr8WYV&#10;GMqupvU7+9vfj2aTvtv6v61X6uuzW89BROriO/xqb7SCMTyvpBs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U28NwgAAANoAAAAPAAAAAAAAAAAAAAAAAJgCAABkcnMvZG93&#10;bnJldi54bWxQSwUGAAAAAAQABAD1AAAAhwMAAAAA&#10;" fillcolor="#d8d8d8 [2732]" strokeweight=".5pt">
                  <v:textbox>
                    <w:txbxContent>
                      <w:p w14:paraId="133AF3A0" w14:textId="77777777" w:rsidR="00600DF9" w:rsidRPr="00600DF9" w:rsidRDefault="00600DF9" w:rsidP="00600DF9">
                        <w:pPr>
                          <w:pStyle w:val="NormalWeb"/>
                          <w:spacing w:line="216" w:lineRule="exact"/>
                          <w:jc w:val="center"/>
                          <w:rPr>
                            <w:rFonts w:eastAsia="Calibri"/>
                            <w:color w:val="008080"/>
                            <w:sz w:val="18"/>
                            <w:szCs w:val="18"/>
                            <w:u w:val="single"/>
                          </w:rPr>
                        </w:pPr>
                        <w:r w:rsidRPr="00600DF9">
                          <w:rPr>
                            <w:rFonts w:eastAsia="Calibri"/>
                            <w:color w:val="008080"/>
                            <w:sz w:val="18"/>
                            <w:szCs w:val="18"/>
                            <w:u w:val="single"/>
                          </w:rPr>
                          <w:t>1067-1 Total Electric Loads of AtoN</w:t>
                        </w:r>
                      </w:p>
                    </w:txbxContent>
                  </v:textbox>
                </v:shape>
                <v:shape id="Text Box 3" o:spid="_x0000_s1030" type="#_x0000_t202" style="position:absolute;left:35939;top:11676;width:15267;height:41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QdacEA&#10;AADaAAAADwAAAGRycy9kb3ducmV2LnhtbESPQWsCMRSE74X+h/AKvdVsW5B1NYotthQ8VcXzY/NM&#10;gpuXJUnX7b9vBKHHYWa+YRar0XdioJhcYAXPkwoEcRu0Y6PgsP94qkGkjKyxC0wKfinBanl/t8BG&#10;hwt/07DLRhQIpwYV2Jz7RsrUWvKYJqEnLt4pRI+5yGikjngpcN/Jl6qaSo+Oy4LFnt4ttefdj1ew&#10;eTMz09YY7abWzg3j8bQ1n0o9PozrOYhMY/4P39pfWsErXK+UGyC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VUHWnBAAAA2gAAAA8AAAAAAAAAAAAAAAAAmAIAAGRycy9kb3du&#10;cmV2LnhtbFBLBQYAAAAABAAEAPUAAACGAwAAAAA=&#10;" fillcolor="white [3201]" strokeweight=".5pt">
                  <v:textbox>
                    <w:txbxContent>
                      <w:p w14:paraId="56DFB214" w14:textId="77777777" w:rsidR="00600DF9" w:rsidRDefault="00600DF9" w:rsidP="00600DF9">
                        <w:pPr>
                          <w:jc w:val="center"/>
                        </w:pPr>
                        <w:r w:rsidRPr="004F1CB0">
                          <w:t>1067-3 Electrical Energy Storage for AtoN.</w:t>
                        </w:r>
                      </w:p>
                    </w:txbxContent>
                  </v:textbox>
                </v:shape>
                <v:shape id="Text Box 9" o:spid="_x0000_s1031" type="#_x0000_t202" style="position:absolute;left:20247;top:11612;width:13436;height:41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ymDMUA&#10;AADaAAAADwAAAGRycy9kb3ducmV2LnhtbESPQWsCMRSE70L/Q3iF3jSrtCpboxRRaKEUtEV7fG6e&#10;m6XJy7pJ121/fVMQPA4z8w0zW3TOipaaUHlWMBxkIIgLrysuFXy8r/tTECEia7SeScEPBVjMb3oz&#10;zLU/84babSxFgnDIUYGJsc6lDIUhh2Hga+LkHX3jMCbZlFI3eE5wZ+Uoy8bSYcVpwWBNS0PF1/bb&#10;KXjd7U+r9dtntqeDrR5aOzEvvwel7m67p0cQkbp4DV/az1rBPfxfSTdAz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fKYMxQAAANoAAAAPAAAAAAAAAAAAAAAAAJgCAABkcnMv&#10;ZG93bnJldi54bWxQSwUGAAAAAAQABAD1AAAAigMAAAAA&#10;" filled="f" strokeweight=".5pt">
                  <v:textbox>
                    <w:txbxContent>
                      <w:p w14:paraId="76995782" w14:textId="77777777" w:rsidR="00600DF9" w:rsidRPr="00465013" w:rsidRDefault="00600DF9" w:rsidP="00600DF9">
                        <w:pPr>
                          <w:jc w:val="center"/>
                        </w:pPr>
                        <w:r w:rsidRPr="00465013">
                          <w:t>1067-2 Power Sources</w:t>
                        </w:r>
                      </w:p>
                    </w:txbxContent>
                  </v:textbox>
                </v:shape>
                <v:shapetype id="_x0000_t33" coordsize="21600,21600" o:spt="33" o:oned="t" path="m,l21600,r,21600e" filled="f">
                  <v:stroke joinstyle="miter"/>
                  <v:path arrowok="t" fillok="f" o:connecttype="none"/>
                  <o:lock v:ext="edit" shapetype="t"/>
                </v:shapetype>
                <v:shape id="Elbow Connector 5" o:spid="_x0000_s1032" type="#_x0000_t33" style="position:absolute;left:9541;top:4505;width:8747;height:7220;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OJ8EAAADaAAAADwAAAGRycy9kb3ducmV2LnhtbESPQYvCMBSE7wv+h/AEL4umK+xSqlFE&#10;EMSb3YrXR/Jsg81LbbJa/71ZWNjjMDPfMMv14Fpxpz5Yzwo+ZhkIYu2N5VpB9b2b5iBCRDbYeiYF&#10;TwqwXo3ellgY/+Aj3ctYiwThUKCCJsaukDLohhyGme+Ik3fxvcOYZF9L0+MjwV0r51n2JR1aTgsN&#10;drRtSF/LH6fgbN9vx1yf9KHa1PpS5XZ386VSk/GwWYCINMT/8F97bxR8wu+VdAPk6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1r44nwQAAANoAAAAPAAAAAAAAAAAAAAAA&#10;AKECAABkcnMvZG93bnJldi54bWxQSwUGAAAAAAQABAD5AAAAjwMAAAAA&#10;" strokecolor="#005084 [3044]">
                  <v:stroke endarrow="block"/>
                </v:shape>
                <v:shapetype id="_x0000_t32" coordsize="21600,21600" o:spt="32" o:oned="t" path="m,l21600,21600e" filled="f">
                  <v:path arrowok="t" fillok="f" o:connecttype="none"/>
                  <o:lock v:ext="edit" shapetype="t"/>
                </v:shapetype>
                <v:shape id="Straight Arrow Connector 6" o:spid="_x0000_s1033" type="#_x0000_t32" style="position:absolute;left:26855;top:7664;width:110;height:394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nEp8QAAADaAAAADwAAAGRycy9kb3ducmV2LnhtbESPW2vCQBSE3wX/w3IEX0rd1Esq0VWK&#10;IPX2oq3g4yF7TILZsyG71fjvXaHg4zAz3zDTeWNKcaXaFZYVfPQiEMSp1QVnCn5/lu9jEM4jaywt&#10;k4I7OZjP2q0pJtreeE/Xg89EgLBLUEHufZVI6dKcDLqerYiDd7a1QR9knUld4y3ATSn7URRLgwWH&#10;hRwrWuSUXg5/RsFi8Lk5vq2H3zHu2G+5v1qPNielup3mawLCU+Nf4f/2SiuI4Xkl3AA5e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OcSnxAAAANoAAAAPAAAAAAAAAAAA&#10;AAAAAKECAABkcnMvZG93bnJldi54bWxQSwUGAAAAAAQABAD5AAAAkgMAAAAA&#10;" strokecolor="#005084 [3044]">
                  <v:stroke endarrow="block"/>
                </v:shape>
                <v:shape id="Elbow Connector 9" o:spid="_x0000_s1034" type="#_x0000_t33" style="position:absolute;left:35423;top:4089;width:8150;height:7585;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2tEp8IAAADaAAAADwAAAGRycy9kb3ducmV2LnhtbESPT2vCQBTE74V+h+UVvNVNBf80dZVS&#10;UTxq2ktvj+xrEtx9m2afMX57Vyj0OMzMb5jlevBO9dTFJrCBl3EGirgMtuHKwNfn9nkBKgqyRReY&#10;DFwpwnr1+LDE3IYLH6kvpFIJwjFHA7VIm2sdy5o8xnFoiZP3EzqPkmRXadvhJcG905Msm2mPDaeF&#10;Glv6qKk8FWdv4Lw4Nbp302Iuvzs5bFw718dvY0ZPw/sbKKFB/sN/7b018Ar3K+kG6N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2tEp8IAAADaAAAADwAAAAAAAAAAAAAA&#10;AAChAgAAZHJzL2Rvd25yZXYueG1sUEsFBgAAAAAEAAQA+QAAAJADAAAAAA==&#10;" strokecolor="#005084 [3044]">
                  <v:stroke endarrow="block"/>
                </v:shape>
                <w10:anchorlock/>
              </v:group>
            </w:pict>
          </mc:Fallback>
        </mc:AlternateContent>
      </w:r>
    </w:p>
    <w:p w14:paraId="4EE4DFD4" w14:textId="47C66B6E" w:rsidR="00600DF9" w:rsidRDefault="00600DF9" w:rsidP="00600DF9">
      <w:pPr>
        <w:pStyle w:val="Caption"/>
        <w:rPr>
          <w:rFonts w:cs="Arial"/>
        </w:rPr>
      </w:pPr>
      <w:r>
        <w:t xml:space="preserve">Figure </w:t>
      </w:r>
      <w:r>
        <w:fldChar w:fldCharType="begin"/>
      </w:r>
      <w:r>
        <w:instrText xml:space="preserve"> SEQ Figure \* ARABIC </w:instrText>
      </w:r>
      <w:r>
        <w:fldChar w:fldCharType="separate"/>
      </w:r>
      <w:r>
        <w:rPr>
          <w:noProof/>
        </w:rPr>
        <w:t>1</w:t>
      </w:r>
      <w:r>
        <w:fldChar w:fldCharType="end"/>
      </w:r>
      <w:r>
        <w:t xml:space="preserve"> - overview of the guideline structure</w:t>
      </w:r>
    </w:p>
    <w:p w14:paraId="00B125BB" w14:textId="42A1C741" w:rsidR="0048001B" w:rsidRDefault="00DA68E2" w:rsidP="00387166">
      <w:pPr>
        <w:pStyle w:val="Heading1"/>
      </w:pPr>
      <w:bookmarkStart w:id="29" w:name="_Toc224993430"/>
      <w:bookmarkStart w:id="30" w:name="_Toc224993459"/>
      <w:bookmarkStart w:id="31" w:name="_Toc225672818"/>
      <w:bookmarkStart w:id="32" w:name="_Toc225673086"/>
      <w:bookmarkStart w:id="33" w:name="_Toc495576092"/>
      <w:r>
        <w:rPr>
          <w:caps w:val="0"/>
        </w:rPr>
        <w:t>AtoN LOAD OVERVIEW</w:t>
      </w:r>
      <w:bookmarkEnd w:id="29"/>
      <w:bookmarkEnd w:id="30"/>
      <w:bookmarkEnd w:id="31"/>
      <w:bookmarkEnd w:id="32"/>
      <w:bookmarkEnd w:id="33"/>
    </w:p>
    <w:p w14:paraId="49CF67C7" w14:textId="77777777" w:rsidR="00387166" w:rsidRPr="00387166" w:rsidRDefault="00387166" w:rsidP="00387166">
      <w:pPr>
        <w:pStyle w:val="Heading1separatationline"/>
      </w:pPr>
    </w:p>
    <w:p w14:paraId="47524824" w14:textId="77777777" w:rsidR="001E7CF6" w:rsidRDefault="001E7CF6" w:rsidP="001E7CF6">
      <w:pPr>
        <w:pStyle w:val="BodyText"/>
      </w:pPr>
      <w:r>
        <w:t>When determining the total electrical loads for a system, the following questions needs to be answered:</w:t>
      </w:r>
    </w:p>
    <w:p w14:paraId="1A90D086" w14:textId="7080F46B" w:rsidR="001E7CF6" w:rsidRDefault="00C5085B" w:rsidP="00C5085B">
      <w:pPr>
        <w:pStyle w:val="Bullet1"/>
      </w:pPr>
      <w:r w:rsidRPr="00C5085B">
        <w:t>What needs power?</w:t>
      </w:r>
      <w:r>
        <w:t xml:space="preserve"> </w:t>
      </w:r>
      <w:r w:rsidR="00553146">
        <w:t xml:space="preserve">- </w:t>
      </w:r>
      <w:r w:rsidR="001E7CF6">
        <w:t>Identification of equipment and on which system</w:t>
      </w:r>
      <w:r w:rsidR="00553146">
        <w:t>.</w:t>
      </w:r>
    </w:p>
    <w:p w14:paraId="49CC1E3F" w14:textId="396868C5" w:rsidR="001E7CF6" w:rsidRDefault="001E7CF6" w:rsidP="00C5085B">
      <w:pPr>
        <w:pStyle w:val="Bullet1"/>
      </w:pPr>
      <w:r>
        <w:t>How much power?</w:t>
      </w:r>
      <w:r w:rsidR="00C5085B">
        <w:t xml:space="preserve"> </w:t>
      </w:r>
      <w:r w:rsidR="00553146">
        <w:t xml:space="preserve"> - </w:t>
      </w:r>
      <w:r>
        <w:t xml:space="preserve">Identification of the power </w:t>
      </w:r>
      <w:r w:rsidR="00553146">
        <w:t>consumption</w:t>
      </w:r>
      <w:r>
        <w:t xml:space="preserve"> for each item in each mode of operation.</w:t>
      </w:r>
    </w:p>
    <w:p w14:paraId="450653FF" w14:textId="02821C49" w:rsidR="001E7CF6" w:rsidRDefault="001E7CF6" w:rsidP="00C5085B">
      <w:pPr>
        <w:pStyle w:val="Bullet1"/>
      </w:pPr>
      <w:r>
        <w:t xml:space="preserve">How long </w:t>
      </w:r>
      <w:r w:rsidR="00553146">
        <w:t xml:space="preserve">is it </w:t>
      </w:r>
      <w:r>
        <w:t>need</w:t>
      </w:r>
      <w:r w:rsidR="00553146">
        <w:t>ed</w:t>
      </w:r>
      <w:r>
        <w:t>?</w:t>
      </w:r>
      <w:r w:rsidR="00C5085B">
        <w:t xml:space="preserve"> </w:t>
      </w:r>
      <w:r w:rsidR="00553146">
        <w:t xml:space="preserve"> - </w:t>
      </w:r>
      <w:r>
        <w:t>Any character, duty cycle, during the periods of operations</w:t>
      </w:r>
      <w:r w:rsidR="00553146">
        <w:t>.</w:t>
      </w:r>
    </w:p>
    <w:p w14:paraId="0FE2D19B" w14:textId="5483D5FD" w:rsidR="001E7CF6" w:rsidRDefault="001E7CF6" w:rsidP="00C5085B">
      <w:pPr>
        <w:pStyle w:val="Bullet1"/>
      </w:pPr>
      <w:r>
        <w:t xml:space="preserve">When </w:t>
      </w:r>
      <w:r w:rsidR="00553146">
        <w:t xml:space="preserve">is </w:t>
      </w:r>
      <w:r>
        <w:t>it need</w:t>
      </w:r>
      <w:r w:rsidR="00553146">
        <w:t>ed</w:t>
      </w:r>
      <w:r>
        <w:t>?</w:t>
      </w:r>
      <w:r w:rsidR="00C5085B">
        <w:t xml:space="preserve"> </w:t>
      </w:r>
      <w:r w:rsidR="00553146">
        <w:t xml:space="preserve">- </w:t>
      </w:r>
      <w:r>
        <w:t>Daily, seasonal, weather dependant, traffic dependant and on demand.</w:t>
      </w:r>
    </w:p>
    <w:p w14:paraId="27012504" w14:textId="77777777" w:rsidR="0048001B" w:rsidRPr="00C5085B" w:rsidRDefault="0048001B" w:rsidP="0048001B">
      <w:pPr>
        <w:pStyle w:val="BodyText"/>
      </w:pPr>
      <w:r w:rsidRPr="00C5085B">
        <w:t>The first task in establishing the total electrical load is to estimate the length of time that each load will be operating.  Estimating the length of time that a load is operating should be as accurate as possible, noting that, if the AtoN is operating only at night, the length of operating time will vary with the seasons.</w:t>
      </w:r>
    </w:p>
    <w:p w14:paraId="71F5D920" w14:textId="075E8D50" w:rsidR="0048001B" w:rsidRPr="00C5085B" w:rsidRDefault="0048001B" w:rsidP="0048001B">
      <w:pPr>
        <w:pStyle w:val="BodyText"/>
      </w:pPr>
      <w:r w:rsidRPr="00C5085B">
        <w:t>A small error in estimating load operating time will be cumulative day after day, magnifying the error over the year.  This could be critical for installations at high latitudes.  If detailed inf</w:t>
      </w:r>
      <w:r w:rsidR="00F519DD" w:rsidRPr="00C5085B">
        <w:t>ormation is not available, the 'worst case'</w:t>
      </w:r>
      <w:r w:rsidRPr="00C5085B">
        <w:t xml:space="preserve"> situation can be considered and the system designed for the longest winter night.</w:t>
      </w:r>
    </w:p>
    <w:p w14:paraId="7F97A1AF" w14:textId="60B530F7" w:rsidR="0048001B" w:rsidRPr="00C5085B" w:rsidRDefault="0048001B" w:rsidP="0048001B">
      <w:pPr>
        <w:pStyle w:val="BodyText"/>
      </w:pPr>
      <w:r w:rsidRPr="00C5085B">
        <w:t xml:space="preserve">The design should ensure that switching devices turn the light on and off at the correct light levels to match the light-on periods </w:t>
      </w:r>
      <w:r w:rsidR="00976B28" w:rsidRPr="00C5085B">
        <w:t>calculated.</w:t>
      </w:r>
      <w:r w:rsidRPr="00C5085B">
        <w:t xml:space="preserve">  At higher latitudes there will be a marked seasonal effect on light-on periods.</w:t>
      </w:r>
    </w:p>
    <w:p w14:paraId="7722C54F" w14:textId="77777777" w:rsidR="0048001B" w:rsidRPr="00C5085B" w:rsidRDefault="0048001B" w:rsidP="0048001B">
      <w:pPr>
        <w:pStyle w:val="BodyText"/>
      </w:pPr>
      <w:r w:rsidRPr="00C5085B">
        <w:lastRenderedPageBreak/>
        <w:t>It is advisable to consider the effect of a failure in one of the AtoN subsystems with regards to the power consumption of a complex AtoN system.  Manufacturers should be encouraged to disclose the most probable failure modes and corresponding power consumption scenario for supplied equipment.</w:t>
      </w:r>
    </w:p>
    <w:p w14:paraId="0BF868F4" w14:textId="77777777" w:rsidR="0048001B" w:rsidRPr="00976B28" w:rsidRDefault="0048001B" w:rsidP="001955EB">
      <w:pPr>
        <w:pStyle w:val="Heading2"/>
      </w:pPr>
      <w:bookmarkStart w:id="34" w:name="_Toc111439056"/>
      <w:bookmarkStart w:id="35" w:name="_Toc224993431"/>
      <w:bookmarkStart w:id="36" w:name="_Toc224993460"/>
      <w:bookmarkStart w:id="37" w:name="_Toc225672819"/>
      <w:bookmarkStart w:id="38" w:name="_Toc225673087"/>
      <w:bookmarkStart w:id="39" w:name="_Toc495576093"/>
      <w:r w:rsidRPr="00976B28">
        <w:t>Quiescent load</w:t>
      </w:r>
      <w:bookmarkEnd w:id="34"/>
      <w:bookmarkEnd w:id="35"/>
      <w:bookmarkEnd w:id="36"/>
      <w:bookmarkEnd w:id="37"/>
      <w:bookmarkEnd w:id="38"/>
      <w:bookmarkEnd w:id="39"/>
    </w:p>
    <w:p w14:paraId="415477AF" w14:textId="77777777" w:rsidR="00387166" w:rsidRPr="00976B28" w:rsidRDefault="00387166" w:rsidP="00387166">
      <w:pPr>
        <w:pStyle w:val="Heading2separationline"/>
      </w:pPr>
    </w:p>
    <w:p w14:paraId="53DF18DA" w14:textId="65B80C19" w:rsidR="0048001B" w:rsidRPr="00976B28" w:rsidRDefault="0048001B" w:rsidP="0048001B">
      <w:pPr>
        <w:pStyle w:val="BodyText"/>
      </w:pPr>
      <w:r w:rsidRPr="00976B28">
        <w:t xml:space="preserve">The quiescent load is the power requirement of a piece of equipment which is idle, listening or monitoring.  Transceivers generally have different load profiles when transmitting and when listening.  Charge controllers typically consume more power during the day when the </w:t>
      </w:r>
      <w:r w:rsidR="00976B28" w:rsidRPr="00976B28">
        <w:t xml:space="preserve">power electronics </w:t>
      </w:r>
      <w:r w:rsidRPr="00976B28">
        <w:t>are energised, than at night or when the battery is fully charged.</w:t>
      </w:r>
    </w:p>
    <w:p w14:paraId="30C95696" w14:textId="77777777" w:rsidR="0048001B" w:rsidRPr="00327D91" w:rsidRDefault="0048001B" w:rsidP="001955EB">
      <w:pPr>
        <w:pStyle w:val="Heading2"/>
      </w:pPr>
      <w:bookmarkStart w:id="40" w:name="_Toc111439057"/>
      <w:bookmarkStart w:id="41" w:name="_Toc224993432"/>
      <w:bookmarkStart w:id="42" w:name="_Toc224993461"/>
      <w:bookmarkStart w:id="43" w:name="_Toc225672820"/>
      <w:bookmarkStart w:id="44" w:name="_Toc225673088"/>
      <w:bookmarkStart w:id="45" w:name="_Toc495576094"/>
      <w:r w:rsidRPr="00327D91">
        <w:t>Day/Night loads</w:t>
      </w:r>
      <w:bookmarkEnd w:id="40"/>
      <w:bookmarkEnd w:id="41"/>
      <w:bookmarkEnd w:id="42"/>
      <w:bookmarkEnd w:id="43"/>
      <w:bookmarkEnd w:id="44"/>
      <w:bookmarkEnd w:id="45"/>
    </w:p>
    <w:p w14:paraId="60804F76" w14:textId="77777777" w:rsidR="00387166" w:rsidRPr="008F2B8A" w:rsidRDefault="00387166" w:rsidP="00387166">
      <w:pPr>
        <w:pStyle w:val="Heading2separationline"/>
        <w:rPr>
          <w:highlight w:val="yellow"/>
        </w:rPr>
      </w:pPr>
    </w:p>
    <w:p w14:paraId="370B87D8" w14:textId="39AA6F8B" w:rsidR="0048001B" w:rsidRPr="00976B28" w:rsidRDefault="0048001B" w:rsidP="0048001B">
      <w:pPr>
        <w:pStyle w:val="BodyText"/>
        <w:rPr>
          <w:rFonts w:cs="Arial"/>
        </w:rPr>
      </w:pPr>
      <w:r w:rsidRPr="00976B28">
        <w:t>Daytime or night time loads can vary significantly from season to season.  As an example, a light operating at night at 58 degrees North latitude will be illuminated approximately 18 hours in December and less than 6 hours in June.  These differences can have a significant impact on the size of the power source and the electrical energy storage system.  Energy efficiency becomes very important in the higher latitudes. For example</w:t>
      </w:r>
      <w:r w:rsidR="00DA68E2" w:rsidRPr="00976B28">
        <w:t>,</w:t>
      </w:r>
      <w:r w:rsidR="00770537" w:rsidRPr="00976B28">
        <w:t xml:space="preserve"> 5 </w:t>
      </w:r>
      <w:r w:rsidRPr="00976B28">
        <w:t xml:space="preserve">mA idle current for a lantern during daytime does not seem much, but for </w:t>
      </w:r>
      <w:r w:rsidR="00770537" w:rsidRPr="00976B28">
        <w:t xml:space="preserve">an </w:t>
      </w:r>
      <w:r w:rsidRPr="00976B28">
        <w:t>aut</w:t>
      </w:r>
      <w:r w:rsidR="00770537" w:rsidRPr="00976B28">
        <w:t xml:space="preserve">onomy period of 60 days about 7 </w:t>
      </w:r>
      <w:r w:rsidRPr="00976B28">
        <w:t>Ah extra capacity is needed in the battery to allow for the idle current.</w:t>
      </w:r>
    </w:p>
    <w:p w14:paraId="50672AA8" w14:textId="77777777" w:rsidR="0048001B" w:rsidRPr="00327D91" w:rsidRDefault="0048001B" w:rsidP="001955EB">
      <w:pPr>
        <w:pStyle w:val="Heading2"/>
      </w:pPr>
      <w:bookmarkStart w:id="46" w:name="_Toc111439058"/>
      <w:bookmarkStart w:id="47" w:name="_Toc224993433"/>
      <w:bookmarkStart w:id="48" w:name="_Toc224993462"/>
      <w:bookmarkStart w:id="49" w:name="_Toc225672821"/>
      <w:bookmarkStart w:id="50" w:name="_Toc225673089"/>
      <w:bookmarkStart w:id="51" w:name="_Toc495576095"/>
      <w:r w:rsidRPr="00327D91">
        <w:t>Power demand variation</w:t>
      </w:r>
      <w:bookmarkEnd w:id="46"/>
      <w:bookmarkEnd w:id="47"/>
      <w:bookmarkEnd w:id="48"/>
      <w:bookmarkEnd w:id="49"/>
      <w:bookmarkEnd w:id="50"/>
      <w:bookmarkEnd w:id="51"/>
    </w:p>
    <w:p w14:paraId="3575485F" w14:textId="77777777" w:rsidR="00387166" w:rsidRPr="00327D91" w:rsidRDefault="00387166" w:rsidP="00387166">
      <w:pPr>
        <w:pStyle w:val="Heading2separationline"/>
      </w:pPr>
    </w:p>
    <w:p w14:paraId="12BD3E7B" w14:textId="5AEAC8F6" w:rsidR="00E721A9" w:rsidRPr="00327D91" w:rsidRDefault="00E721A9" w:rsidP="0048001B">
      <w:pPr>
        <w:pStyle w:val="BodyText"/>
      </w:pPr>
      <w:r w:rsidRPr="00327D91">
        <w:t>Power demand on AtoN sites is effected by numerous factors including but not limited to:</w:t>
      </w:r>
    </w:p>
    <w:p w14:paraId="70C89AE2" w14:textId="1A2B4592" w:rsidR="00E721A9" w:rsidRPr="00327D91" w:rsidRDefault="00E721A9" w:rsidP="00C5085B">
      <w:pPr>
        <w:pStyle w:val="Bullet1"/>
      </w:pPr>
      <w:r w:rsidRPr="00327D91">
        <w:t>Temperature region</w:t>
      </w:r>
      <w:r w:rsidR="00E0031F">
        <w:t>;</w:t>
      </w:r>
    </w:p>
    <w:p w14:paraId="68799089" w14:textId="0918B1E2" w:rsidR="00E721A9" w:rsidRPr="00327D91" w:rsidRDefault="00E721A9" w:rsidP="00C5085B">
      <w:pPr>
        <w:pStyle w:val="Bullet1"/>
      </w:pPr>
      <w:r w:rsidRPr="00327D91">
        <w:t>Daytime / night time loads</w:t>
      </w:r>
      <w:r w:rsidR="00E0031F">
        <w:t>;</w:t>
      </w:r>
    </w:p>
    <w:p w14:paraId="1F851A30" w14:textId="136CD54A" w:rsidR="00E721A9" w:rsidRPr="00327D91" w:rsidRDefault="00E721A9" w:rsidP="00C5085B">
      <w:pPr>
        <w:pStyle w:val="Bullet1"/>
      </w:pPr>
      <w:r w:rsidRPr="00327D91">
        <w:t>Latitude</w:t>
      </w:r>
      <w:r w:rsidR="00E0031F">
        <w:t>;</w:t>
      </w:r>
    </w:p>
    <w:p w14:paraId="3C802E7F" w14:textId="513F3579" w:rsidR="00E721A9" w:rsidRPr="00327D91" w:rsidRDefault="00E721A9" w:rsidP="00C5085B">
      <w:pPr>
        <w:pStyle w:val="Bullet1"/>
      </w:pPr>
      <w:r w:rsidRPr="00327D91">
        <w:t>Weather conditions</w:t>
      </w:r>
      <w:r w:rsidR="00E0031F">
        <w:t>;</w:t>
      </w:r>
    </w:p>
    <w:p w14:paraId="71D37A5B" w14:textId="00F348A4" w:rsidR="00E721A9" w:rsidRPr="00327D91" w:rsidRDefault="00E721A9" w:rsidP="00C5085B">
      <w:pPr>
        <w:pStyle w:val="Bullet1"/>
      </w:pPr>
      <w:r w:rsidRPr="00327D91">
        <w:t>Equipment type and mode of operation</w:t>
      </w:r>
      <w:r w:rsidR="00E0031F">
        <w:t>;</w:t>
      </w:r>
    </w:p>
    <w:p w14:paraId="31F50A32" w14:textId="10365B5A" w:rsidR="00E721A9" w:rsidRPr="00327D91" w:rsidRDefault="00E721A9" w:rsidP="00C5085B">
      <w:pPr>
        <w:pStyle w:val="Bullet1"/>
      </w:pPr>
      <w:r w:rsidRPr="00327D91">
        <w:t>Peak demand</w:t>
      </w:r>
      <w:r w:rsidR="00E0031F">
        <w:t>.</w:t>
      </w:r>
    </w:p>
    <w:p w14:paraId="20DC49EC" w14:textId="77777777" w:rsidR="0048001B" w:rsidRPr="00327D91" w:rsidRDefault="0048001B" w:rsidP="0048001B">
      <w:pPr>
        <w:pStyle w:val="BodyText"/>
      </w:pPr>
      <w:r w:rsidRPr="00327D91">
        <w:t>Temperature extremes and voltage fluctuations can also cause variation in the power requirements of loads.  A resistive load will draw more energy as the voltage increases.  Many components exhibit this characteristic.</w:t>
      </w:r>
    </w:p>
    <w:p w14:paraId="3E0CA2E0" w14:textId="77777777" w:rsidR="0048001B" w:rsidRPr="00327D91" w:rsidRDefault="0048001B" w:rsidP="0048001B">
      <w:pPr>
        <w:pStyle w:val="BodyText"/>
      </w:pPr>
      <w:r w:rsidRPr="00327D91">
        <w:t>Loads that operate during the daytime at photovoltaic powered aids to navigation will typically be exposed to higher system voltages as the array tries to recharge the battery.  Components used should be able to handle these variations.  The power consumption of the loads must be determined at the typical operating voltages.</w:t>
      </w:r>
    </w:p>
    <w:p w14:paraId="05D13170" w14:textId="77777777" w:rsidR="0048001B" w:rsidRPr="00327D91" w:rsidRDefault="0048001B" w:rsidP="0048001B">
      <w:pPr>
        <w:pStyle w:val="BodyText"/>
      </w:pPr>
      <w:r w:rsidRPr="00327D91">
        <w:t>In areas where there is often heavy cloud cover or fog the correct threshold setting of light switch-on and switch-off is important.  If threshold for turn off is too high, it is possible that on a cloudy day the turn off of the light is delayed many hours from the intended time, which causes battery depletion.</w:t>
      </w:r>
    </w:p>
    <w:p w14:paraId="456242CB" w14:textId="77777777" w:rsidR="0048001B" w:rsidRPr="00327D91" w:rsidRDefault="0048001B" w:rsidP="0048001B">
      <w:pPr>
        <w:pStyle w:val="BodyText"/>
      </w:pPr>
      <w:r w:rsidRPr="00327D91">
        <w:t>Loads that operate both day and night may see different system voltages and thus average power consumption may need to be calculated to accurately predict system performance.  Likewise, the power consumption of some loads varies as the temperature varies from ambient conditions.</w:t>
      </w:r>
    </w:p>
    <w:p w14:paraId="65A94CEC" w14:textId="109A4A39" w:rsidR="0048001B" w:rsidRPr="00327D91" w:rsidRDefault="00600DF9" w:rsidP="0048001B">
      <w:pPr>
        <w:pStyle w:val="BodyText"/>
      </w:pPr>
      <w:r>
        <w:t>The load</w:t>
      </w:r>
      <w:r w:rsidR="0048001B" w:rsidRPr="00327D91">
        <w:t xml:space="preserve"> demands at different latitudes will need to be adjusted to take into account the different night time periods; a major consideration at some latitudes must be the seasonal variation of load.</w:t>
      </w:r>
    </w:p>
    <w:p w14:paraId="2AF8D825" w14:textId="77777777" w:rsidR="0048001B" w:rsidRDefault="0048001B" w:rsidP="0048001B">
      <w:pPr>
        <w:pStyle w:val="BodyText"/>
      </w:pPr>
      <w:r w:rsidRPr="00327D91">
        <w:t>An accurate load profile from the vendor and an idea of the operating conditions are very helpful in estimating the actual power requirements; actual measurements at the AtoN location (or calculated) are vital to confirming the adequacy of the power system design.</w:t>
      </w:r>
    </w:p>
    <w:p w14:paraId="624D9880" w14:textId="60B500D5" w:rsidR="00E721A9" w:rsidRPr="00CF7AA3" w:rsidRDefault="00E721A9" w:rsidP="0048001B">
      <w:pPr>
        <w:pStyle w:val="BodyText"/>
      </w:pPr>
      <w:r>
        <w:lastRenderedPageBreak/>
        <w:t xml:space="preserve">As well as the above </w:t>
      </w:r>
      <w:r w:rsidR="00756BBE">
        <w:t xml:space="preserve">factors, careful design of the distribution </w:t>
      </w:r>
      <w:r w:rsidR="00327D91">
        <w:t>infrastructure</w:t>
      </w:r>
      <w:r w:rsidR="00756BBE">
        <w:t xml:space="preserve"> needs to be considered to ensure that </w:t>
      </w:r>
      <w:r w:rsidR="00327D91">
        <w:t>aggregate</w:t>
      </w:r>
      <w:r w:rsidR="003A2F28">
        <w:t>d</w:t>
      </w:r>
      <w:r w:rsidR="00327D91">
        <w:t xml:space="preserve"> </w:t>
      </w:r>
      <w:r w:rsidR="00756BBE">
        <w:t xml:space="preserve">instantaneous loads are met, without any impact on the equipment operation. This is becoming </w:t>
      </w:r>
      <w:r w:rsidR="00327D91">
        <w:t xml:space="preserve">ever </w:t>
      </w:r>
      <w:r w:rsidR="00756BBE">
        <w:t xml:space="preserve">more critical for </w:t>
      </w:r>
      <w:r w:rsidR="00327D91">
        <w:t xml:space="preserve">modern </w:t>
      </w:r>
      <w:r w:rsidR="00756BBE">
        <w:t>electronic and radio AtoN.</w:t>
      </w:r>
    </w:p>
    <w:p w14:paraId="2788D830" w14:textId="1E63EB3B" w:rsidR="0048001B" w:rsidRDefault="00DA68E2" w:rsidP="006533FA">
      <w:pPr>
        <w:pStyle w:val="Heading1"/>
      </w:pPr>
      <w:bookmarkStart w:id="52" w:name="_Toc225672822"/>
      <w:bookmarkStart w:id="53" w:name="_Toc225673090"/>
      <w:bookmarkStart w:id="54" w:name="_Toc495576096"/>
      <w:bookmarkStart w:id="55" w:name="_Toc224993434"/>
      <w:bookmarkStart w:id="56" w:name="_Toc224993463"/>
      <w:r w:rsidRPr="00705832">
        <w:rPr>
          <w:caps w:val="0"/>
        </w:rPr>
        <w:t>DAILY</w:t>
      </w:r>
      <w:r w:rsidR="00327D91">
        <w:rPr>
          <w:caps w:val="0"/>
        </w:rPr>
        <w:t xml:space="preserve"> AND </w:t>
      </w:r>
      <w:r w:rsidRPr="00705832">
        <w:rPr>
          <w:caps w:val="0"/>
        </w:rPr>
        <w:t xml:space="preserve">SEASONAL </w:t>
      </w:r>
      <w:r w:rsidR="00327D91">
        <w:rPr>
          <w:caps w:val="0"/>
        </w:rPr>
        <w:t xml:space="preserve">LOAD </w:t>
      </w:r>
      <w:r w:rsidRPr="00705832">
        <w:rPr>
          <w:caps w:val="0"/>
        </w:rPr>
        <w:t>VARIATIONS</w:t>
      </w:r>
      <w:bookmarkEnd w:id="52"/>
      <w:bookmarkEnd w:id="53"/>
      <w:bookmarkEnd w:id="54"/>
    </w:p>
    <w:p w14:paraId="2ECF96B2" w14:textId="77777777" w:rsidR="006533FA" w:rsidRPr="006533FA" w:rsidRDefault="006533FA" w:rsidP="006533FA">
      <w:pPr>
        <w:pStyle w:val="Heading1separatationline"/>
      </w:pPr>
    </w:p>
    <w:p w14:paraId="11509DEB" w14:textId="0A1E2847" w:rsidR="001E7CF6" w:rsidRDefault="0048001B" w:rsidP="00BB1BA0">
      <w:pPr>
        <w:pStyle w:val="BodyText"/>
        <w:rPr>
          <w:rFonts w:asciiTheme="majorHAnsi" w:eastAsiaTheme="majorEastAsia" w:hAnsiTheme="majorHAnsi" w:cstheme="majorBidi"/>
          <w:b/>
          <w:bCs/>
          <w:caps/>
          <w:color w:val="407EC9"/>
          <w:sz w:val="24"/>
          <w:szCs w:val="24"/>
        </w:rPr>
      </w:pPr>
      <w:r w:rsidRPr="00DA68E2">
        <w:rPr>
          <w:b/>
          <w:color w:val="407EC9"/>
        </w:rPr>
        <w:t>NOTE:</w:t>
      </w:r>
      <w:r w:rsidRPr="00F205F6">
        <w:t xml:space="preserve"> This section is to be read in conjunction with IALA Guideline</w:t>
      </w:r>
      <w:r w:rsidR="00770537" w:rsidRPr="00F205F6">
        <w:t xml:space="preserve"> 1038</w:t>
      </w:r>
      <w:r w:rsidR="00770537">
        <w:t xml:space="preserve"> on Ambient light at which Aids to Navigation Lights should switch on and o</w:t>
      </w:r>
      <w:r w:rsidRPr="00F205F6">
        <w:t>ff</w:t>
      </w:r>
      <w:bookmarkEnd w:id="55"/>
      <w:bookmarkEnd w:id="56"/>
      <w:r w:rsidR="00770537">
        <w:t>.</w:t>
      </w:r>
      <w:bookmarkStart w:id="57" w:name="_Toc111439059"/>
      <w:bookmarkStart w:id="58" w:name="_Toc224993435"/>
      <w:bookmarkStart w:id="59" w:name="_Toc224993464"/>
      <w:bookmarkStart w:id="60" w:name="_Toc225672823"/>
      <w:bookmarkStart w:id="61" w:name="_Toc225673091"/>
    </w:p>
    <w:p w14:paraId="21AC51D8" w14:textId="24AB919D" w:rsidR="0048001B" w:rsidRDefault="0048001B" w:rsidP="001955EB">
      <w:pPr>
        <w:pStyle w:val="Heading2"/>
      </w:pPr>
      <w:bookmarkStart w:id="62" w:name="_Toc495576097"/>
      <w:r>
        <w:t xml:space="preserve">Computation of </w:t>
      </w:r>
      <w:r w:rsidR="001E7CF6">
        <w:t xml:space="preserve">a </w:t>
      </w:r>
      <w:r>
        <w:t>Daily L</w:t>
      </w:r>
      <w:bookmarkEnd w:id="57"/>
      <w:r>
        <w:t>oad</w:t>
      </w:r>
      <w:bookmarkEnd w:id="58"/>
      <w:bookmarkEnd w:id="59"/>
      <w:bookmarkEnd w:id="60"/>
      <w:bookmarkEnd w:id="61"/>
      <w:bookmarkEnd w:id="62"/>
    </w:p>
    <w:p w14:paraId="5BF64EA8" w14:textId="77777777" w:rsidR="006533FA" w:rsidRPr="006533FA" w:rsidRDefault="006533FA" w:rsidP="006533FA">
      <w:pPr>
        <w:pStyle w:val="Heading2separationline"/>
      </w:pPr>
    </w:p>
    <w:p w14:paraId="6ACC8037" w14:textId="33F786E7" w:rsidR="0048001B" w:rsidRPr="00CF7AA3" w:rsidRDefault="0048001B" w:rsidP="0048001B">
      <w:pPr>
        <w:pStyle w:val="BodyText"/>
      </w:pPr>
      <w:r w:rsidRPr="00CF7AA3">
        <w:t xml:space="preserve">The most important aspect of a primary or secondary battery powered system design is the calculation of the daily </w:t>
      </w:r>
      <w:r w:rsidR="00FD0119">
        <w:t xml:space="preserve">energy </w:t>
      </w:r>
      <w:r w:rsidRPr="00CF7AA3">
        <w:t>load (E</w:t>
      </w:r>
      <w:r w:rsidRPr="005A081A">
        <w:rPr>
          <w:vertAlign w:val="subscript"/>
        </w:rPr>
        <w:t>DL</w:t>
      </w:r>
      <w:r w:rsidRPr="00CF7AA3">
        <w:t>)</w:t>
      </w:r>
      <w:r w:rsidR="00F56E11">
        <w:t>, for each item of equipment</w:t>
      </w:r>
      <w:r w:rsidRPr="00CF7AA3">
        <w:t>.  This is usually expressed a</w:t>
      </w:r>
      <w:r w:rsidR="006533FA">
        <w:t>s watt-hours per day (Wh/day).</w:t>
      </w:r>
    </w:p>
    <w:p w14:paraId="20369E74" w14:textId="65FA4E5C" w:rsidR="006533FA" w:rsidRPr="006533FA" w:rsidRDefault="00E0031F" w:rsidP="0048001B">
      <w:pPr>
        <w:pStyle w:val="BodyText"/>
        <w:jc w:val="center"/>
        <w:rPr>
          <w:rFonts w:eastAsiaTheme="minorEastAsia" w:cs="Arial"/>
        </w:rPr>
      </w:pPr>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=Load×Duration of Operation per Day</m:t>
          </m:r>
        </m:oMath>
      </m:oMathPara>
    </w:p>
    <w:p w14:paraId="66F7C0F5" w14:textId="77777777" w:rsidR="00E250FF" w:rsidRDefault="00E250FF" w:rsidP="00E250FF">
      <w:pPr>
        <w:pStyle w:val="equation"/>
      </w:pPr>
      <w:bookmarkStart w:id="63" w:name="_Ref464049146"/>
      <w:bookmarkStart w:id="64" w:name="_Toc495576141"/>
      <w:r>
        <w:t>Calculation of the daily load</w:t>
      </w:r>
      <w:bookmarkEnd w:id="63"/>
      <w:bookmarkEnd w:id="64"/>
    </w:p>
    <w:p w14:paraId="49B26586" w14:textId="77777777" w:rsidR="00E250FF" w:rsidRDefault="00E250FF" w:rsidP="00E250FF">
      <w:pPr>
        <w:pStyle w:val="BodyText"/>
      </w:pPr>
      <w:r>
        <w:t>Where:</w:t>
      </w:r>
    </w:p>
    <w:p w14:paraId="5BED9C72" w14:textId="39FF102E" w:rsidR="00E250FF" w:rsidRDefault="00E250FF" w:rsidP="00E250FF">
      <w:pPr>
        <w:pStyle w:val="BodyText"/>
        <w:ind w:left="567"/>
      </w:pPr>
      <w:r>
        <w:t>E</w:t>
      </w:r>
      <w:r>
        <w:rPr>
          <w:vertAlign w:val="subscript"/>
        </w:rPr>
        <w:t>DL</w:t>
      </w:r>
      <w:r w:rsidRPr="006533FA">
        <w:t xml:space="preserve"> is </w:t>
      </w:r>
      <w:r w:rsidR="00C13670">
        <w:t xml:space="preserve">the daily energy load, </w:t>
      </w:r>
      <w:r w:rsidRPr="006533FA">
        <w:t>measured in Watt</w:t>
      </w:r>
      <w:r w:rsidR="00C13670">
        <w:t>-</w:t>
      </w:r>
      <w:r w:rsidRPr="006533FA">
        <w:t>hour</w:t>
      </w:r>
      <w:r w:rsidR="00C13670">
        <w:t>s</w:t>
      </w:r>
      <w:r>
        <w:t xml:space="preserve"> (Wh)</w:t>
      </w:r>
    </w:p>
    <w:p w14:paraId="4597A84A" w14:textId="4FDF5F8D" w:rsidR="00E250FF" w:rsidRDefault="00E250FF" w:rsidP="00E250FF">
      <w:pPr>
        <w:pStyle w:val="BodyText"/>
        <w:ind w:left="567"/>
      </w:pPr>
      <w:r>
        <w:t xml:space="preserve">Load is </w:t>
      </w:r>
      <w:r w:rsidR="00C13670">
        <w:t xml:space="preserve">the power consumption of the </w:t>
      </w:r>
      <w:r w:rsidR="00FD0119">
        <w:t>equipment</w:t>
      </w:r>
      <w:r w:rsidR="00C13670">
        <w:t xml:space="preserve"> </w:t>
      </w:r>
      <w:r>
        <w:t>measured in Watts (W)</w:t>
      </w:r>
    </w:p>
    <w:p w14:paraId="60E2F9A5" w14:textId="15EF2B38" w:rsidR="0048001B" w:rsidRPr="00B007D3" w:rsidRDefault="00E250FF" w:rsidP="00B007D3">
      <w:pPr>
        <w:pStyle w:val="BodyText"/>
        <w:ind w:left="567"/>
      </w:pPr>
      <w:r>
        <w:t xml:space="preserve">Duration is </w:t>
      </w:r>
      <w:r w:rsidR="00C13670">
        <w:t xml:space="preserve">duration of operation per day, measured </w:t>
      </w:r>
      <w:r>
        <w:t>in hours (h</w:t>
      </w:r>
      <w:r w:rsidR="00B007D3">
        <w:t>)</w:t>
      </w:r>
    </w:p>
    <w:p w14:paraId="7E900794" w14:textId="252EFE4D" w:rsidR="0048001B" w:rsidRDefault="0048001B" w:rsidP="006533FA">
      <w:pPr>
        <w:pStyle w:val="Heading3"/>
        <w:keepLines w:val="0"/>
        <w:spacing w:line="240" w:lineRule="auto"/>
        <w:ind w:right="0"/>
      </w:pPr>
      <w:bookmarkStart w:id="65" w:name="_Toc225672824"/>
      <w:bookmarkStart w:id="66" w:name="_Toc225673092"/>
      <w:bookmarkStart w:id="67" w:name="_Toc495576098"/>
      <w:r>
        <w:t>Duty cycle</w:t>
      </w:r>
      <w:bookmarkEnd w:id="65"/>
      <w:bookmarkEnd w:id="66"/>
      <w:bookmarkEnd w:id="67"/>
    </w:p>
    <w:p w14:paraId="0823544E" w14:textId="66B60811" w:rsidR="001E7CF6" w:rsidRPr="001E7CF6" w:rsidRDefault="001E7CF6" w:rsidP="008F2B8A">
      <w:pPr>
        <w:pStyle w:val="BodyText"/>
      </w:pPr>
      <w:r>
        <w:rPr>
          <w:lang w:eastAsia="de-DE"/>
        </w:rPr>
        <w:t xml:space="preserve">The above energy daily load calculation can be modified by the following formula, if the load </w:t>
      </w:r>
      <w:r w:rsidR="00FD0119">
        <w:rPr>
          <w:lang w:eastAsia="de-DE"/>
        </w:rPr>
        <w:t>is</w:t>
      </w:r>
      <w:r>
        <w:rPr>
          <w:lang w:eastAsia="de-DE"/>
        </w:rPr>
        <w:t xml:space="preserve"> cycled.</w:t>
      </w:r>
    </w:p>
    <w:p w14:paraId="767FB465" w14:textId="3E1410CB" w:rsidR="0048001B" w:rsidRDefault="00E250FF" w:rsidP="0048001B">
      <w:pPr>
        <w:rPr>
          <w:lang w:eastAsia="de-DE"/>
        </w:rPr>
      </w:pPr>
      <m:oMathPara>
        <m:oMath>
          <m:r>
            <w:rPr>
              <w:rFonts w:ascii="Cambria Math" w:hAnsi="Cambria Math"/>
              <w:lang w:eastAsia="de-DE"/>
            </w:rPr>
            <m:t>Duty Cycle=</m:t>
          </m:r>
          <m:f>
            <m:fPr>
              <m:ctrlPr>
                <w:rPr>
                  <w:rFonts w:ascii="Cambria Math" w:hAnsi="Cambria Math"/>
                  <w:i/>
                  <w:lang w:eastAsia="de-DE"/>
                </w:rPr>
              </m:ctrlPr>
            </m:fPr>
            <m:num>
              <m:r>
                <w:rPr>
                  <w:rFonts w:ascii="Cambria Math" w:hAnsi="Cambria Math"/>
                  <w:lang w:eastAsia="de-DE"/>
                </w:rPr>
                <m:t>Time ON</m:t>
              </m:r>
            </m:num>
            <m:den>
              <m:r>
                <w:rPr>
                  <w:rFonts w:ascii="Cambria Math" w:hAnsi="Cambria Math"/>
                  <w:lang w:eastAsia="de-DE"/>
                </w:rPr>
                <m:t>Time ON+Time OFF</m:t>
              </m:r>
            </m:den>
          </m:f>
        </m:oMath>
      </m:oMathPara>
    </w:p>
    <w:p w14:paraId="2C7A806B" w14:textId="54542466" w:rsidR="00E250FF" w:rsidRDefault="00E250FF" w:rsidP="00E250FF">
      <w:pPr>
        <w:pStyle w:val="equation"/>
        <w:rPr>
          <w:lang w:eastAsia="de-DE"/>
        </w:rPr>
      </w:pPr>
      <w:bookmarkStart w:id="68" w:name="_Ref464049247"/>
      <w:bookmarkStart w:id="69" w:name="_Toc495576142"/>
      <w:r>
        <w:rPr>
          <w:lang w:eastAsia="de-DE"/>
        </w:rPr>
        <w:t>Duty cycle</w:t>
      </w:r>
      <w:bookmarkEnd w:id="68"/>
      <w:bookmarkEnd w:id="69"/>
    </w:p>
    <w:p w14:paraId="7D91D1F3" w14:textId="77777777" w:rsidR="0048001B" w:rsidRDefault="0048001B" w:rsidP="001955EB">
      <w:pPr>
        <w:pStyle w:val="Heading2"/>
      </w:pPr>
      <w:bookmarkStart w:id="70" w:name="_Toc111439061"/>
      <w:bookmarkStart w:id="71" w:name="_Toc224993436"/>
      <w:bookmarkStart w:id="72" w:name="_Toc224993465"/>
      <w:bookmarkStart w:id="73" w:name="_Toc225672825"/>
      <w:bookmarkStart w:id="74" w:name="_Toc225673093"/>
      <w:bookmarkStart w:id="75" w:name="_Toc495576099"/>
      <w:r>
        <w:t>Seasonal Variation of Daily Loads</w:t>
      </w:r>
      <w:bookmarkEnd w:id="70"/>
      <w:bookmarkEnd w:id="71"/>
      <w:bookmarkEnd w:id="72"/>
      <w:bookmarkEnd w:id="73"/>
      <w:bookmarkEnd w:id="74"/>
      <w:bookmarkEnd w:id="75"/>
    </w:p>
    <w:p w14:paraId="5E30603F" w14:textId="77777777" w:rsidR="0048001B" w:rsidRDefault="0048001B" w:rsidP="0048001B">
      <w:pPr>
        <w:pStyle w:val="BodyText"/>
        <w:rPr>
          <w:rFonts w:cs="Arial"/>
        </w:rPr>
      </w:pPr>
      <w:r w:rsidRPr="006C725E">
        <w:t>Loads that are daylight controlled, that operate only during the day or only at night take more work to predict.  Because the number of hours of daylight changes daily, the load will change daily.  Most simple power system designs are based on the highest daily power consumption.  In the Northern Hemisphere, this occurs around December 21 for night-time loads and June 21 for daytime loads.  The dates are reversed for the Southern Hemisphere.  A more precise method is to create a computer program, or use a computer spreadsheet, to calculate the load for each day of the year, and then assess energy balance during the most demanding period of operation.</w:t>
      </w:r>
    </w:p>
    <w:p w14:paraId="00E92C3A" w14:textId="66B9C31E" w:rsidR="0048001B" w:rsidRDefault="0048001B" w:rsidP="0048001B">
      <w:pPr>
        <w:pStyle w:val="BodyText"/>
        <w:rPr>
          <w:rFonts w:cs="Arial"/>
        </w:rPr>
      </w:pPr>
      <w:r>
        <w:t xml:space="preserve">Assuming that </w:t>
      </w:r>
      <w:r w:rsidR="001E7CF6">
        <w:t xml:space="preserve">the </w:t>
      </w:r>
      <w:r>
        <w:t>loads switch on or off at sunrise or sunset, the first step in determining daily loads is to calculate the number of hours of daylight or, conversely, the number of hours of darkness.  The number of hours of daylight in a day, H</w:t>
      </w:r>
      <w:r>
        <w:rPr>
          <w:vertAlign w:val="subscript"/>
        </w:rPr>
        <w:t>daylight</w:t>
      </w:r>
      <w:r>
        <w:t>, is defined to be the number of hours between sunrise and sunset.  The number of hours of darkness, H</w:t>
      </w:r>
      <w:r w:rsidR="00E250FF">
        <w:rPr>
          <w:vertAlign w:val="subscript"/>
        </w:rPr>
        <w:t>darkness</w:t>
      </w:r>
      <w:r w:rsidR="00E250FF">
        <w:t>, i</w:t>
      </w:r>
      <w:r>
        <w:t xml:space="preserve">s defined to be the number of hours between sunset and sunrise.  </w:t>
      </w:r>
      <w:r w:rsidR="00600DF9">
        <w:t>T</w:t>
      </w:r>
      <w:r>
        <w:t xml:space="preserve">he following </w:t>
      </w:r>
      <w:r w:rsidR="00600DF9">
        <w:t>equation</w:t>
      </w:r>
      <w:r>
        <w:t xml:space="preserve"> can be used to calculate the number on hours of daylight.</w:t>
      </w:r>
      <w:r w:rsidR="005614F8">
        <w:t xml:space="preserve"> It should be noted that the equation </w:t>
      </w:r>
      <w:r w:rsidR="00600DF9">
        <w:t>is an approximations that is</w:t>
      </w:r>
      <w:r w:rsidR="005614F8">
        <w:t xml:space="preserve"> most accurate at the equator.</w:t>
      </w:r>
      <w:r w:rsidR="00835CA1">
        <w:t xml:space="preserve"> </w:t>
      </w:r>
      <w:r w:rsidR="00835CA1" w:rsidRPr="00835CA1">
        <w:t>The approximations ha</w:t>
      </w:r>
      <w:r w:rsidR="00600DF9">
        <w:t>s</w:t>
      </w:r>
      <w:r w:rsidR="00835CA1" w:rsidRPr="00835CA1">
        <w:t xml:space="preserve"> been adopted due to the fact that the Earth is an oblate spheroid and to account for the effects of refraction of the atmosphere. There are a number of alternative methods of calculating daylight hours available, these can be used but the results should be checked against the equations below or the results of measurement.</w:t>
      </w:r>
    </w:p>
    <w:p w14:paraId="0C5270A9" w14:textId="77777777" w:rsidR="0048001B" w:rsidRDefault="0048001B" w:rsidP="0048001B">
      <w:pPr>
        <w:pStyle w:val="BodyText"/>
        <w:rPr>
          <w:rFonts w:cs="Arial"/>
        </w:rPr>
      </w:pPr>
      <w:r>
        <w:t xml:space="preserve">If </w:t>
      </w:r>
      <w:r>
        <w:rPr>
          <w:u w:val="single"/>
        </w:rPr>
        <w:t>all</w:t>
      </w:r>
      <w:r>
        <w:t xml:space="preserve"> calculations are done in </w:t>
      </w:r>
      <w:r>
        <w:rPr>
          <w:u w:val="single"/>
        </w:rPr>
        <w:t>degrees</w:t>
      </w:r>
      <w:r>
        <w:t xml:space="preserve"> then:</w:t>
      </w:r>
    </w:p>
    <w:p w14:paraId="51B8B0BA" w14:textId="529011C4" w:rsidR="0048001B" w:rsidRPr="001E7CF6" w:rsidRDefault="00E0031F" w:rsidP="0048001B">
      <w:pPr>
        <w:pStyle w:val="BodyText"/>
        <w:rPr>
          <w:ins w:id="76" w:author="Michael Hadley" w:date="2016-07-13T12:26:00Z"/>
          <w:rFonts w:eastAsiaTheme="minorEastAsia" w:cs="Arial"/>
        </w:rPr>
      </w:pPr>
      <m:oMathPara>
        <m:oMath>
          <m:sSub>
            <m:sSubPr>
              <m:ctrlPr>
                <w:rPr>
                  <w:rFonts w:ascii="Cambria Math" w:hAnsi="Cambria Math" w:cs="Arial"/>
                  <w:i/>
                </w:rPr>
              </m:ctrlPr>
            </m:sSubPr>
            <m:e>
              <m:r>
                <w:rPr>
                  <w:rFonts w:ascii="Cambria Math" w:hAnsi="Cambria Math" w:cs="Arial"/>
                </w:rPr>
                <m:t>H</m:t>
              </m:r>
            </m:e>
            <m:sub>
              <m:r>
                <w:rPr>
                  <w:rFonts w:ascii="Cambria Math" w:hAnsi="Cambria Math" w:cs="Arial"/>
                </w:rPr>
                <m:t>daylight</m:t>
              </m:r>
            </m:sub>
          </m:sSub>
          <m:r>
            <w:rPr>
              <w:rFonts w:ascii="Cambria Math" w:hAnsi="Cambria Math" w:cs="Arial"/>
            </w:rPr>
            <m:t>=</m:t>
          </m:r>
          <m:d>
            <m:dPr>
              <m:ctrlPr>
                <w:rPr>
                  <w:rFonts w:ascii="Cambria Math" w:hAnsi="Cambria Math" w:cs="Arial"/>
                  <w:i/>
                </w:rPr>
              </m:ctrlPr>
            </m:dPr>
            <m:e>
              <m:f>
                <m:fPr>
                  <m:ctrlPr>
                    <w:rPr>
                      <w:rFonts w:ascii="Cambria Math" w:hAnsi="Cambria Math" w:cs="Arial"/>
                      <w:i/>
                    </w:rPr>
                  </m:ctrlPr>
                </m:fPr>
                <m:num>
                  <m:r>
                    <w:rPr>
                      <w:rFonts w:ascii="Cambria Math" w:hAnsi="Cambria Math" w:cs="Arial"/>
                    </w:rPr>
                    <m:t>2</m:t>
                  </m:r>
                </m:num>
                <m:den>
                  <m:r>
                    <w:rPr>
                      <w:rFonts w:ascii="Cambria Math" w:hAnsi="Cambria Math" w:cs="Arial"/>
                    </w:rPr>
                    <m:t>15</m:t>
                  </m:r>
                </m:den>
              </m:f>
            </m:e>
          </m:d>
          <m:r>
            <w:rPr>
              <w:rFonts w:ascii="Cambria Math" w:hAnsi="Cambria Math" w:cs="Arial"/>
            </w:rPr>
            <m:t>arc cos</m:t>
          </m:r>
          <m:d>
            <m:dPr>
              <m:begChr m:val="["/>
              <m:endChr m:val="]"/>
              <m:ctrlPr>
                <w:rPr>
                  <w:rFonts w:ascii="Cambria Math" w:hAnsi="Cambria Math" w:cs="Arial"/>
                  <w:i/>
                </w:rPr>
              </m:ctrlPr>
            </m:dPr>
            <m:e>
              <m:f>
                <m:fPr>
                  <m:ctrlPr>
                    <w:rPr>
                      <w:rFonts w:ascii="Cambria Math" w:hAnsi="Cambria Math" w:cs="Arial"/>
                      <w:i/>
                    </w:rPr>
                  </m:ctrlPr>
                </m:fPr>
                <m:num>
                  <m:r>
                    <w:rPr>
                      <w:rFonts w:ascii="Cambria Math" w:hAnsi="Cambria Math" w:cs="Arial"/>
                    </w:rPr>
                    <m:t>-0.0151-sinL×sinD</m:t>
                  </m:r>
                </m:num>
                <m:den>
                  <m:r>
                    <w:rPr>
                      <w:rFonts w:ascii="Cambria Math" w:hAnsi="Cambria Math" w:cs="Arial"/>
                    </w:rPr>
                    <m:t>cosL×cosD</m:t>
                  </m:r>
                </m:den>
              </m:f>
            </m:e>
          </m:d>
        </m:oMath>
      </m:oMathPara>
    </w:p>
    <w:p w14:paraId="4B5793DF" w14:textId="77777777" w:rsidR="001E7CF6" w:rsidRDefault="001E7CF6" w:rsidP="0048001B">
      <w:pPr>
        <w:pStyle w:val="BodyText"/>
        <w:rPr>
          <w:rFonts w:cs="Arial"/>
        </w:rPr>
      </w:pPr>
    </w:p>
    <w:p w14:paraId="0D157FAE" w14:textId="0CCFF5AE" w:rsidR="009561DB" w:rsidRDefault="009561DB" w:rsidP="009561DB">
      <w:pPr>
        <w:pStyle w:val="equation"/>
      </w:pPr>
      <w:bookmarkStart w:id="77" w:name="_Ref464050836"/>
      <w:bookmarkStart w:id="78" w:name="_Ref464051813"/>
      <w:bookmarkStart w:id="79" w:name="_Toc495576143"/>
      <w:r>
        <w:lastRenderedPageBreak/>
        <w:t>Hours of daylight (degrees)</w:t>
      </w:r>
      <w:bookmarkEnd w:id="77"/>
      <w:bookmarkEnd w:id="78"/>
      <w:bookmarkEnd w:id="79"/>
    </w:p>
    <w:p w14:paraId="40AF39AE" w14:textId="77777777" w:rsidR="0048001B" w:rsidRDefault="0048001B" w:rsidP="0048001B">
      <w:pPr>
        <w:pStyle w:val="BodyText"/>
        <w:rPr>
          <w:rFonts w:cs="Arial"/>
        </w:rPr>
      </w:pPr>
      <w:r>
        <w:t>Where :</w:t>
      </w:r>
    </w:p>
    <w:p w14:paraId="1D44922B" w14:textId="6C0CF494" w:rsidR="0048001B" w:rsidRDefault="0048001B" w:rsidP="00504AE8">
      <w:pPr>
        <w:pStyle w:val="BodyText"/>
        <w:ind w:left="567"/>
        <w:rPr>
          <w:rFonts w:cs="Arial"/>
        </w:rPr>
      </w:pPr>
      <w:r>
        <w:t xml:space="preserve">H </w:t>
      </w:r>
      <w:r>
        <w:rPr>
          <w:vertAlign w:val="subscript"/>
        </w:rPr>
        <w:t>daylight</w:t>
      </w:r>
      <w:r w:rsidR="00504AE8">
        <w:t xml:space="preserve"> is </w:t>
      </w:r>
      <w:r>
        <w:t>the number of hours between sunrise and sunset.</w:t>
      </w:r>
    </w:p>
    <w:p w14:paraId="6AA839CF" w14:textId="0B4BB533" w:rsidR="0048001B" w:rsidRDefault="0048001B" w:rsidP="00504AE8">
      <w:pPr>
        <w:pStyle w:val="BodyText"/>
        <w:ind w:left="567"/>
        <w:rPr>
          <w:rFonts w:cs="Arial"/>
        </w:rPr>
      </w:pPr>
      <w:r>
        <w:t>L</w:t>
      </w:r>
      <w:r>
        <w:tab/>
      </w:r>
      <w:r w:rsidR="00504AE8">
        <w:t xml:space="preserve">is </w:t>
      </w:r>
      <w:r>
        <w:t xml:space="preserve">the latitude of site, positive values for northern latitudes, </w:t>
      </w:r>
      <w:r w:rsidR="00F029C8">
        <w:t>and negative</w:t>
      </w:r>
      <w:r>
        <w:t xml:space="preserve"> values for southern latitudes.</w:t>
      </w:r>
    </w:p>
    <w:p w14:paraId="52BEB142" w14:textId="1488DA4B" w:rsidR="0048001B" w:rsidRDefault="0048001B" w:rsidP="00504AE8">
      <w:pPr>
        <w:pStyle w:val="BodyText"/>
        <w:ind w:left="567"/>
      </w:pPr>
      <w:r>
        <w:t>D</w:t>
      </w:r>
      <w:r>
        <w:tab/>
      </w:r>
      <w:r w:rsidR="00504AE8">
        <w:t xml:space="preserve"> is </w:t>
      </w:r>
      <w:r>
        <w:t>the sun's declination, positive values for northern declinations, negative values for southern declinations.</w:t>
      </w:r>
    </w:p>
    <w:p w14:paraId="1EC79290" w14:textId="77777777" w:rsidR="00964E07" w:rsidRDefault="00964E07" w:rsidP="00835CA1">
      <w:pPr>
        <w:pStyle w:val="BodyText"/>
        <w:ind w:left="567"/>
        <w:rPr>
          <w:rFonts w:cs="Arial"/>
        </w:rPr>
      </w:pPr>
      <w:r>
        <w:t>Note: The number -0.0151 is a number that has been derived to express the number hours of daylight that incorporates both the semi diameter and the refraction affects.</w:t>
      </w:r>
    </w:p>
    <w:p w14:paraId="78A322DD" w14:textId="3DE20FFB" w:rsidR="0048001B" w:rsidRPr="00DA68E2" w:rsidRDefault="00E67CB6" w:rsidP="0048001B">
      <w:pPr>
        <w:pStyle w:val="BodyText"/>
        <w:rPr>
          <w:rFonts w:cs="Arial"/>
          <w:b/>
        </w:rPr>
      </w:pPr>
      <w:r w:rsidRPr="00376F38">
        <w:rPr>
          <w:b/>
          <w:color w:val="407EC9"/>
        </w:rPr>
        <w:t xml:space="preserve">Note on </w:t>
      </w:r>
      <w:r>
        <w:rPr>
          <w:b/>
          <w:color w:val="407EC9"/>
        </w:rPr>
        <w:t>Declination</w:t>
      </w:r>
      <w:r w:rsidR="00DA68E2" w:rsidRPr="00DA68E2">
        <w:rPr>
          <w:b/>
          <w:color w:val="407EC9"/>
        </w:rPr>
        <w:t>:</w:t>
      </w:r>
    </w:p>
    <w:p w14:paraId="5A0E1EF3" w14:textId="52CB17BE" w:rsidR="0048001B" w:rsidRDefault="0048001B" w:rsidP="0048001B">
      <w:pPr>
        <w:pStyle w:val="BodyText"/>
        <w:rPr>
          <w:rFonts w:cs="Arial"/>
        </w:rPr>
      </w:pPr>
      <w:r>
        <w:t>The sun's decli</w:t>
      </w:r>
      <w:r w:rsidR="00504AE8">
        <w:t xml:space="preserve">nation ranges between 23.45° S </w:t>
      </w:r>
      <w:r>
        <w:t>(-23.45°) and 23.45° N (+23.45°).  The day with the largest number of hours of darkness occurs on the date of the winter solstice.  The declination on the date of the northern hemisphere's winter solstice is 23.45° S (-23.45°).  The declination on the date of the southern hemisphere's winter solstice is 23.45° N (+23.45°).</w:t>
      </w:r>
    </w:p>
    <w:p w14:paraId="6AC62AA3" w14:textId="2D270F3A" w:rsidR="0048001B" w:rsidRDefault="00C6602D" w:rsidP="0048001B">
      <w:pPr>
        <w:pStyle w:val="BodyText"/>
        <w:rPr>
          <w:rFonts w:cs="Arial"/>
        </w:rPr>
      </w:pPr>
      <w:r>
        <w:t xml:space="preserve">To determine D for use in </w:t>
      </w:r>
      <w:r>
        <w:fldChar w:fldCharType="begin"/>
      </w:r>
      <w:r>
        <w:instrText xml:space="preserve"> REF _Ref464051813 \r \h </w:instrText>
      </w:r>
      <w:r>
        <w:fldChar w:fldCharType="separate"/>
      </w:r>
      <w:r>
        <w:t>Equation 3</w:t>
      </w:r>
      <w:r>
        <w:fldChar w:fldCharType="end"/>
      </w:r>
      <w:r w:rsidR="00600DF9">
        <w:t xml:space="preserve"> and </w:t>
      </w:r>
      <w:r w:rsidR="00600DF9">
        <w:fldChar w:fldCharType="begin"/>
      </w:r>
      <w:r w:rsidR="00600DF9">
        <w:instrText xml:space="preserve"> REF _Ref495575680 \r \h </w:instrText>
      </w:r>
      <w:r w:rsidR="00600DF9">
        <w:fldChar w:fldCharType="separate"/>
      </w:r>
      <w:r w:rsidR="00600DF9">
        <w:t>Equation 4</w:t>
      </w:r>
      <w:r w:rsidR="00600DF9">
        <w:fldChar w:fldCharType="end"/>
      </w:r>
      <w:r>
        <w:t xml:space="preserve">, three different scenarios need to be considered depending on the Julian date to be used. </w:t>
      </w:r>
      <w:r w:rsidR="0048001B">
        <w:t>The sun's declination (D) in degrees can be approximated as:</w:t>
      </w:r>
    </w:p>
    <w:p w14:paraId="4F5EB1AA" w14:textId="77777777" w:rsidR="0048001B" w:rsidRDefault="0048001B" w:rsidP="00504AE8">
      <w:pPr>
        <w:pStyle w:val="BodyText"/>
        <w:ind w:left="567"/>
        <w:rPr>
          <w:rFonts w:cs="Arial"/>
          <w:lang w:val="nb-NO"/>
        </w:rPr>
      </w:pPr>
      <w:r>
        <w:rPr>
          <w:lang w:val="nb-NO"/>
        </w:rPr>
        <w:t>D = 23.45 sin(1.008(n-80</w:t>
      </w:r>
      <w:r>
        <w:rPr>
          <w:i/>
          <w:iCs/>
          <w:lang w:val="nb-NO"/>
        </w:rPr>
        <w:t>))</w:t>
      </w:r>
      <w:r>
        <w:rPr>
          <w:lang w:val="nb-NO"/>
        </w:rPr>
        <w:t xml:space="preserve"> </w:t>
      </w:r>
      <w:r>
        <w:rPr>
          <w:lang w:val="nb-NO"/>
        </w:rPr>
        <w:tab/>
        <w:t>for n = 1 - 80</w:t>
      </w:r>
    </w:p>
    <w:p w14:paraId="7ED2A9BC" w14:textId="21681C4E" w:rsidR="0048001B" w:rsidRDefault="0048001B" w:rsidP="00504AE8">
      <w:pPr>
        <w:pStyle w:val="BodyText"/>
        <w:ind w:left="567"/>
        <w:rPr>
          <w:rFonts w:cs="Arial"/>
          <w:lang w:val="nb-NO"/>
        </w:rPr>
      </w:pPr>
      <w:r>
        <w:rPr>
          <w:lang w:val="nb-NO"/>
        </w:rPr>
        <w:t>D = 23.45 sin(0.965(n-80</w:t>
      </w:r>
      <w:r>
        <w:rPr>
          <w:i/>
          <w:iCs/>
          <w:lang w:val="nb-NO"/>
        </w:rPr>
        <w:t>))</w:t>
      </w:r>
      <w:r>
        <w:rPr>
          <w:rFonts w:cs="Arial"/>
          <w:lang w:val="nb-NO"/>
        </w:rPr>
        <w:tab/>
      </w:r>
      <w:r w:rsidR="00504AE8">
        <w:rPr>
          <w:lang w:val="nb-NO"/>
        </w:rPr>
        <w:t>for n = 81 - 266</w:t>
      </w:r>
    </w:p>
    <w:p w14:paraId="72C68F79" w14:textId="778EF891" w:rsidR="0048001B" w:rsidRDefault="0048001B" w:rsidP="00504AE8">
      <w:pPr>
        <w:pStyle w:val="BodyText"/>
        <w:ind w:left="567"/>
        <w:rPr>
          <w:rFonts w:cs="Arial"/>
        </w:rPr>
      </w:pPr>
      <w:r>
        <w:t xml:space="preserve">D = -23.45 </w:t>
      </w:r>
      <w:r w:rsidR="00964E07">
        <w:t>sin(</w:t>
      </w:r>
      <w:r>
        <w:t>0.975(n-26</w:t>
      </w:r>
      <w:r w:rsidRPr="00155238">
        <w:t>6</w:t>
      </w:r>
      <w:r w:rsidRPr="00155238">
        <w:rPr>
          <w:iCs/>
        </w:rPr>
        <w:t>))</w:t>
      </w:r>
      <w:r>
        <w:rPr>
          <w:i/>
          <w:iCs/>
        </w:rPr>
        <w:tab/>
      </w:r>
      <w:r>
        <w:t>for n = 267 - 365</w:t>
      </w:r>
    </w:p>
    <w:p w14:paraId="467B10AA" w14:textId="77777777" w:rsidR="0048001B" w:rsidRDefault="0048001B" w:rsidP="0048001B">
      <w:pPr>
        <w:pStyle w:val="BodyText"/>
      </w:pPr>
      <w:r>
        <w:t>Where n is the Julian date and all calculations are done in degrees.</w:t>
      </w:r>
    </w:p>
    <w:p w14:paraId="2ABB4EEB" w14:textId="23EB785F" w:rsidR="00E67CB6" w:rsidRDefault="00E67CB6" w:rsidP="0048001B">
      <w:pPr>
        <w:pStyle w:val="BodyText"/>
      </w:pPr>
      <w:r w:rsidRPr="00415313">
        <w:rPr>
          <w:b/>
          <w:color w:val="407EC9"/>
        </w:rPr>
        <w:t>Note on High Latitudes</w:t>
      </w:r>
    </w:p>
    <w:p w14:paraId="7A3B1F66" w14:textId="3088ACFC" w:rsidR="0048001B" w:rsidRDefault="00C6602D" w:rsidP="0048001B">
      <w:pPr>
        <w:pStyle w:val="BodyText"/>
        <w:rPr>
          <w:rFonts w:cs="Arial"/>
        </w:rPr>
      </w:pPr>
      <w:r>
        <w:rPr>
          <w:rFonts w:cs="Arial"/>
        </w:rPr>
        <w:t>The above theoretical calculation (</w:t>
      </w:r>
      <w:r>
        <w:fldChar w:fldCharType="begin"/>
      </w:r>
      <w:r>
        <w:instrText xml:space="preserve"> REF _Ref464050836 \r \h </w:instrText>
      </w:r>
      <w:r>
        <w:fldChar w:fldCharType="separate"/>
      </w:r>
      <w:r>
        <w:t>Equation 3</w:t>
      </w:r>
      <w:r>
        <w:fldChar w:fldCharType="end"/>
      </w:r>
      <w:r>
        <w:t xml:space="preserve"> and</w:t>
      </w:r>
      <w:r w:rsidR="00600DF9">
        <w:t xml:space="preserve"> </w:t>
      </w:r>
      <w:r w:rsidR="00600DF9">
        <w:fldChar w:fldCharType="begin"/>
      </w:r>
      <w:r w:rsidR="00600DF9">
        <w:instrText xml:space="preserve"> REF _Ref495575699 \r \h </w:instrText>
      </w:r>
      <w:r w:rsidR="00600DF9">
        <w:fldChar w:fldCharType="separate"/>
      </w:r>
      <w:r w:rsidR="00600DF9">
        <w:t>Equation 4</w:t>
      </w:r>
      <w:r w:rsidR="00600DF9">
        <w:fldChar w:fldCharType="end"/>
      </w:r>
      <w:r>
        <w:t xml:space="preserve">) </w:t>
      </w:r>
      <w:r>
        <w:rPr>
          <w:rFonts w:cs="Arial"/>
        </w:rPr>
        <w:t xml:space="preserve">is not mathematically possible </w:t>
      </w:r>
      <w:r>
        <w:t>f</w:t>
      </w:r>
      <w:r w:rsidR="0048001B">
        <w:t>or l</w:t>
      </w:r>
      <w:r w:rsidR="005B5D73">
        <w:t xml:space="preserve">atitudes greater than 65.6° </w:t>
      </w:r>
      <w:r>
        <w:t xml:space="preserve"> during certain periods of the year, whereby the following portion of the calculation must be replace with the value of 1 or -1. So </w:t>
      </w:r>
      <w:r w:rsidR="005B5D73">
        <w:t>the</w:t>
      </w:r>
      <w:r w:rsidR="00964E07">
        <w:t xml:space="preserve"> following part of the H</w:t>
      </w:r>
      <w:r w:rsidR="00964E07">
        <w:rPr>
          <w:rFonts w:ascii="d" w:hAnsi="d" w:cs="d"/>
          <w:vertAlign w:val="subscript"/>
        </w:rPr>
        <w:t>daylight</w:t>
      </w:r>
      <w:r w:rsidR="00964E07">
        <w:rPr>
          <w:rFonts w:ascii="d" w:hAnsi="d" w:cs="d"/>
        </w:rPr>
        <w:t xml:space="preserve"> </w:t>
      </w:r>
      <w:r w:rsidR="00964E07">
        <w:t xml:space="preserve">equations (see </w:t>
      </w:r>
      <w:r w:rsidR="00964E07">
        <w:fldChar w:fldCharType="begin"/>
      </w:r>
      <w:r w:rsidR="00964E07">
        <w:instrText xml:space="preserve"> REF _Ref464050836 \r \h </w:instrText>
      </w:r>
      <w:r w:rsidR="00964E07">
        <w:fldChar w:fldCharType="separate"/>
      </w:r>
      <w:r w:rsidR="00964E07">
        <w:t>Equation 3</w:t>
      </w:r>
      <w:r w:rsidR="00964E07">
        <w:fldChar w:fldCharType="end"/>
      </w:r>
      <w:r w:rsidR="00964E07">
        <w:t xml:space="preserve"> and </w:t>
      </w:r>
      <w:r w:rsidR="00964E07">
        <w:fldChar w:fldCharType="begin"/>
      </w:r>
      <w:r w:rsidR="00964E07">
        <w:instrText xml:space="preserve"> REF _Ref464050865 \r \h </w:instrText>
      </w:r>
      <w:r w:rsidR="00964E07">
        <w:fldChar w:fldCharType="separate"/>
      </w:r>
      <w:r w:rsidR="00964E07">
        <w:t>Equation 4</w:t>
      </w:r>
      <w:r w:rsidR="00964E07">
        <w:fldChar w:fldCharType="end"/>
      </w:r>
      <w:r w:rsidR="00964E07">
        <w:t>)</w:t>
      </w:r>
    </w:p>
    <w:p w14:paraId="49307D7F" w14:textId="52638D96" w:rsidR="0048001B" w:rsidRDefault="00E0031F" w:rsidP="00504AE8">
      <w:pPr>
        <w:pStyle w:val="BodyText"/>
        <w:jc w:val="center"/>
        <w:rPr>
          <w:rFonts w:cs="Arial"/>
        </w:rPr>
      </w:pPr>
      <m:oMathPara>
        <m:oMath>
          <m:d>
            <m:dPr>
              <m:begChr m:val="["/>
              <m:endChr m:val="]"/>
              <m:ctrlPr>
                <w:rPr>
                  <w:rFonts w:ascii="Cambria Math" w:hAnsi="Cambria Math" w:cs="Arial"/>
                  <w:i/>
                </w:rPr>
              </m:ctrlPr>
            </m:dPr>
            <m:e>
              <m:f>
                <m:fPr>
                  <m:ctrlPr>
                    <w:rPr>
                      <w:rFonts w:ascii="Cambria Math" w:hAnsi="Cambria Math" w:cs="Arial"/>
                      <w:i/>
                    </w:rPr>
                  </m:ctrlPr>
                </m:fPr>
                <m:num>
                  <m:r>
                    <w:rPr>
                      <w:rFonts w:ascii="Cambria Math" w:hAnsi="Cambria Math" w:cs="Arial"/>
                    </w:rPr>
                    <m:t>-0.0151-sinL×sinD</m:t>
                  </m:r>
                </m:num>
                <m:den>
                  <m:r>
                    <w:rPr>
                      <w:rFonts w:ascii="Cambria Math" w:hAnsi="Cambria Math" w:cs="Arial"/>
                    </w:rPr>
                    <m:t>cosL×cosD</m:t>
                  </m:r>
                </m:den>
              </m:f>
            </m:e>
          </m:d>
        </m:oMath>
      </m:oMathPara>
    </w:p>
    <w:p w14:paraId="644B4B46" w14:textId="1DF6B670" w:rsidR="0048001B" w:rsidRDefault="0048001B" w:rsidP="0048001B">
      <w:pPr>
        <w:pStyle w:val="BodyText"/>
      </w:pPr>
      <w:r>
        <w:t>will be less than -1 for a portion of the year and greater than +1 for a different portion of the year.  During these portions of the year for H</w:t>
      </w:r>
      <w:r>
        <w:rPr>
          <w:vertAlign w:val="subscript"/>
        </w:rPr>
        <w:t xml:space="preserve">daylight </w:t>
      </w:r>
      <w:r>
        <w:t xml:space="preserve"> </w:t>
      </w:r>
      <w:r w:rsidR="001E7CF6">
        <w:t>becomes as follows</w:t>
      </w:r>
      <w:r>
        <w:t>:</w:t>
      </w:r>
    </w:p>
    <w:p w14:paraId="3793A9FA" w14:textId="5AC6913E" w:rsidR="0048001B" w:rsidRDefault="00504AE8" w:rsidP="00FA2D58">
      <w:pPr>
        <w:pStyle w:val="BodyText"/>
        <w:ind w:left="567"/>
        <w:rPr>
          <w:rFonts w:cs="Arial"/>
        </w:rPr>
      </w:pPr>
      <w:r>
        <w:t xml:space="preserve">If </w:t>
      </w:r>
      <m:oMath>
        <m:d>
          <m:dPr>
            <m:begChr m:val="["/>
            <m:endChr m:val="]"/>
            <m:ctrlPr>
              <w:rPr>
                <w:rFonts w:ascii="Cambria Math" w:hAnsi="Cambria Math" w:cs="Arial"/>
                <w:i/>
              </w:rPr>
            </m:ctrlPr>
          </m:dPr>
          <m:e>
            <m:f>
              <m:fPr>
                <m:ctrlPr>
                  <w:rPr>
                    <w:rFonts w:ascii="Cambria Math" w:hAnsi="Cambria Math" w:cs="Arial"/>
                    <w:i/>
                  </w:rPr>
                </m:ctrlPr>
              </m:fPr>
              <m:num>
                <m:r>
                  <w:rPr>
                    <w:rFonts w:ascii="Cambria Math" w:hAnsi="Cambria Math" w:cs="Arial"/>
                  </w:rPr>
                  <m:t>-0.0151-sinL×sinD</m:t>
                </m:r>
              </m:num>
              <m:den>
                <m:r>
                  <w:rPr>
                    <w:rFonts w:ascii="Cambria Math" w:hAnsi="Cambria Math" w:cs="Arial"/>
                  </w:rPr>
                  <m:t>cosL×cosD</m:t>
                </m:r>
              </m:den>
            </m:f>
          </m:e>
        </m:d>
        <m:r>
          <w:rPr>
            <w:rFonts w:ascii="Cambria Math" w:hAnsi="Cambria Math" w:cs="Arial"/>
          </w:rPr>
          <m:t>&lt;-1</m:t>
        </m:r>
      </m:oMath>
      <w:r>
        <w:rPr>
          <w:rFonts w:eastAsiaTheme="minorEastAsia"/>
        </w:rPr>
        <w:t xml:space="preserve"> then </w:t>
      </w:r>
      <w:r>
        <w:t xml:space="preserve">H </w:t>
      </w:r>
      <w:r>
        <w:rPr>
          <w:vertAlign w:val="subscript"/>
        </w:rPr>
        <w:t>daylight</w:t>
      </w:r>
      <w:r w:rsidRPr="00504AE8">
        <w:t xml:space="preserve"> = </w:t>
      </w:r>
      <w:r>
        <w:rPr>
          <w:rFonts w:cs="Arial"/>
        </w:rPr>
        <w:t>24 (the sun does not set).</w:t>
      </w:r>
    </w:p>
    <w:p w14:paraId="36ECA4BA" w14:textId="39F27F2D" w:rsidR="0048001B" w:rsidRDefault="0048001B" w:rsidP="0048001B">
      <w:pPr>
        <w:pStyle w:val="BodyText"/>
      </w:pPr>
      <w:r>
        <w:t>The number of hours between sunset and sunrise, H</w:t>
      </w:r>
      <w:r>
        <w:rPr>
          <w:vertAlign w:val="subscript"/>
        </w:rPr>
        <w:t>darkness</w:t>
      </w:r>
      <w:r w:rsidR="00504AE8">
        <w:t>, can be readily calculated.</w:t>
      </w:r>
    </w:p>
    <w:p w14:paraId="2F78434C" w14:textId="22AC6621" w:rsidR="0048001B" w:rsidRDefault="00504AE8" w:rsidP="00FA2D58">
      <w:pPr>
        <w:pStyle w:val="BodyText"/>
        <w:ind w:left="567"/>
        <w:rPr>
          <w:rFonts w:cs="Arial"/>
        </w:rPr>
      </w:pPr>
      <w:r>
        <w:t xml:space="preserve">If </w:t>
      </w:r>
      <m:oMath>
        <m:d>
          <m:dPr>
            <m:begChr m:val="["/>
            <m:endChr m:val="]"/>
            <m:ctrlPr>
              <w:rPr>
                <w:rFonts w:ascii="Cambria Math" w:hAnsi="Cambria Math" w:cs="Arial"/>
                <w:i/>
              </w:rPr>
            </m:ctrlPr>
          </m:dPr>
          <m:e>
            <m:f>
              <m:fPr>
                <m:ctrlPr>
                  <w:rPr>
                    <w:rFonts w:ascii="Cambria Math" w:hAnsi="Cambria Math" w:cs="Arial"/>
                    <w:i/>
                  </w:rPr>
                </m:ctrlPr>
              </m:fPr>
              <m:num>
                <m:r>
                  <w:rPr>
                    <w:rFonts w:ascii="Cambria Math" w:hAnsi="Cambria Math" w:cs="Arial"/>
                  </w:rPr>
                  <m:t>-0.0151-sinL×sinD</m:t>
                </m:r>
              </m:num>
              <m:den>
                <m:r>
                  <w:rPr>
                    <w:rFonts w:ascii="Cambria Math" w:hAnsi="Cambria Math" w:cs="Arial"/>
                  </w:rPr>
                  <m:t>cosL×cosD</m:t>
                </m:r>
              </m:den>
            </m:f>
          </m:e>
        </m:d>
        <m:r>
          <w:rPr>
            <w:rFonts w:ascii="Cambria Math" w:hAnsi="Cambria Math" w:cs="Arial"/>
          </w:rPr>
          <m:t>&gt;-1</m:t>
        </m:r>
      </m:oMath>
      <w:r>
        <w:rPr>
          <w:rFonts w:eastAsiaTheme="minorEastAsia"/>
        </w:rPr>
        <w:t xml:space="preserve"> then </w:t>
      </w:r>
      <w:r>
        <w:t xml:space="preserve">H </w:t>
      </w:r>
      <w:r>
        <w:rPr>
          <w:vertAlign w:val="subscript"/>
        </w:rPr>
        <w:t>daylight</w:t>
      </w:r>
      <w:r w:rsidRPr="00504AE8">
        <w:t xml:space="preserve"> = </w:t>
      </w:r>
      <w:r>
        <w:rPr>
          <w:rFonts w:cs="Arial"/>
        </w:rPr>
        <w:t>0 (the sun does not rise).</w:t>
      </w:r>
    </w:p>
    <w:p w14:paraId="33BA7847" w14:textId="7CB0FA4A" w:rsidR="0048001B" w:rsidRDefault="0048001B" w:rsidP="0048001B">
      <w:pPr>
        <w:pStyle w:val="BodyText"/>
        <w:rPr>
          <w:rStyle w:val="CommentReference"/>
        </w:rPr>
      </w:pPr>
      <w:r>
        <w:t>using H</w:t>
      </w:r>
      <w:r w:rsidR="00FA2D58" w:rsidRPr="00415313">
        <w:rPr>
          <w:rStyle w:val="CommentReference"/>
          <w:vertAlign w:val="subscript"/>
        </w:rPr>
        <w:t>daylight</w:t>
      </w:r>
      <w:r w:rsidR="00FA2D58">
        <w:rPr>
          <w:rStyle w:val="CommentReference"/>
        </w:rPr>
        <w:t>:</w:t>
      </w:r>
    </w:p>
    <w:p w14:paraId="13CAD47B" w14:textId="1C5FC42B" w:rsidR="00FA2D58" w:rsidRPr="00424EDE" w:rsidRDefault="00E0031F" w:rsidP="00FA2D58">
      <w:pPr>
        <w:pStyle w:val="BodyText"/>
        <w:ind w:left="567"/>
        <w:rPr>
          <w:rStyle w:val="CommentReference"/>
          <w:rFonts w:eastAsiaTheme="minorEastAsia" w:cs="Arial"/>
        </w:rPr>
      </w:pPr>
      <m:oMathPara>
        <m:oMathParaPr>
          <m:jc m:val="center"/>
        </m:oMathParaPr>
        <m:oMath>
          <m:sSub>
            <m:sSubPr>
              <m:ctrlPr>
                <w:rPr>
                  <w:rStyle w:val="CommentReference"/>
                  <w:rFonts w:ascii="Cambria Math" w:hAnsi="Cambria Math" w:cs="Arial"/>
                  <w:i/>
                </w:rPr>
              </m:ctrlPr>
            </m:sSubPr>
            <m:e>
              <m:r>
                <w:rPr>
                  <w:rStyle w:val="CommentReference"/>
                  <w:rFonts w:ascii="Cambria Math" w:hAnsi="Cambria Math" w:cs="Arial"/>
                </w:rPr>
                <m:t>H</m:t>
              </m:r>
            </m:e>
            <m:sub>
              <m:r>
                <w:rPr>
                  <w:rStyle w:val="CommentReference"/>
                  <w:rFonts w:ascii="Cambria Math" w:hAnsi="Cambria Math" w:cs="Arial"/>
                </w:rPr>
                <m:t>darkness</m:t>
              </m:r>
            </m:sub>
          </m:sSub>
          <m:r>
            <w:rPr>
              <w:rStyle w:val="CommentReference"/>
              <w:rFonts w:ascii="Cambria Math" w:hAnsi="Cambria Math" w:cs="Arial"/>
            </w:rPr>
            <m:t>=24-</m:t>
          </m:r>
          <m:sSub>
            <m:sSubPr>
              <m:ctrlPr>
                <w:rPr>
                  <w:rStyle w:val="CommentReference"/>
                  <w:rFonts w:ascii="Cambria Math" w:hAnsi="Cambria Math" w:cs="Arial"/>
                  <w:i/>
                </w:rPr>
              </m:ctrlPr>
            </m:sSubPr>
            <m:e>
              <m:r>
                <w:rPr>
                  <w:rStyle w:val="CommentReference"/>
                  <w:rFonts w:ascii="Cambria Math" w:hAnsi="Cambria Math" w:cs="Arial"/>
                </w:rPr>
                <m:t>H</m:t>
              </m:r>
            </m:e>
            <m:sub>
              <m:r>
                <w:rPr>
                  <w:rStyle w:val="CommentReference"/>
                  <w:rFonts w:ascii="Cambria Math" w:hAnsi="Cambria Math" w:cs="Arial"/>
                </w:rPr>
                <m:t>daylight</m:t>
              </m:r>
            </m:sub>
          </m:sSub>
        </m:oMath>
      </m:oMathPara>
    </w:p>
    <w:p w14:paraId="55EF4302" w14:textId="6CAAD056" w:rsidR="00424EDE" w:rsidRDefault="00424EDE" w:rsidP="00424EDE">
      <w:pPr>
        <w:pStyle w:val="equation"/>
        <w:rPr>
          <w:rStyle w:val="CommentReference"/>
          <w:sz w:val="22"/>
          <w:szCs w:val="24"/>
        </w:rPr>
      </w:pPr>
      <w:bookmarkStart w:id="80" w:name="_Ref495575680"/>
      <w:bookmarkStart w:id="81" w:name="_Ref495575699"/>
      <w:bookmarkStart w:id="82" w:name="_Toc495576144"/>
      <w:r w:rsidRPr="00424EDE">
        <w:rPr>
          <w:rStyle w:val="CommentReference"/>
          <w:sz w:val="22"/>
          <w:szCs w:val="24"/>
        </w:rPr>
        <w:t>Hours of darkness</w:t>
      </w:r>
      <w:bookmarkEnd w:id="80"/>
      <w:bookmarkEnd w:id="81"/>
      <w:bookmarkEnd w:id="82"/>
    </w:p>
    <w:p w14:paraId="70075D1D" w14:textId="34ED59C2" w:rsidR="0018789F" w:rsidRPr="00680A5F" w:rsidDel="006E260C" w:rsidRDefault="0018789F" w:rsidP="00FD0119">
      <w:pPr>
        <w:pStyle w:val="BodyText"/>
        <w:rPr>
          <w:del w:id="83" w:author="Peter Dobson" w:date="2017-03-16T13:42:00Z"/>
        </w:rPr>
      </w:pPr>
      <w:r w:rsidRPr="008B22FE">
        <w:t>The hours of operation usually correspond to the hours of darkness (H</w:t>
      </w:r>
      <w:r w:rsidRPr="00FD0119">
        <w:rPr>
          <w:vertAlign w:val="subscript"/>
        </w:rPr>
        <w:t>darkness</w:t>
      </w:r>
      <w:r w:rsidRPr="008B22FE">
        <w:t>), but extended operation hours occur due to National regulation for example. As such, a correction factors can be inserted easily.</w:t>
      </w:r>
    </w:p>
    <w:p w14:paraId="05368092" w14:textId="6E79CC09" w:rsidR="001E7CF6" w:rsidRDefault="001E7CF6" w:rsidP="008F2B8A">
      <w:pPr>
        <w:pStyle w:val="Heading3"/>
      </w:pPr>
      <w:bookmarkStart w:id="84" w:name="_Toc495576100"/>
      <w:r>
        <w:t>Modifiers to H</w:t>
      </w:r>
      <w:r w:rsidRPr="0018789F">
        <w:rPr>
          <w:szCs w:val="20"/>
          <w:vertAlign w:val="subscript"/>
          <w:lang w:eastAsia="de-DE"/>
        </w:rPr>
        <w:t>darkness</w:t>
      </w:r>
      <w:bookmarkEnd w:id="84"/>
    </w:p>
    <w:p w14:paraId="0FBE2FF5" w14:textId="48714FFA" w:rsidR="0048001B" w:rsidRDefault="0048001B" w:rsidP="0048001B">
      <w:pPr>
        <w:pStyle w:val="BodyText"/>
      </w:pPr>
      <w:r>
        <w:t xml:space="preserve">This is a theoretical figure </w:t>
      </w:r>
      <w:r w:rsidR="001E7CF6">
        <w:t>f</w:t>
      </w:r>
      <w:r w:rsidR="00123F15">
        <w:t>or</w:t>
      </w:r>
      <w:r w:rsidR="001E7CF6">
        <w:t xml:space="preserve"> when </w:t>
      </w:r>
      <w:r>
        <w:t xml:space="preserve">the </w:t>
      </w:r>
      <w:r w:rsidR="00E87FDD">
        <w:t xml:space="preserve">Marine </w:t>
      </w:r>
      <w:r>
        <w:t>Aids to Navigation switched on and off</w:t>
      </w:r>
      <w:r w:rsidR="001E7CF6">
        <w:t>.  However, in practice, this is achieved with</w:t>
      </w:r>
      <w:r>
        <w:t xml:space="preserve"> a photocell.  The real figure could exceed this value</w:t>
      </w:r>
      <w:r w:rsidR="00565D56">
        <w:t>, subject</w:t>
      </w:r>
      <w:r>
        <w:t xml:space="preserve"> to climatic conditions, local conditions, shading and photocell adjustment.  To </w:t>
      </w:r>
      <w:r w:rsidR="00565D56">
        <w:t xml:space="preserve">account for </w:t>
      </w:r>
      <w:r>
        <w:t xml:space="preserve">these variations, particularly at high latitudes, a safety factor may be </w:t>
      </w:r>
      <w:r w:rsidR="00565D56">
        <w:t xml:space="preserve">applied </w:t>
      </w:r>
      <w:r>
        <w:t>to the equation.</w:t>
      </w:r>
      <w:r w:rsidR="00E87FDD">
        <w:t xml:space="preserve"> </w:t>
      </w:r>
    </w:p>
    <w:p w14:paraId="2AF98525" w14:textId="24A0F638" w:rsidR="0048001B" w:rsidRDefault="00DA68E2" w:rsidP="0097326C">
      <w:pPr>
        <w:pStyle w:val="Heading1"/>
      </w:pPr>
      <w:bookmarkStart w:id="85" w:name="_Toc224993437"/>
      <w:bookmarkStart w:id="86" w:name="_Toc224993466"/>
      <w:bookmarkStart w:id="87" w:name="_Toc225672826"/>
      <w:bookmarkStart w:id="88" w:name="_Toc225673094"/>
      <w:bookmarkStart w:id="89" w:name="_Toc495576101"/>
      <w:r>
        <w:rPr>
          <w:caps w:val="0"/>
        </w:rPr>
        <w:lastRenderedPageBreak/>
        <w:t>ACTUAL LOADS</w:t>
      </w:r>
      <w:bookmarkEnd w:id="85"/>
      <w:bookmarkEnd w:id="86"/>
      <w:bookmarkEnd w:id="87"/>
      <w:bookmarkEnd w:id="88"/>
      <w:bookmarkEnd w:id="89"/>
    </w:p>
    <w:p w14:paraId="4E9933C2" w14:textId="77777777" w:rsidR="0097326C" w:rsidRPr="0097326C" w:rsidRDefault="0097326C" w:rsidP="0097326C">
      <w:pPr>
        <w:pStyle w:val="Heading1separatationline"/>
      </w:pPr>
    </w:p>
    <w:p w14:paraId="4175B2D5" w14:textId="77777777" w:rsidR="0048001B" w:rsidRDefault="0048001B" w:rsidP="001955EB">
      <w:pPr>
        <w:pStyle w:val="Heading2"/>
      </w:pPr>
      <w:bookmarkStart w:id="90" w:name="_Ref224990137"/>
      <w:bookmarkStart w:id="91" w:name="_Toc224993438"/>
      <w:bookmarkStart w:id="92" w:name="_Toc224993467"/>
      <w:bookmarkStart w:id="93" w:name="_Toc225672827"/>
      <w:bookmarkStart w:id="94" w:name="_Toc225673095"/>
      <w:bookmarkStart w:id="95" w:name="_Toc495576102"/>
      <w:r>
        <w:t>Incandescent Light Sources</w:t>
      </w:r>
      <w:bookmarkEnd w:id="90"/>
      <w:bookmarkEnd w:id="91"/>
      <w:bookmarkEnd w:id="92"/>
      <w:bookmarkEnd w:id="93"/>
      <w:bookmarkEnd w:id="94"/>
      <w:bookmarkEnd w:id="95"/>
    </w:p>
    <w:p w14:paraId="2F232D22" w14:textId="77777777" w:rsidR="0097326C" w:rsidRPr="0097326C" w:rsidRDefault="0097326C" w:rsidP="0097326C">
      <w:pPr>
        <w:pStyle w:val="Heading2separationline"/>
      </w:pPr>
    </w:p>
    <w:p w14:paraId="5B5A7FC7" w14:textId="16B3F167" w:rsidR="0048001B" w:rsidRDefault="0048001B" w:rsidP="0048001B">
      <w:pPr>
        <w:pStyle w:val="BodyText"/>
        <w:rPr>
          <w:rFonts w:cs="Arial"/>
        </w:rPr>
      </w:pPr>
      <w:r w:rsidRPr="0097326C">
        <w:rPr>
          <w:b/>
          <w:color w:val="407EC9"/>
        </w:rPr>
        <w:t>NOTE</w:t>
      </w:r>
      <w:r w:rsidRPr="00102F61">
        <w:t>: Under Light Sources,</w:t>
      </w:r>
      <w:r w:rsidR="0097326C">
        <w:t xml:space="preserve"> only lamps are discussed, LED</w:t>
      </w:r>
      <w:r w:rsidRPr="00102F61">
        <w:t xml:space="preserve"> are discussed in section </w:t>
      </w:r>
      <w:r w:rsidRPr="00102F61">
        <w:fldChar w:fldCharType="begin"/>
      </w:r>
      <w:r w:rsidRPr="00102F61">
        <w:instrText xml:space="preserve"> REF _Ref224997503 \r \h  \* MERGEFORMAT </w:instrText>
      </w:r>
      <w:r w:rsidRPr="00102F61">
        <w:fldChar w:fldCharType="separate"/>
      </w:r>
      <w:r w:rsidR="0097326C">
        <w:t>5.2</w:t>
      </w:r>
      <w:r w:rsidRPr="00102F61">
        <w:fldChar w:fldCharType="end"/>
      </w:r>
      <w:r w:rsidRPr="00102F61">
        <w:t>.</w:t>
      </w:r>
      <w:r>
        <w:t xml:space="preserve">  </w:t>
      </w:r>
      <w:r w:rsidRPr="00102F61">
        <w:t>The inclusion of other sources will need to be examined and if required calculation should be amended.</w:t>
      </w:r>
    </w:p>
    <w:p w14:paraId="39E4CC6F" w14:textId="6C86E365" w:rsidR="0048001B" w:rsidRDefault="0048001B" w:rsidP="0048001B">
      <w:pPr>
        <w:pStyle w:val="BodyText"/>
      </w:pPr>
      <w:r>
        <w:t xml:space="preserve">The most common load to all aids to navigation is the light.  Lamps are classified by voltage and lamp current or power.  Lamps that receive regulated output voltage from a flasher or voltage regulator consume the rated or calculated current.  For example, a 12 volt, 100 watt incandescent lamp will consume 8.33 amperes at rated voltage.  This rating applies only to incandescent lamps operating fixed-on.  Flashed lamps, while saving power during eclipse, draw more than the rated current during flash because of the cold current surge of the filament as shown in </w:t>
      </w:r>
      <w:r w:rsidR="0097326C">
        <w:fldChar w:fldCharType="begin"/>
      </w:r>
      <w:r w:rsidR="0097326C">
        <w:instrText xml:space="preserve"> REF _Ref450646361 \r \h </w:instrText>
      </w:r>
      <w:r w:rsidR="0097326C">
        <w:fldChar w:fldCharType="separate"/>
      </w:r>
      <w:r w:rsidR="0097326C">
        <w:t>Figure 1</w:t>
      </w:r>
      <w:r w:rsidR="0097326C">
        <w:fldChar w:fldCharType="end"/>
      </w:r>
      <w:r>
        <w:t>.</w:t>
      </w:r>
    </w:p>
    <w:p w14:paraId="69DE6481" w14:textId="77777777" w:rsidR="0048001B" w:rsidRDefault="0048001B" w:rsidP="0097326C">
      <w:pPr>
        <w:pStyle w:val="Figurecaption"/>
        <w:jc w:val="center"/>
      </w:pPr>
      <w:bookmarkStart w:id="96" w:name="_Toc225672420"/>
      <w:bookmarkStart w:id="97" w:name="_Ref450646361"/>
      <w:bookmarkStart w:id="98" w:name="_Ref450659461"/>
      <w:r>
        <w:t>Typical power of a flashed lamp</w:t>
      </w:r>
      <w:bookmarkEnd w:id="96"/>
      <w:bookmarkEnd w:id="97"/>
      <w:bookmarkEnd w:id="98"/>
    </w:p>
    <w:p w14:paraId="13C28FF8" w14:textId="4A60091E" w:rsidR="0048001B" w:rsidRDefault="0048001B" w:rsidP="0048001B">
      <w:pPr>
        <w:pStyle w:val="BodyText"/>
      </w:pPr>
      <w:r>
        <w:rPr>
          <w:noProof/>
          <w:lang w:eastAsia="en-GB"/>
        </w:rPr>
        <w:drawing>
          <wp:anchor distT="0" distB="0" distL="114300" distR="114300" simplePos="0" relativeHeight="251684864" behindDoc="0" locked="1" layoutInCell="1" allowOverlap="1" wp14:anchorId="1EDBFD65" wp14:editId="7894DAD0">
            <wp:simplePos x="0" y="0"/>
            <wp:positionH relativeFrom="column">
              <wp:posOffset>1443355</wp:posOffset>
            </wp:positionH>
            <wp:positionV relativeFrom="paragraph">
              <wp:posOffset>-180340</wp:posOffset>
            </wp:positionV>
            <wp:extent cx="2760345" cy="2216150"/>
            <wp:effectExtent l="0" t="0" r="8255" b="0"/>
            <wp:wrapTopAndBottom/>
            <wp:docPr id="60" name="Picture 60" descr="Fig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descr="Figure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760345" cy="2216150"/>
                    </a:xfrm>
                    <a:prstGeom prst="rect">
                      <a:avLst/>
                    </a:prstGeom>
                    <a:noFill/>
                  </pic:spPr>
                </pic:pic>
              </a:graphicData>
            </a:graphic>
            <wp14:sizeRelH relativeFrom="page">
              <wp14:pctWidth>0</wp14:pctWidth>
            </wp14:sizeRelH>
            <wp14:sizeRelV relativeFrom="page">
              <wp14:pctHeight>0</wp14:pctHeight>
            </wp14:sizeRelV>
          </wp:anchor>
        </w:drawing>
      </w:r>
      <w:r>
        <w:t>The area under the curve represents energy (E).  The energy consumed during one flash (E</w:t>
      </w:r>
      <w:r>
        <w:rPr>
          <w:vertAlign w:val="subscript"/>
        </w:rPr>
        <w:t>1</w:t>
      </w:r>
      <w:r>
        <w:t>) can be divided into 2 parts:</w:t>
      </w:r>
    </w:p>
    <w:p w14:paraId="745D975F" w14:textId="37546C2A" w:rsidR="003A4D66" w:rsidRDefault="00E0031F" w:rsidP="0048001B">
      <w:pPr>
        <w:pStyle w:val="BodyText"/>
        <w:rPr>
          <w:rFonts w:cs="Arial"/>
        </w:rPr>
      </w:pPr>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1</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surge</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ss</m:t>
              </m:r>
            </m:sub>
          </m:sSub>
        </m:oMath>
      </m:oMathPara>
    </w:p>
    <w:p w14:paraId="31C936BF" w14:textId="77777777" w:rsidR="0018789F" w:rsidRPr="00424EDE" w:rsidRDefault="0018789F" w:rsidP="0018789F">
      <w:pPr>
        <w:pStyle w:val="equation"/>
        <w:rPr>
          <w:ins w:id="99" w:author="Peter Dobson" w:date="2017-03-16T13:50:00Z"/>
          <w:rStyle w:val="CommentReference"/>
          <w:sz w:val="22"/>
          <w:szCs w:val="24"/>
        </w:rPr>
      </w:pPr>
      <w:bookmarkStart w:id="100" w:name="_Ref464117152"/>
      <w:bookmarkStart w:id="101" w:name="_Toc495576145"/>
      <w:ins w:id="102" w:author="Peter Dobson" w:date="2017-03-16T13:50:00Z">
        <w:r>
          <w:rPr>
            <w:rStyle w:val="CommentReference"/>
            <w:sz w:val="22"/>
            <w:szCs w:val="24"/>
          </w:rPr>
          <w:t>Total energy for one flash</w:t>
        </w:r>
        <w:bookmarkEnd w:id="100"/>
        <w:bookmarkEnd w:id="101"/>
      </w:ins>
    </w:p>
    <w:p w14:paraId="2A19CE2C" w14:textId="7C370D17" w:rsidR="0048001B" w:rsidRDefault="0048001B" w:rsidP="0048001B">
      <w:pPr>
        <w:pStyle w:val="BodyText"/>
        <w:rPr>
          <w:rFonts w:cs="Arial"/>
        </w:rPr>
      </w:pPr>
      <w:r>
        <w:t>Where:</w:t>
      </w:r>
    </w:p>
    <w:p w14:paraId="3B0746DA" w14:textId="77777777" w:rsidR="0048001B" w:rsidRDefault="0048001B" w:rsidP="0048001B">
      <w:pPr>
        <w:pStyle w:val="BodyText"/>
        <w:ind w:left="720"/>
        <w:rPr>
          <w:rFonts w:cs="Arial"/>
        </w:rPr>
      </w:pPr>
      <w:r>
        <w:t>E</w:t>
      </w:r>
      <w:r>
        <w:rPr>
          <w:vertAlign w:val="subscript"/>
        </w:rPr>
        <w:t>1</w:t>
      </w:r>
      <w:r>
        <w:t xml:space="preserve"> is energy consumed during one flash.</w:t>
      </w:r>
    </w:p>
    <w:p w14:paraId="2135DD02" w14:textId="6ADC09B6" w:rsidR="0048001B" w:rsidRDefault="0048001B" w:rsidP="0048001B">
      <w:pPr>
        <w:pStyle w:val="BodyText"/>
        <w:ind w:left="720"/>
        <w:rPr>
          <w:rFonts w:cs="Arial"/>
        </w:rPr>
      </w:pPr>
      <w:r>
        <w:t>E</w:t>
      </w:r>
      <w:r>
        <w:rPr>
          <w:vertAlign w:val="subscript"/>
        </w:rPr>
        <w:t>surge</w:t>
      </w:r>
      <w:r>
        <w:t xml:space="preserve"> is the portion of the consumed energy associated with the surge.  This is represented by the upper area of the curve </w:t>
      </w:r>
      <w:r w:rsidR="005044BB">
        <w:t xml:space="preserve">is </w:t>
      </w:r>
      <w:r>
        <w:t>in</w:t>
      </w:r>
      <w:r w:rsidR="003A4D66">
        <w:t xml:space="preserve"> </w:t>
      </w:r>
      <w:r w:rsidR="003A4D66">
        <w:fldChar w:fldCharType="begin"/>
      </w:r>
      <w:r w:rsidR="003A4D66">
        <w:instrText xml:space="preserve"> REF _Ref450646574 \r \h </w:instrText>
      </w:r>
      <w:r w:rsidR="003A4D66">
        <w:fldChar w:fldCharType="separate"/>
      </w:r>
      <w:r w:rsidR="00600DF9">
        <w:t>Figure 2</w:t>
      </w:r>
      <w:r w:rsidR="003A4D66">
        <w:fldChar w:fldCharType="end"/>
      </w:r>
      <w:r>
        <w:t>.</w:t>
      </w:r>
    </w:p>
    <w:p w14:paraId="2A6C57F7" w14:textId="3632220A" w:rsidR="0048001B" w:rsidRDefault="0048001B" w:rsidP="0048001B">
      <w:pPr>
        <w:pStyle w:val="BodyText"/>
        <w:ind w:left="720"/>
        <w:rPr>
          <w:rFonts w:cs="Arial"/>
        </w:rPr>
      </w:pPr>
      <w:r>
        <w:t>E</w:t>
      </w:r>
      <w:r>
        <w:rPr>
          <w:vertAlign w:val="subscript"/>
        </w:rPr>
        <w:t>ss</w:t>
      </w:r>
      <w:r>
        <w:t xml:space="preserve"> is the energy associated with </w:t>
      </w:r>
      <w:r>
        <w:rPr>
          <w:i/>
          <w:iCs/>
        </w:rPr>
        <w:t>steady state</w:t>
      </w:r>
      <w:r>
        <w:t xml:space="preserve"> power.  This is represented by </w:t>
      </w:r>
      <w:r w:rsidR="003A4D66">
        <w:t xml:space="preserve">the rectangular area in </w:t>
      </w:r>
      <w:r w:rsidR="003A4D66">
        <w:fldChar w:fldCharType="begin"/>
      </w:r>
      <w:r w:rsidR="003A4D66">
        <w:instrText xml:space="preserve"> REF _Ref450646574 \r \h </w:instrText>
      </w:r>
      <w:r w:rsidR="003A4D66">
        <w:fldChar w:fldCharType="separate"/>
      </w:r>
      <w:r w:rsidR="003A4D66">
        <w:t>Figure 1</w:t>
      </w:r>
      <w:r w:rsidR="003A4D66">
        <w:fldChar w:fldCharType="end"/>
      </w:r>
      <w:r>
        <w:t>.</w:t>
      </w:r>
    </w:p>
    <w:p w14:paraId="41B4276C" w14:textId="06611605" w:rsidR="0032426B" w:rsidRDefault="0048001B" w:rsidP="0032426B">
      <w:pPr>
        <w:pStyle w:val="BodyText"/>
      </w:pPr>
      <w:r>
        <w:t>Consider E</w:t>
      </w:r>
      <w:r>
        <w:rPr>
          <w:vertAlign w:val="subscript"/>
        </w:rPr>
        <w:t>surge :</w:t>
      </w:r>
      <w:r w:rsidR="00600DF9">
        <w:rPr>
          <w:vertAlign w:val="subscript"/>
        </w:rPr>
        <w:t xml:space="preserve"> </w:t>
      </w:r>
      <w:r>
        <w:t>for any given lamp</w:t>
      </w:r>
      <w:r w:rsidR="003A4D66">
        <w:t>;</w:t>
      </w:r>
      <w:r>
        <w:t xml:space="preserve"> E</w:t>
      </w:r>
      <w:r>
        <w:rPr>
          <w:vertAlign w:val="subscript"/>
        </w:rPr>
        <w:t>surge</w:t>
      </w:r>
      <w:r>
        <w:t xml:space="preserve"> can be considered a constant.  A plot of the surge factor for common aids to navigation incandescent lamps in shown in</w:t>
      </w:r>
      <w:r w:rsidR="00DA68E2">
        <w:t xml:space="preserve"> </w:t>
      </w:r>
      <w:r w:rsidR="00DA68E2">
        <w:fldChar w:fldCharType="begin"/>
      </w:r>
      <w:r w:rsidR="00DA68E2">
        <w:instrText xml:space="preserve"> REF _Ref450682479 \r \h </w:instrText>
      </w:r>
      <w:r w:rsidR="00DA68E2">
        <w:fldChar w:fldCharType="separate"/>
      </w:r>
      <w:r w:rsidR="00600DF9">
        <w:t>Figure 2</w:t>
      </w:r>
      <w:r w:rsidR="00DA68E2">
        <w:fldChar w:fldCharType="end"/>
      </w:r>
      <w:r>
        <w:t>.</w:t>
      </w:r>
    </w:p>
    <w:p w14:paraId="14E0E72A" w14:textId="37593E90" w:rsidR="0048001B" w:rsidRDefault="0048001B" w:rsidP="0032426B">
      <w:pPr>
        <w:pStyle w:val="BodyText"/>
        <w:jc w:val="center"/>
        <w:rPr>
          <w:rFonts w:cs="Arial"/>
        </w:rPr>
      </w:pPr>
      <w:r>
        <w:rPr>
          <w:noProof/>
          <w:lang w:eastAsia="en-GB"/>
        </w:rPr>
        <w:lastRenderedPageBreak/>
        <w:drawing>
          <wp:inline distT="0" distB="0" distL="0" distR="0" wp14:anchorId="546378B5" wp14:editId="244723C0">
            <wp:extent cx="3684905" cy="2490470"/>
            <wp:effectExtent l="0" t="0" r="0" b="0"/>
            <wp:docPr id="59" name="Picture 59" descr="Figur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descr="Figure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684905" cy="2490470"/>
                    </a:xfrm>
                    <a:prstGeom prst="rect">
                      <a:avLst/>
                    </a:prstGeom>
                    <a:noFill/>
                  </pic:spPr>
                </pic:pic>
              </a:graphicData>
            </a:graphic>
          </wp:inline>
        </w:drawing>
      </w:r>
    </w:p>
    <w:p w14:paraId="13110190" w14:textId="77777777" w:rsidR="0048001B" w:rsidRDefault="0048001B" w:rsidP="003A4D66">
      <w:pPr>
        <w:pStyle w:val="Figurecaption"/>
        <w:jc w:val="center"/>
      </w:pPr>
      <w:bookmarkStart w:id="103" w:name="_Toc225672421"/>
      <w:bookmarkStart w:id="104" w:name="_Ref450646574"/>
      <w:bookmarkStart w:id="105" w:name="_Ref450682479"/>
      <w:r>
        <w:t>Surge Factor E</w:t>
      </w:r>
      <w:r w:rsidRPr="001A4B75">
        <w:rPr>
          <w:vertAlign w:val="subscript"/>
        </w:rPr>
        <w:t>surge</w:t>
      </w:r>
      <w:bookmarkEnd w:id="103"/>
      <w:bookmarkEnd w:id="104"/>
      <w:bookmarkEnd w:id="105"/>
    </w:p>
    <w:p w14:paraId="0E75B9D9" w14:textId="77777777" w:rsidR="0048001B" w:rsidRDefault="0048001B" w:rsidP="009B31E2">
      <w:pPr>
        <w:pStyle w:val="BodyText"/>
        <w:rPr>
          <w:rFonts w:cs="Arial"/>
        </w:rPr>
      </w:pPr>
      <w:r>
        <w:t>E</w:t>
      </w:r>
      <w:r>
        <w:rPr>
          <w:vertAlign w:val="subscript"/>
        </w:rPr>
        <w:t>surge</w:t>
      </w:r>
      <w:r>
        <w:t xml:space="preserve"> can be approximated by the following equation:</w:t>
      </w:r>
    </w:p>
    <w:p w14:paraId="4A1F498E" w14:textId="2E3160F4" w:rsidR="00415313" w:rsidRDefault="00E0031F" w:rsidP="009B31E2">
      <w:pPr>
        <w:pStyle w:val="BodyText"/>
        <w:ind w:left="720"/>
        <w:jc w:val="center"/>
      </w:pPr>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surge</m:t>
              </m:r>
            </m:sub>
          </m:sSub>
          <m:r>
            <w:rPr>
              <w:rFonts w:ascii="Cambria Math" w:hAnsi="Cambria Math" w:cs="Arial"/>
            </w:rPr>
            <m:t>=0.1019×</m:t>
          </m:r>
          <m:sSup>
            <m:sSupPr>
              <m:ctrlPr>
                <w:rPr>
                  <w:rFonts w:ascii="Cambria Math" w:hAnsi="Cambria Math" w:cs="Arial"/>
                  <w:i/>
                </w:rPr>
              </m:ctrlPr>
            </m:sSupPr>
            <m:e>
              <m:r>
                <w:rPr>
                  <w:rFonts w:ascii="Cambria Math" w:hAnsi="Cambria Math" w:cs="Arial"/>
                </w:rPr>
                <m:t>I</m:t>
              </m:r>
            </m:e>
            <m:sup>
              <m:r>
                <w:rPr>
                  <w:rFonts w:ascii="Cambria Math" w:hAnsi="Cambria Math" w:cs="Arial"/>
                </w:rPr>
                <m:t>2</m:t>
              </m:r>
            </m:sup>
          </m:sSup>
          <m:r>
            <w:rPr>
              <w:rFonts w:ascii="Cambria Math" w:hAnsi="Cambria Math" w:cs="Arial"/>
            </w:rPr>
            <m:t>+1.24×I-0.3341</m:t>
          </m:r>
        </m:oMath>
      </m:oMathPara>
    </w:p>
    <w:p w14:paraId="018DFD85" w14:textId="66609097" w:rsidR="00A41C68" w:rsidRDefault="00A41C68" w:rsidP="00A41C68">
      <w:pPr>
        <w:pStyle w:val="equation"/>
      </w:pPr>
      <w:bookmarkStart w:id="106" w:name="_Ref450741907"/>
      <w:bookmarkStart w:id="107" w:name="_Toc495576146"/>
      <w:r>
        <w:t>Approximation of E</w:t>
      </w:r>
      <w:r w:rsidRPr="00A41C68">
        <w:rPr>
          <w:vertAlign w:val="subscript"/>
        </w:rPr>
        <w:t>surge</w:t>
      </w:r>
      <w:bookmarkEnd w:id="106"/>
      <w:bookmarkEnd w:id="107"/>
    </w:p>
    <w:p w14:paraId="7ADC4CC0" w14:textId="77777777" w:rsidR="0048001B" w:rsidRDefault="0048001B" w:rsidP="0048001B">
      <w:pPr>
        <w:pStyle w:val="BodyText"/>
        <w:rPr>
          <w:rFonts w:cs="Arial"/>
        </w:rPr>
      </w:pPr>
      <w:r>
        <w:t>Where:</w:t>
      </w:r>
    </w:p>
    <w:p w14:paraId="70794C85" w14:textId="0162537B" w:rsidR="0048001B" w:rsidRDefault="00123F15" w:rsidP="0048001B">
      <w:pPr>
        <w:pStyle w:val="BodyText"/>
        <w:ind w:left="720"/>
        <w:rPr>
          <w:rFonts w:cs="Arial"/>
        </w:rPr>
      </w:pPr>
      <w:r>
        <w:t>I</w:t>
      </w:r>
      <w:r w:rsidR="00C6261F">
        <w:t xml:space="preserve"> </w:t>
      </w:r>
      <w:r w:rsidR="0048001B">
        <w:t xml:space="preserve">is the lamp current in </w:t>
      </w:r>
      <w:r w:rsidR="004F142D">
        <w:t>A</w:t>
      </w:r>
      <w:r w:rsidR="0048001B">
        <w:t>mps</w:t>
      </w:r>
    </w:p>
    <w:p w14:paraId="7879845F" w14:textId="64F4071B" w:rsidR="0048001B" w:rsidRDefault="0048001B" w:rsidP="0048001B">
      <w:pPr>
        <w:pStyle w:val="BodyText"/>
        <w:ind w:left="720"/>
        <w:rPr>
          <w:rFonts w:cs="Arial"/>
        </w:rPr>
      </w:pPr>
      <w:r>
        <w:t>E</w:t>
      </w:r>
      <w:r>
        <w:rPr>
          <w:vertAlign w:val="subscript"/>
        </w:rPr>
        <w:t>surge</w:t>
      </w:r>
      <w:r>
        <w:t xml:space="preserve"> is in watt-seconds</w:t>
      </w:r>
    </w:p>
    <w:p w14:paraId="68D82CAA" w14:textId="296D4380" w:rsidR="0048001B" w:rsidRDefault="0048001B" w:rsidP="0048001B">
      <w:pPr>
        <w:pStyle w:val="BodyText"/>
      </w:pPr>
      <w:r>
        <w:t>Now consider E</w:t>
      </w:r>
      <w:r>
        <w:rPr>
          <w:vertAlign w:val="subscript"/>
        </w:rPr>
        <w:t>ss</w:t>
      </w:r>
      <w:r>
        <w:t>:</w:t>
      </w:r>
    </w:p>
    <w:p w14:paraId="6E607DB3" w14:textId="5B791D03" w:rsidR="00A41C68" w:rsidRDefault="00E0031F" w:rsidP="0048001B">
      <w:pPr>
        <w:pStyle w:val="BodyText"/>
        <w:rPr>
          <w:rFonts w:cs="Arial"/>
        </w:rPr>
      </w:pPr>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ss</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ss</m:t>
              </m:r>
            </m:sub>
          </m:sSub>
          <m:r>
            <w:rPr>
              <w:rFonts w:ascii="Cambria Math" w:hAnsi="Cambria Math" w:cs="Arial"/>
            </w:rPr>
            <m:t>×</m:t>
          </m:r>
          <m:sSub>
            <m:sSubPr>
              <m:ctrlPr>
                <w:rPr>
                  <w:rFonts w:ascii="Cambria Math" w:hAnsi="Cambria Math" w:cs="Arial"/>
                  <w:i/>
                </w:rPr>
              </m:ctrlPr>
            </m:sSubPr>
            <m:e>
              <m:r>
                <w:rPr>
                  <w:rFonts w:ascii="Cambria Math" w:hAnsi="Cambria Math" w:cs="Arial"/>
                </w:rPr>
                <m:t>T</m:t>
              </m:r>
            </m:e>
            <m:sub>
              <m:r>
                <w:rPr>
                  <w:rFonts w:ascii="Cambria Math" w:hAnsi="Cambria Math" w:cs="Arial"/>
                </w:rPr>
                <m:t>flash</m:t>
              </m:r>
            </m:sub>
          </m:sSub>
        </m:oMath>
      </m:oMathPara>
    </w:p>
    <w:p w14:paraId="5DB41646" w14:textId="2A760366" w:rsidR="009B31E2" w:rsidRDefault="009B31E2" w:rsidP="009B31E2">
      <w:pPr>
        <w:pStyle w:val="equation"/>
      </w:pPr>
      <w:bookmarkStart w:id="108" w:name="_Ref495482607"/>
      <w:bookmarkStart w:id="109" w:name="_Ref495482618"/>
      <w:bookmarkStart w:id="110" w:name="_Toc495576147"/>
      <w:r>
        <w:t xml:space="preserve">Energy associated with </w:t>
      </w:r>
      <w:r>
        <w:rPr>
          <w:i w:val="0"/>
          <w:iCs/>
        </w:rPr>
        <w:t>steady state</w:t>
      </w:r>
      <w:r>
        <w:t xml:space="preserve"> power</w:t>
      </w:r>
      <w:bookmarkEnd w:id="108"/>
      <w:bookmarkEnd w:id="109"/>
      <w:bookmarkEnd w:id="110"/>
    </w:p>
    <w:p w14:paraId="48367536" w14:textId="77777777" w:rsidR="0048001B" w:rsidRDefault="0048001B" w:rsidP="0048001B">
      <w:pPr>
        <w:pStyle w:val="BodyText"/>
        <w:rPr>
          <w:rFonts w:cs="Arial"/>
        </w:rPr>
      </w:pPr>
      <w:r>
        <w:t>Where:</w:t>
      </w:r>
    </w:p>
    <w:p w14:paraId="6C3B7154" w14:textId="77777777" w:rsidR="0048001B" w:rsidRDefault="0048001B" w:rsidP="0048001B">
      <w:pPr>
        <w:pStyle w:val="BodyText"/>
        <w:ind w:left="720"/>
        <w:rPr>
          <w:rFonts w:cs="Arial"/>
        </w:rPr>
      </w:pPr>
      <w:r>
        <w:t>P</w:t>
      </w:r>
      <w:r>
        <w:rPr>
          <w:vertAlign w:val="subscript"/>
        </w:rPr>
        <w:t>ss</w:t>
      </w:r>
      <w:r>
        <w:t xml:space="preserve"> is the lamp's steady state power requirements (watts)</w:t>
      </w:r>
    </w:p>
    <w:p w14:paraId="3F77A61E" w14:textId="77777777" w:rsidR="0048001B" w:rsidRDefault="0048001B" w:rsidP="0048001B">
      <w:pPr>
        <w:pStyle w:val="BodyText"/>
        <w:ind w:left="720"/>
        <w:rPr>
          <w:rFonts w:cs="Arial"/>
        </w:rPr>
      </w:pPr>
      <w:r>
        <w:t>T</w:t>
      </w:r>
      <w:r>
        <w:rPr>
          <w:vertAlign w:val="subscript"/>
        </w:rPr>
        <w:t>flash</w:t>
      </w:r>
      <w:r>
        <w:t xml:space="preserve"> is the flash length (s)</w:t>
      </w:r>
    </w:p>
    <w:p w14:paraId="6C2C9773" w14:textId="77777777" w:rsidR="0048001B" w:rsidRDefault="0048001B" w:rsidP="0048001B">
      <w:pPr>
        <w:pStyle w:val="BodyText"/>
        <w:ind w:left="720"/>
        <w:rPr>
          <w:rFonts w:cs="Arial"/>
        </w:rPr>
      </w:pPr>
      <w:r>
        <w:t>E</w:t>
      </w:r>
      <w:r>
        <w:rPr>
          <w:vertAlign w:val="subscript"/>
        </w:rPr>
        <w:t>ss</w:t>
      </w:r>
      <w:r>
        <w:t xml:space="preserve"> is in watts-seconds</w:t>
      </w:r>
    </w:p>
    <w:p w14:paraId="05BB0CB8" w14:textId="62164F43" w:rsidR="0048001B" w:rsidRDefault="00817CC8" w:rsidP="0048001B">
      <w:pPr>
        <w:pStyle w:val="BodyText"/>
      </w:pPr>
      <w:r>
        <w:t>T</w:t>
      </w:r>
      <w:r w:rsidR="0048001B">
        <w:t>o find the energy consumed in a day (daily load) multiply by the number of flashes in one day:</w:t>
      </w:r>
    </w:p>
    <w:p w14:paraId="245C843A" w14:textId="7A7FF4E5" w:rsidR="006028E6" w:rsidRDefault="006028E6" w:rsidP="006028E6">
      <w:pPr>
        <w:pStyle w:val="BodyText"/>
        <w:jc w:val="center"/>
        <w:rPr>
          <w:rFonts w:cs="Arial"/>
        </w:rPr>
      </w:pPr>
    </w:p>
    <w:p w14:paraId="48E9BE48" w14:textId="7D7C89C6" w:rsidR="009B31E2" w:rsidRPr="00C6261F" w:rsidRDefault="00E0031F" w:rsidP="0048001B">
      <w:pPr>
        <w:pStyle w:val="BodyText"/>
        <w:rPr>
          <w:rFonts w:eastAsiaTheme="minorEastAsia"/>
        </w:rPr>
      </w:pPr>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1</m:t>
              </m:r>
            </m:sub>
          </m:sSub>
          <m:r>
            <w:rPr>
              <w:rFonts w:ascii="Cambria Math" w:hAnsi="Cambria Math" w:cs="Arial"/>
            </w:rPr>
            <m:t>×</m:t>
          </m:r>
          <m:f>
            <m:fPr>
              <m:ctrlPr>
                <w:rPr>
                  <w:rFonts w:ascii="Cambria Math" w:hAnsi="Cambria Math" w:cs="Arial"/>
                  <w:i/>
                </w:rPr>
              </m:ctrlPr>
            </m:fPr>
            <m:num>
              <m:r>
                <w:rPr>
                  <w:rFonts w:ascii="Cambria Math" w:hAnsi="Cambria Math" w:cs="Arial"/>
                </w:rPr>
                <m:t>H</m:t>
              </m:r>
            </m:num>
            <m:den>
              <m:sSub>
                <m:sSubPr>
                  <m:ctrlPr>
                    <w:rPr>
                      <w:rFonts w:ascii="Cambria Math" w:hAnsi="Cambria Math" w:cs="Arial"/>
                      <w:i/>
                    </w:rPr>
                  </m:ctrlPr>
                </m:sSubPr>
                <m:e>
                  <m:r>
                    <w:rPr>
                      <w:rFonts w:ascii="Cambria Math" w:hAnsi="Cambria Math" w:cs="Arial"/>
                    </w:rPr>
                    <m:t>T</m:t>
                  </m:r>
                </m:e>
                <m:sub>
                  <m:r>
                    <w:rPr>
                      <w:rFonts w:ascii="Cambria Math" w:hAnsi="Cambria Math" w:cs="Arial"/>
                    </w:rPr>
                    <m:t>period</m:t>
                  </m:r>
                </m:sub>
              </m:sSub>
            </m:den>
          </m:f>
        </m:oMath>
      </m:oMathPara>
    </w:p>
    <w:p w14:paraId="7AC97743" w14:textId="21AB55E2" w:rsidR="00C6261F" w:rsidRDefault="00C6261F" w:rsidP="005A081A">
      <w:pPr>
        <w:pStyle w:val="equation"/>
      </w:pPr>
      <w:bookmarkStart w:id="111" w:name="_Ref495482674"/>
      <w:bookmarkStart w:id="112" w:name="_Toc495576148"/>
      <w:r w:rsidRPr="00C6261F">
        <w:t>Daily energy load from flash energy consumption</w:t>
      </w:r>
      <w:bookmarkEnd w:id="111"/>
      <w:bookmarkEnd w:id="112"/>
    </w:p>
    <w:p w14:paraId="37ED25C6" w14:textId="33BA7C09" w:rsidR="009B31E2" w:rsidRPr="009B31E2" w:rsidRDefault="0048001B" w:rsidP="0048001B">
      <w:pPr>
        <w:pStyle w:val="BodyText"/>
      </w:pPr>
      <w:r>
        <w:t>Where:</w:t>
      </w:r>
    </w:p>
    <w:p w14:paraId="7E4CFBAA" w14:textId="3D55BCA0" w:rsidR="0048001B" w:rsidRDefault="0048001B" w:rsidP="0048001B">
      <w:pPr>
        <w:pStyle w:val="BodyText"/>
        <w:ind w:left="720"/>
        <w:rPr>
          <w:rFonts w:cs="Arial"/>
        </w:rPr>
      </w:pPr>
      <w:r>
        <w:t>E</w:t>
      </w:r>
      <w:r>
        <w:rPr>
          <w:vertAlign w:val="subscript"/>
        </w:rPr>
        <w:t>1</w:t>
      </w:r>
      <w:r>
        <w:t xml:space="preserve"> is</w:t>
      </w:r>
      <w:r w:rsidR="007B7215">
        <w:t xml:space="preserve"> the energy consumed per flash</w:t>
      </w:r>
      <w:r>
        <w:t xml:space="preserve"> in watt-sec</w:t>
      </w:r>
      <w:r w:rsidR="009C63D2">
        <w:t xml:space="preserve"> where </w:t>
      </w:r>
      <m:oMath>
        <m:sSub>
          <m:sSubPr>
            <m:ctrlPr>
              <w:rPr>
                <w:rFonts w:ascii="Cambria Math" w:hAnsi="Cambria Math"/>
                <w:i/>
              </w:rPr>
            </m:ctrlPr>
          </m:sSubPr>
          <m:e>
            <m:r>
              <w:rPr>
                <w:rFonts w:ascii="Cambria Math" w:hAnsi="Cambria Math"/>
              </w:rPr>
              <m:t>E</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Surge</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SS</m:t>
            </m:r>
          </m:sub>
        </m:sSub>
      </m:oMath>
    </w:p>
    <w:p w14:paraId="6A5FAEA7" w14:textId="192E1793" w:rsidR="0048001B" w:rsidRDefault="0048001B" w:rsidP="0048001B">
      <w:pPr>
        <w:pStyle w:val="BodyText"/>
        <w:ind w:left="720"/>
        <w:rPr>
          <w:rFonts w:cs="Arial"/>
        </w:rPr>
      </w:pPr>
      <w:r>
        <w:t xml:space="preserve">H is </w:t>
      </w:r>
      <w:r w:rsidR="007B7215">
        <w:t xml:space="preserve">the </w:t>
      </w:r>
      <w:r>
        <w:t xml:space="preserve">hours </w:t>
      </w:r>
      <w:r w:rsidR="007B7215">
        <w:t xml:space="preserve">of operation of the light </w:t>
      </w:r>
      <w:r>
        <w:t>per day (hours)</w:t>
      </w:r>
    </w:p>
    <w:p w14:paraId="73BC2D48" w14:textId="184B2CCF" w:rsidR="0048001B" w:rsidRDefault="0048001B" w:rsidP="0048001B">
      <w:pPr>
        <w:pStyle w:val="BodyText"/>
        <w:ind w:left="720"/>
        <w:rPr>
          <w:rFonts w:cs="Arial"/>
        </w:rPr>
      </w:pPr>
      <w:r>
        <w:t>T</w:t>
      </w:r>
      <w:r>
        <w:rPr>
          <w:vertAlign w:val="subscript"/>
        </w:rPr>
        <w:t>period</w:t>
      </w:r>
      <w:r>
        <w:t xml:space="preserve"> is the </w:t>
      </w:r>
      <w:r w:rsidR="007B7215">
        <w:t xml:space="preserve">flash </w:t>
      </w:r>
      <w:r>
        <w:t>period</w:t>
      </w:r>
      <w:r w:rsidR="007B7215">
        <w:t xml:space="preserve"> </w:t>
      </w:r>
      <w:r w:rsidR="005D6A7C">
        <w:t xml:space="preserve">(on plus off time) </w:t>
      </w:r>
      <w:r w:rsidR="007B7215">
        <w:t>of the light</w:t>
      </w:r>
      <w:r>
        <w:t xml:space="preserve"> (sec)</w:t>
      </w:r>
    </w:p>
    <w:p w14:paraId="15222396" w14:textId="77777777" w:rsidR="0048001B" w:rsidRDefault="0048001B" w:rsidP="0048001B">
      <w:pPr>
        <w:pStyle w:val="BodyText"/>
        <w:rPr>
          <w:rFonts w:cs="Arial"/>
        </w:rPr>
      </w:pPr>
      <w:r>
        <w:t>Note that E</w:t>
      </w:r>
      <w:r>
        <w:rPr>
          <w:vertAlign w:val="subscript"/>
        </w:rPr>
        <w:t>DL</w:t>
      </w:r>
      <w:r>
        <w:t>, the daily load, conveniently comes out in Wh/day</w:t>
      </w:r>
    </w:p>
    <w:p w14:paraId="4A263153" w14:textId="1795809E" w:rsidR="005D6A7C" w:rsidRDefault="005D6A7C" w:rsidP="005D6A7C">
      <w:pPr>
        <w:pStyle w:val="BodyText"/>
        <w:rPr>
          <w:rFonts w:cs="Arial"/>
        </w:rPr>
      </w:pPr>
      <w:r w:rsidRPr="00217A38">
        <w:t xml:space="preserve">Combining </w:t>
      </w:r>
      <w:r w:rsidRPr="00217A38">
        <w:fldChar w:fldCharType="begin"/>
      </w:r>
      <w:r w:rsidRPr="00217A38">
        <w:instrText xml:space="preserve"> REF _Ref450741907 \r \h </w:instrText>
      </w:r>
      <w:r>
        <w:instrText xml:space="preserve"> \* MERGEFORMAT </w:instrText>
      </w:r>
      <w:r w:rsidRPr="00217A38">
        <w:fldChar w:fldCharType="separate"/>
      </w:r>
      <w:r w:rsidR="006028E6">
        <w:t>Equation 7</w:t>
      </w:r>
      <w:r w:rsidRPr="00217A38">
        <w:fldChar w:fldCharType="end"/>
      </w:r>
      <w:r w:rsidRPr="00217A38">
        <w:t xml:space="preserve"> and </w:t>
      </w:r>
      <w:r w:rsidR="009C63D2">
        <w:fldChar w:fldCharType="begin"/>
      </w:r>
      <w:r w:rsidR="009C63D2">
        <w:instrText xml:space="preserve"> REF _Ref495482618 \r \h </w:instrText>
      </w:r>
      <w:r w:rsidR="009C63D2">
        <w:fldChar w:fldCharType="separate"/>
      </w:r>
      <w:r w:rsidR="009C63D2">
        <w:t>Equation 8</w:t>
      </w:r>
      <w:r w:rsidR="009C63D2">
        <w:fldChar w:fldCharType="end"/>
      </w:r>
      <w:r w:rsidR="009C63D2">
        <w:t xml:space="preserve"> into </w:t>
      </w:r>
      <w:r w:rsidR="009C63D2">
        <w:fldChar w:fldCharType="begin"/>
      </w:r>
      <w:r w:rsidR="009C63D2">
        <w:instrText xml:space="preserve"> REF _Ref495482674 \r \h </w:instrText>
      </w:r>
      <w:r w:rsidR="009C63D2">
        <w:fldChar w:fldCharType="separate"/>
      </w:r>
      <w:r w:rsidR="009C63D2">
        <w:t>Equation 9</w:t>
      </w:r>
      <w:r w:rsidR="009C63D2">
        <w:fldChar w:fldCharType="end"/>
      </w:r>
      <w:r w:rsidR="009C63D2">
        <w:t xml:space="preserve"> </w:t>
      </w:r>
      <w:r w:rsidRPr="00217A38">
        <w:t>we get</w:t>
      </w:r>
      <w:r w:rsidRPr="0037081A">
        <w:t>:</w:t>
      </w:r>
      <m:oMath>
        <m:r>
          <m:rPr>
            <m:sty m:val="p"/>
          </m:rPr>
          <w:rPr>
            <w:rFonts w:ascii="Cambria Math" w:hAnsi="Cambria Math" w:cs="Arial"/>
          </w:rPr>
          <w:br/>
        </m:r>
      </m:oMath>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E</m:t>
                  </m:r>
                </m:e>
                <m:sub>
                  <m:r>
                    <w:rPr>
                      <w:rFonts w:ascii="Cambria Math" w:hAnsi="Cambria Math" w:cs="Arial"/>
                    </w:rPr>
                    <m:t>surge</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ss</m:t>
                  </m:r>
                </m:sub>
              </m:sSub>
            </m:e>
          </m:d>
          <m:r>
            <w:rPr>
              <w:rFonts w:ascii="Cambria Math" w:hAnsi="Cambria Math" w:cs="Arial"/>
            </w:rPr>
            <m:t>×</m:t>
          </m:r>
          <m:f>
            <m:fPr>
              <m:ctrlPr>
                <w:rPr>
                  <w:rFonts w:ascii="Cambria Math" w:hAnsi="Cambria Math" w:cs="Arial"/>
                  <w:i/>
                </w:rPr>
              </m:ctrlPr>
            </m:fPr>
            <m:num>
              <m:r>
                <w:rPr>
                  <w:rFonts w:ascii="Cambria Math" w:hAnsi="Cambria Math" w:cs="Arial"/>
                </w:rPr>
                <m:t>H</m:t>
              </m:r>
            </m:num>
            <m:den>
              <m:sSub>
                <m:sSubPr>
                  <m:ctrlPr>
                    <w:rPr>
                      <w:rFonts w:ascii="Cambria Math" w:hAnsi="Cambria Math" w:cs="Arial"/>
                      <w:i/>
                    </w:rPr>
                  </m:ctrlPr>
                </m:sSubPr>
                <m:e>
                  <m:r>
                    <w:rPr>
                      <w:rFonts w:ascii="Cambria Math" w:hAnsi="Cambria Math" w:cs="Arial"/>
                    </w:rPr>
                    <m:t>T</m:t>
                  </m:r>
                </m:e>
                <m:sub>
                  <m:r>
                    <w:rPr>
                      <w:rFonts w:ascii="Cambria Math" w:hAnsi="Cambria Math" w:cs="Arial"/>
                    </w:rPr>
                    <m:t>period</m:t>
                  </m:r>
                </m:sub>
              </m:sSub>
            </m:den>
          </m:f>
        </m:oMath>
      </m:oMathPara>
    </w:p>
    <w:p w14:paraId="40B87042" w14:textId="77777777" w:rsidR="005D6A7C" w:rsidRDefault="005D6A7C" w:rsidP="005D6A7C">
      <w:pPr>
        <w:pStyle w:val="equation"/>
      </w:pPr>
      <w:bookmarkStart w:id="113" w:name="_Ref464117265"/>
      <w:bookmarkStart w:id="114" w:name="_Toc495576149"/>
      <w:r>
        <w:t xml:space="preserve">Total </w:t>
      </w:r>
      <w:r w:rsidRPr="00C6261F">
        <w:t>Daily energy from flash</w:t>
      </w:r>
      <w:r>
        <w:t>ed lamp.</w:t>
      </w:r>
      <w:bookmarkEnd w:id="113"/>
      <w:bookmarkEnd w:id="114"/>
    </w:p>
    <w:p w14:paraId="4AEAB8A2" w14:textId="5BDC3AAC" w:rsidR="0048001B" w:rsidRDefault="0048001B" w:rsidP="0048001B">
      <w:pPr>
        <w:pStyle w:val="BodyText"/>
      </w:pPr>
      <w:r>
        <w:t>The calculations listed above for lamp energy are approximations based on empirical data and may be used in lieu of actual measurements.  Suppliers of lamps should be able to provide average lamp current values for all popular flasher rhythms.  This data permits a simpler calculation for daily load.</w:t>
      </w:r>
    </w:p>
    <w:p w14:paraId="149C4299" w14:textId="10086676" w:rsidR="00A720EF" w:rsidRDefault="00376AC1" w:rsidP="0048001B">
      <w:pPr>
        <w:pStyle w:val="BodyText"/>
        <w:rPr>
          <w:rFonts w:cs="Arial"/>
        </w:rPr>
      </w:pPr>
      <w:r w:rsidRPr="00376AC1">
        <w:rPr>
          <w:b/>
          <w:color w:val="407EC9"/>
        </w:rPr>
        <w:t>N</w:t>
      </w:r>
      <w:r w:rsidR="00DA68E2" w:rsidRPr="00376AC1">
        <w:rPr>
          <w:b/>
          <w:color w:val="407EC9"/>
        </w:rPr>
        <w:t>OTE</w:t>
      </w:r>
      <w:r w:rsidR="00DA68E2">
        <w:rPr>
          <w:b/>
          <w:color w:val="407EC9"/>
        </w:rPr>
        <w:t>:</w:t>
      </w:r>
      <w:r>
        <w:t xml:space="preserve"> These surge effects decrease with the number of flashes in multiple flash characters.</w:t>
      </w:r>
    </w:p>
    <w:p w14:paraId="75C69AE8" w14:textId="77777777" w:rsidR="0048001B" w:rsidRDefault="0048001B" w:rsidP="001955EB">
      <w:pPr>
        <w:pStyle w:val="Heading2"/>
      </w:pPr>
      <w:bookmarkStart w:id="115" w:name="_Toc224993439"/>
      <w:bookmarkStart w:id="116" w:name="_Toc224993468"/>
      <w:bookmarkStart w:id="117" w:name="_Ref224997503"/>
      <w:bookmarkStart w:id="118" w:name="_Toc225672828"/>
      <w:bookmarkStart w:id="119" w:name="_Toc225673096"/>
      <w:bookmarkStart w:id="120" w:name="_Toc495576103"/>
      <w:r>
        <w:t>LED Light Sources</w:t>
      </w:r>
      <w:bookmarkEnd w:id="115"/>
      <w:bookmarkEnd w:id="116"/>
      <w:bookmarkEnd w:id="117"/>
      <w:bookmarkEnd w:id="118"/>
      <w:bookmarkEnd w:id="119"/>
      <w:bookmarkEnd w:id="120"/>
    </w:p>
    <w:p w14:paraId="2809B16B" w14:textId="77777777" w:rsidR="00376AC1" w:rsidRPr="00376AC1" w:rsidRDefault="00376AC1" w:rsidP="00376AC1">
      <w:pPr>
        <w:pStyle w:val="Heading2separationline"/>
      </w:pPr>
    </w:p>
    <w:p w14:paraId="0B6C7D66" w14:textId="4E104F44" w:rsidR="008D0CA7" w:rsidRDefault="008D0CA7" w:rsidP="0048001B">
      <w:pPr>
        <w:pStyle w:val="BodyText"/>
      </w:pPr>
      <w:r>
        <w:t>There are</w:t>
      </w:r>
      <w:r w:rsidR="0048001B">
        <w:t xml:space="preserve"> different principles of generating visual light and different levels of complexity of the circuitry used to drive </w:t>
      </w:r>
      <w:r>
        <w:t>a light emitting diode (LED).</w:t>
      </w:r>
      <w:r w:rsidR="0048001B">
        <w:t xml:space="preserve"> </w:t>
      </w:r>
      <w:r>
        <w:t>Some examples of these drive methods are:</w:t>
      </w:r>
    </w:p>
    <w:p w14:paraId="28266246" w14:textId="77777777" w:rsidR="008D0CA7" w:rsidRDefault="008D0CA7" w:rsidP="006C725E">
      <w:pPr>
        <w:pStyle w:val="Bullet1"/>
      </w:pPr>
      <w:r>
        <w:t>Passive power supply circuits</w:t>
      </w:r>
    </w:p>
    <w:p w14:paraId="1C0AB512" w14:textId="6A4B2599" w:rsidR="008D0CA7" w:rsidRDefault="009C63D2" w:rsidP="006C725E">
      <w:pPr>
        <w:pStyle w:val="Bullet1"/>
      </w:pPr>
      <w:r>
        <w:t>Active power supply circuits</w:t>
      </w:r>
    </w:p>
    <w:p w14:paraId="5B8A6019" w14:textId="54C5CD10" w:rsidR="008D0CA7" w:rsidRDefault="009C63D2" w:rsidP="006C725E">
      <w:pPr>
        <w:pStyle w:val="Bullet1"/>
      </w:pPr>
      <w:r>
        <w:t>Switching power supply circuits</w:t>
      </w:r>
    </w:p>
    <w:p w14:paraId="634FCC8B" w14:textId="054BF587" w:rsidR="001D73CD" w:rsidRDefault="008D0CA7" w:rsidP="001D73CD">
      <w:pPr>
        <w:pStyle w:val="BodyText"/>
      </w:pPr>
      <w:r>
        <w:t>P</w:t>
      </w:r>
      <w:r w:rsidR="0048001B">
        <w:t>owering LED based light sources may introduce issues requiring attention in the course of proper system integration at AtoN outstations.</w:t>
      </w:r>
      <w:r w:rsidR="001D73CD">
        <w:t xml:space="preserve"> An example of this is the potential for any</w:t>
      </w:r>
      <w:r w:rsidR="00600DF9">
        <w:t xml:space="preserve"> LED lantern to be a source of e</w:t>
      </w:r>
      <w:r w:rsidR="001D73CD">
        <w:t>lectromagnetic interference (EMI) and may in turn be susceptible to EMI from other equipment.</w:t>
      </w:r>
    </w:p>
    <w:p w14:paraId="0766D62D" w14:textId="77777777" w:rsidR="001D73CD" w:rsidRDefault="001D73CD" w:rsidP="001D73CD">
      <w:pPr>
        <w:pStyle w:val="BodyText"/>
      </w:pPr>
      <w:r>
        <w:t xml:space="preserve">The power consumption of an array of LEDs or a single LED light source controlled by power input may be calculated similar to that of an incandescent lamp. LEDs however do not have the high starting current reflected in </w:t>
      </w:r>
      <w:r>
        <w:fldChar w:fldCharType="begin"/>
      </w:r>
      <w:r>
        <w:instrText xml:space="preserve"> REF _Ref450659461 \r \h </w:instrText>
      </w:r>
      <w:r>
        <w:fldChar w:fldCharType="separate"/>
      </w:r>
      <w:r>
        <w:t>Figure 1</w:t>
      </w:r>
      <w:r>
        <w:fldChar w:fldCharType="end"/>
      </w:r>
      <w:r>
        <w:t xml:space="preserve"> and for practical reasons E</w:t>
      </w:r>
      <w:r>
        <w:rPr>
          <w:vertAlign w:val="subscript"/>
        </w:rPr>
        <w:t>surge</w:t>
      </w:r>
      <w:r>
        <w:t xml:space="preserve"> becomes zero.</w:t>
      </w:r>
    </w:p>
    <w:p w14:paraId="11591344" w14:textId="532325C7" w:rsidR="0048001B" w:rsidRDefault="0048001B" w:rsidP="0048001B">
      <w:pPr>
        <w:pStyle w:val="BodyText"/>
      </w:pPr>
    </w:p>
    <w:p w14:paraId="579492FC" w14:textId="77777777" w:rsidR="0048001B" w:rsidRDefault="0048001B" w:rsidP="006533FA">
      <w:pPr>
        <w:pStyle w:val="Heading3"/>
        <w:keepLines w:val="0"/>
        <w:spacing w:line="240" w:lineRule="auto"/>
        <w:ind w:right="0"/>
      </w:pPr>
      <w:bookmarkStart w:id="121" w:name="_Ref224989601"/>
      <w:bookmarkStart w:id="122" w:name="_Toc225672832"/>
      <w:bookmarkStart w:id="123" w:name="_Toc225673100"/>
      <w:bookmarkStart w:id="124" w:name="_Toc495576104"/>
      <w:r>
        <w:t>Complex LED Light Sources</w:t>
      </w:r>
      <w:bookmarkEnd w:id="121"/>
      <w:bookmarkEnd w:id="122"/>
      <w:bookmarkEnd w:id="123"/>
      <w:bookmarkEnd w:id="124"/>
    </w:p>
    <w:p w14:paraId="79D7A85B" w14:textId="0AB68CBC" w:rsidR="0048001B" w:rsidRDefault="0048001B" w:rsidP="0048001B">
      <w:pPr>
        <w:pStyle w:val="BodyText"/>
        <w:rPr>
          <w:rFonts w:cs="Arial"/>
        </w:rPr>
      </w:pPr>
      <w:r>
        <w:t xml:space="preserve">Many contemporary complex LED light sources consist of several subsystems, integrating LED’s, flashers, GPS receivers, measurement and monitoring modules within one product feeding from a single power.  In such case, the power consumption budget of a product should be calculated based on manufacturer’s information on all possible power modes expected to occur in the application scenario.  </w:t>
      </w:r>
    </w:p>
    <w:p w14:paraId="222B7143" w14:textId="237C686E" w:rsidR="0048001B" w:rsidRDefault="0048001B" w:rsidP="0048001B">
      <w:pPr>
        <w:pStyle w:val="BodyText"/>
        <w:rPr>
          <w:rFonts w:cs="Arial"/>
        </w:rPr>
      </w:pPr>
      <w:r>
        <w:t>Most often the LED’s are integrated in a lantern that houses an integrated LED power supply and a flasher</w:t>
      </w:r>
      <w:r w:rsidR="006A4C45">
        <w:t>, usually referred to as a self-contained lantern</w:t>
      </w:r>
      <w:r>
        <w:t>.  The power consumption of such product can be divided into power consumption during flash, power consumption between flashes</w:t>
      </w:r>
      <w:r>
        <w:rPr>
          <w:rFonts w:cs="Arial"/>
        </w:rPr>
        <w:t>,</w:t>
      </w:r>
      <w:r>
        <w:t xml:space="preserve"> and dayti</w:t>
      </w:r>
      <w:r w:rsidR="00A720EF">
        <w:t>me quiescent power consumption.</w:t>
      </w:r>
    </w:p>
    <w:p w14:paraId="3F38B561" w14:textId="07A7816C" w:rsidR="0048001B" w:rsidRPr="006178F9" w:rsidRDefault="00E0031F" w:rsidP="0048001B">
      <w:pPr>
        <w:pStyle w:val="BodyText"/>
        <w:rPr>
          <w:rFonts w:eastAsiaTheme="minorEastAsia"/>
        </w:rPr>
      </w:pPr>
      <m:oMathPara>
        <m:oMath>
          <m:sSub>
            <m:sSubPr>
              <m:ctrlPr>
                <w:rPr>
                  <w:rFonts w:ascii="Cambria Math" w:hAnsi="Cambria Math"/>
                  <w:i/>
                </w:rPr>
              </m:ctrlPr>
            </m:sSubPr>
            <m:e>
              <m:r>
                <w:rPr>
                  <w:rFonts w:ascii="Cambria Math" w:hAnsi="Cambria Math"/>
                </w:rPr>
                <m:t>E</m:t>
              </m:r>
            </m:e>
            <m:sub>
              <m:r>
                <w:rPr>
                  <w:rFonts w:ascii="Cambria Math" w:hAnsi="Cambria Math"/>
                </w:rPr>
                <m:t>DL</m:t>
              </m:r>
            </m:sub>
          </m:sSub>
          <m: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P</m:t>
                  </m:r>
                </m:e>
                <m:sub>
                  <m:r>
                    <w:rPr>
                      <w:rFonts w:ascii="Cambria Math" w:hAnsi="Cambria Math"/>
                    </w:rPr>
                    <m:t>fl</m:t>
                  </m:r>
                </m:sub>
              </m:sSub>
              <m:d>
                <m:dPr>
                  <m:ctrlPr>
                    <w:rPr>
                      <w:rFonts w:ascii="Cambria Math" w:hAnsi="Cambria Math"/>
                      <w:i/>
                    </w:rPr>
                  </m:ctrlPr>
                </m:dPr>
                <m:e>
                  <m:r>
                    <w:rPr>
                      <w:rFonts w:ascii="Cambria Math" w:hAnsi="Cambria Math"/>
                    </w:rPr>
                    <m:t>W</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flash</m:t>
                      </m:r>
                    </m:sub>
                  </m:sSub>
                </m:num>
                <m:den>
                  <m:sSub>
                    <m:sSubPr>
                      <m:ctrlPr>
                        <w:rPr>
                          <w:rFonts w:ascii="Cambria Math" w:hAnsi="Cambria Math"/>
                          <w:i/>
                        </w:rPr>
                      </m:ctrlPr>
                    </m:sSubPr>
                    <m:e>
                      <m:r>
                        <w:rPr>
                          <w:rFonts w:ascii="Cambria Math" w:hAnsi="Cambria Math"/>
                        </w:rPr>
                        <m:t>T</m:t>
                      </m:r>
                    </m:e>
                    <m:sub>
                      <m:r>
                        <w:rPr>
                          <w:rFonts w:ascii="Cambria Math" w:hAnsi="Cambria Math"/>
                        </w:rPr>
                        <m:t>period</m:t>
                      </m:r>
                    </m:sub>
                  </m:sSub>
                </m:den>
              </m:f>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bfl</m:t>
                  </m:r>
                </m:sub>
              </m:sSub>
              <m:d>
                <m:dPr>
                  <m:ctrlPr>
                    <w:rPr>
                      <w:rFonts w:ascii="Cambria Math" w:hAnsi="Cambria Math"/>
                      <w:i/>
                    </w:rPr>
                  </m:ctrlPr>
                </m:dPr>
                <m:e>
                  <m:r>
                    <w:rPr>
                      <w:rFonts w:ascii="Cambria Math" w:hAnsi="Cambria Math"/>
                    </w:rPr>
                    <m:t>W</m:t>
                  </m:r>
                </m:e>
              </m:d>
              <m:r>
                <w:rPr>
                  <w:rFonts w:ascii="Cambria Math" w:hAnsi="Cambria Math"/>
                </w:rPr>
                <m:t>×</m:t>
              </m:r>
              <m:d>
                <m:dPr>
                  <m:ctrlPr>
                    <w:rPr>
                      <w:rFonts w:ascii="Cambria Math" w:hAnsi="Cambria Math"/>
                      <w:i/>
                    </w:rPr>
                  </m:ctrlPr>
                </m:dPr>
                <m:e>
                  <m:r>
                    <w:rPr>
                      <w:rFonts w:ascii="Cambria Math" w:hAnsi="Cambria Math"/>
                    </w:rPr>
                    <m:t>1-</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flash</m:t>
                          </m:r>
                        </m:sub>
                      </m:sSub>
                    </m:num>
                    <m:den>
                      <m:sSub>
                        <m:sSubPr>
                          <m:ctrlPr>
                            <w:rPr>
                              <w:rFonts w:ascii="Cambria Math" w:hAnsi="Cambria Math"/>
                              <w:i/>
                            </w:rPr>
                          </m:ctrlPr>
                        </m:sSubPr>
                        <m:e>
                          <m:r>
                            <w:rPr>
                              <w:rFonts w:ascii="Cambria Math" w:hAnsi="Cambria Math"/>
                            </w:rPr>
                            <m:t>T</m:t>
                          </m:r>
                        </m:e>
                        <m:sub>
                          <m:r>
                            <w:rPr>
                              <w:rFonts w:ascii="Cambria Math" w:hAnsi="Cambria Math"/>
                            </w:rPr>
                            <m:t>period</m:t>
                          </m:r>
                        </m:sub>
                      </m:sSub>
                    </m:den>
                  </m:f>
                </m:e>
              </m:d>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darkness</m:t>
              </m:r>
            </m:sub>
          </m:sSub>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day</m:t>
                  </m:r>
                </m:den>
              </m:f>
            </m:e>
          </m:d>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idle</m:t>
              </m:r>
            </m:sub>
          </m:sSub>
          <m:d>
            <m:dPr>
              <m:ctrlPr>
                <w:rPr>
                  <w:rFonts w:ascii="Cambria Math" w:hAnsi="Cambria Math"/>
                  <w:i/>
                </w:rPr>
              </m:ctrlPr>
            </m:dPr>
            <m:e>
              <m:r>
                <w:rPr>
                  <w:rFonts w:ascii="Cambria Math" w:hAnsi="Cambria Math"/>
                </w:rPr>
                <m:t>W</m:t>
              </m:r>
            </m:e>
          </m:d>
          <m:d>
            <m:dPr>
              <m:ctrlPr>
                <w:rPr>
                  <w:rFonts w:ascii="Cambria Math" w:hAnsi="Cambria Math"/>
                  <w:i/>
                </w:rPr>
              </m:ctrlPr>
            </m:dPr>
            <m:e>
              <m:r>
                <w:rPr>
                  <w:rFonts w:ascii="Cambria Math" w:hAnsi="Cambria Math"/>
                </w:rPr>
                <m:t>24-</m:t>
              </m:r>
              <m:sSub>
                <m:sSubPr>
                  <m:ctrlPr>
                    <w:rPr>
                      <w:rFonts w:ascii="Cambria Math" w:hAnsi="Cambria Math"/>
                      <w:i/>
                    </w:rPr>
                  </m:ctrlPr>
                </m:sSubPr>
                <m:e>
                  <m:r>
                    <w:rPr>
                      <w:rFonts w:ascii="Cambria Math" w:hAnsi="Cambria Math"/>
                    </w:rPr>
                    <m:t>H</m:t>
                  </m:r>
                </m:e>
                <m:sub>
                  <m:r>
                    <w:rPr>
                      <w:rFonts w:ascii="Cambria Math" w:hAnsi="Cambria Math"/>
                    </w:rPr>
                    <m:t>darkness</m:t>
                  </m:r>
                </m:sub>
              </m:sSub>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day</m:t>
                      </m:r>
                    </m:den>
                  </m:f>
                </m:e>
              </m:d>
            </m:e>
          </m:d>
        </m:oMath>
      </m:oMathPara>
    </w:p>
    <w:p w14:paraId="6FED8C90" w14:textId="33675B60" w:rsidR="006178F9" w:rsidRPr="006178F9" w:rsidRDefault="006178F9" w:rsidP="006178F9">
      <w:pPr>
        <w:pStyle w:val="equation"/>
        <w:rPr>
          <w:rFonts w:eastAsiaTheme="minorEastAsia"/>
        </w:rPr>
      </w:pPr>
      <w:bookmarkStart w:id="125" w:name="_Ref450655269"/>
      <w:bookmarkStart w:id="126" w:name="_Ref495502301"/>
      <w:bookmarkStart w:id="127" w:name="_Toc495576150"/>
      <w:r>
        <w:rPr>
          <w:rFonts w:eastAsiaTheme="minorEastAsia"/>
        </w:rPr>
        <w:t>Daily load</w:t>
      </w:r>
      <w:bookmarkEnd w:id="125"/>
      <w:r w:rsidR="00B55453">
        <w:rPr>
          <w:rFonts w:eastAsiaTheme="minorEastAsia"/>
        </w:rPr>
        <w:t xml:space="preserve"> for a complex LED light source</w:t>
      </w:r>
      <w:bookmarkEnd w:id="126"/>
      <w:bookmarkEnd w:id="127"/>
    </w:p>
    <w:p w14:paraId="607903CB" w14:textId="4E7226A9" w:rsidR="00CD6ED3" w:rsidRDefault="00CD6ED3" w:rsidP="00CD6ED3">
      <w:pPr>
        <w:pStyle w:val="BodyText"/>
      </w:pPr>
      <w:r>
        <w:t>Where:</w:t>
      </w:r>
    </w:p>
    <w:p w14:paraId="37C8C20D" w14:textId="77777777" w:rsidR="00CD6ED3" w:rsidRDefault="00CD6ED3" w:rsidP="00CD6ED3">
      <w:pPr>
        <w:pStyle w:val="BodyText"/>
        <w:ind w:left="708"/>
      </w:pPr>
      <w:r>
        <w:t>E</w:t>
      </w:r>
      <w:r>
        <w:rPr>
          <w:vertAlign w:val="subscript"/>
        </w:rPr>
        <w:t xml:space="preserve">DL </w:t>
      </w:r>
      <w:r>
        <w:t>is the daily load in Wh per day</w:t>
      </w:r>
    </w:p>
    <w:p w14:paraId="02F3FC37" w14:textId="5FE79081" w:rsidR="00CD6ED3" w:rsidRDefault="00CD6ED3" w:rsidP="00CD6ED3">
      <w:pPr>
        <w:pStyle w:val="BodyText"/>
        <w:ind w:left="708"/>
      </w:pPr>
      <w:r>
        <w:t>P</w:t>
      </w:r>
      <w:r>
        <w:rPr>
          <w:vertAlign w:val="subscript"/>
        </w:rPr>
        <w:t xml:space="preserve">fl </w:t>
      </w:r>
      <w:r>
        <w:t>is the power consumption during flash in Watts.</w:t>
      </w:r>
    </w:p>
    <w:p w14:paraId="651F7630" w14:textId="16EB1D99" w:rsidR="00CD6ED3" w:rsidRDefault="00CD6ED3" w:rsidP="00CD6ED3">
      <w:pPr>
        <w:pStyle w:val="BodyText"/>
        <w:ind w:left="708"/>
      </w:pPr>
      <w:r>
        <w:t>P</w:t>
      </w:r>
      <w:r>
        <w:rPr>
          <w:vertAlign w:val="subscript"/>
        </w:rPr>
        <w:t xml:space="preserve">bfl </w:t>
      </w:r>
      <w:r>
        <w:t>is the power consumption between flashes in Watts.</w:t>
      </w:r>
    </w:p>
    <w:p w14:paraId="0305EFBA" w14:textId="67A27C1A" w:rsidR="00CD6ED3" w:rsidRDefault="00CD6ED3" w:rsidP="00CD6ED3">
      <w:pPr>
        <w:pStyle w:val="BodyText"/>
        <w:ind w:left="708"/>
      </w:pPr>
      <w:r>
        <w:t>P</w:t>
      </w:r>
      <w:r>
        <w:rPr>
          <w:vertAlign w:val="subscript"/>
        </w:rPr>
        <w:t xml:space="preserve">idle </w:t>
      </w:r>
      <w:r>
        <w:t>is the daytime power consumption in Watts.</w:t>
      </w:r>
    </w:p>
    <w:p w14:paraId="3145EA12" w14:textId="77777777" w:rsidR="00CD6ED3" w:rsidRPr="004C3D25" w:rsidRDefault="00CD6ED3" w:rsidP="00CD6ED3">
      <w:pPr>
        <w:pStyle w:val="BodyText"/>
        <w:ind w:left="708"/>
      </w:pPr>
      <w:r w:rsidRPr="004C3D25">
        <w:t>H</w:t>
      </w:r>
      <w:r w:rsidRPr="00F01AD4">
        <w:rPr>
          <w:vertAlign w:val="subscript"/>
        </w:rPr>
        <w:t>darkness</w:t>
      </w:r>
      <w:r>
        <w:t xml:space="preserve"> is the hours of darkness (or hours of operation per day)</w:t>
      </w:r>
    </w:p>
    <w:p w14:paraId="5F7FD8D8" w14:textId="77777777" w:rsidR="00CD6ED3" w:rsidRDefault="00CD6ED3" w:rsidP="00CD6ED3">
      <w:pPr>
        <w:pStyle w:val="BodyText"/>
        <w:ind w:left="708"/>
      </w:pPr>
    </w:p>
    <w:p w14:paraId="15CA6659" w14:textId="77777777" w:rsidR="00CD6ED3" w:rsidRDefault="00CD6ED3" w:rsidP="006C725E">
      <w:pPr>
        <w:pStyle w:val="BodyText"/>
        <w:rPr>
          <w:rFonts w:cs="Arial"/>
        </w:rPr>
      </w:pPr>
      <w:r>
        <w:t>To find the energy consumed in a day (daily load) some additional figures are needed:</w:t>
      </w:r>
    </w:p>
    <w:p w14:paraId="772346DC" w14:textId="65CB2CC9" w:rsidR="00CD6ED3" w:rsidRDefault="00CD6ED3" w:rsidP="00CD6ED3">
      <w:pPr>
        <w:pStyle w:val="BodyText"/>
        <w:ind w:left="708"/>
      </w:pPr>
      <w:r>
        <w:lastRenderedPageBreak/>
        <w:t>T</w:t>
      </w:r>
      <w:r>
        <w:rPr>
          <w:vertAlign w:val="subscript"/>
        </w:rPr>
        <w:t>period</w:t>
      </w:r>
      <w:r>
        <w:t xml:space="preserve"> is the light's </w:t>
      </w:r>
      <w:r w:rsidR="008B22FE">
        <w:t xml:space="preserve">character </w:t>
      </w:r>
      <w:r>
        <w:t>period (sec)</w:t>
      </w:r>
    </w:p>
    <w:p w14:paraId="1F6252F2" w14:textId="77777777" w:rsidR="00CD6ED3" w:rsidRDefault="00CD6ED3" w:rsidP="00CD6ED3">
      <w:pPr>
        <w:pStyle w:val="BodyText"/>
        <w:ind w:left="708"/>
      </w:pPr>
      <w:r>
        <w:t>T</w:t>
      </w:r>
      <w:r>
        <w:rPr>
          <w:vertAlign w:val="subscript"/>
        </w:rPr>
        <w:t>flash</w:t>
      </w:r>
      <w:r>
        <w:t xml:space="preserve"> is the total duration of flash in a period (sec)</w:t>
      </w:r>
    </w:p>
    <w:p w14:paraId="7FE0CEEC" w14:textId="75F3E08E" w:rsidR="00565D56" w:rsidRDefault="00565D56" w:rsidP="001955EB">
      <w:pPr>
        <w:pStyle w:val="Heading2"/>
        <w:rPr>
          <w:noProof/>
          <w:lang w:val="en-US"/>
        </w:rPr>
      </w:pPr>
      <w:bookmarkStart w:id="128" w:name="_Toc495576105"/>
      <w:r>
        <w:rPr>
          <w:noProof/>
          <w:lang w:val="en-US"/>
        </w:rPr>
        <w:t>Metal Halide</w:t>
      </w:r>
      <w:bookmarkEnd w:id="128"/>
    </w:p>
    <w:p w14:paraId="7F86EB0A" w14:textId="77777777" w:rsidR="00565D56" w:rsidRDefault="00565D56" w:rsidP="008F2B8A">
      <w:pPr>
        <w:pStyle w:val="Heading2separationline"/>
      </w:pPr>
    </w:p>
    <w:p w14:paraId="463CE951" w14:textId="728CEC3A" w:rsidR="00B926D4" w:rsidRDefault="006F28B5" w:rsidP="00B926D4">
      <w:pPr>
        <w:pStyle w:val="BodyText"/>
      </w:pPr>
      <w:r>
        <w:t>Metal halide d</w:t>
      </w:r>
      <w:r w:rsidR="00B926D4">
        <w:t xml:space="preserve">ischarge lamps </w:t>
      </w:r>
      <w:r>
        <w:t xml:space="preserve">are only ever used within rotating optic </w:t>
      </w:r>
      <w:r w:rsidR="00B926D4">
        <w:t xml:space="preserve">and </w:t>
      </w:r>
      <w:r>
        <w:t xml:space="preserve">require </w:t>
      </w:r>
      <w:r w:rsidR="00B926D4">
        <w:t xml:space="preserve">associated ballast </w:t>
      </w:r>
      <w:r>
        <w:t xml:space="preserve">to </w:t>
      </w:r>
      <w:r w:rsidR="003528B8">
        <w:t>strike and maintain the</w:t>
      </w:r>
      <w:r>
        <w:t xml:space="preserve"> ionised arc with the lamp. These </w:t>
      </w:r>
      <w:r w:rsidR="003528B8">
        <w:t xml:space="preserve">ballast units can </w:t>
      </w:r>
      <w:r w:rsidR="00B926D4">
        <w:t>cons</w:t>
      </w:r>
      <w:r w:rsidR="003528B8">
        <w:t>ume more than their lamp rating, so</w:t>
      </w:r>
      <w:r w:rsidR="00B926D4">
        <w:t xml:space="preserve"> the ballast must be added when sizing a load.  Again, manufacturers should be consulted to determine power requirements at the rated system voltage and temperature; and these values should be confirmed by measuring the devices in a realistic setting.</w:t>
      </w:r>
    </w:p>
    <w:p w14:paraId="0E1269FD" w14:textId="26B2331B" w:rsidR="003528B8" w:rsidRPr="00765E0E" w:rsidRDefault="00E0031F" w:rsidP="003528B8">
      <w:pPr>
        <w:pStyle w:val="BodyText"/>
        <w:ind w:left="567"/>
        <w:rPr>
          <w:rFonts w:eastAsiaTheme="minorEastAsia" w:cs="Arial"/>
        </w:rPr>
      </w:pPr>
      <m:oMathPara>
        <m:oMathParaPr>
          <m:jc m:val="center"/>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lb</m:t>
              </m:r>
            </m:sub>
          </m:sSub>
          <m:d>
            <m:dPr>
              <m:ctrlPr>
                <w:rPr>
                  <w:rFonts w:ascii="Cambria Math" w:hAnsi="Cambria Math" w:cs="Arial"/>
                  <w:i/>
                </w:rPr>
              </m:ctrlPr>
            </m:dPr>
            <m:e>
              <m:r>
                <w:rPr>
                  <w:rFonts w:ascii="Cambria Math" w:hAnsi="Cambria Math" w:cs="Arial"/>
                </w:rPr>
                <m:t>W</m:t>
              </m:r>
            </m:e>
          </m:d>
          <m:r>
            <w:rPr>
              <w:rFonts w:ascii="Cambria Math" w:hAnsi="Cambria Math" w:cs="Arial"/>
            </w:rPr>
            <m:t>×</m:t>
          </m:r>
          <m:r>
            <w:rPr>
              <w:rFonts w:ascii="Cambria Math" w:eastAsiaTheme="minorEastAsia" w:hAnsi="Cambria Math" w:cs="Arial"/>
            </w:rPr>
            <m:t>Hours of Operation per day</m:t>
          </m:r>
          <m:d>
            <m:dPr>
              <m:ctrlPr>
                <w:rPr>
                  <w:rFonts w:ascii="Cambria Math" w:eastAsiaTheme="minorEastAsia" w:hAnsi="Cambria Math" w:cs="Arial"/>
                  <w:i/>
                </w:rPr>
              </m:ctrlPr>
            </m:dPr>
            <m:e>
              <m:r>
                <w:rPr>
                  <w:rFonts w:ascii="Cambria Math" w:eastAsiaTheme="minorEastAsia" w:hAnsi="Cambria Math" w:cs="Arial"/>
                </w:rPr>
                <m:t>h/day</m:t>
              </m:r>
            </m:e>
          </m:d>
        </m:oMath>
      </m:oMathPara>
    </w:p>
    <w:p w14:paraId="7378B592" w14:textId="77777777" w:rsidR="003528B8" w:rsidRPr="00FC75DC" w:rsidRDefault="003528B8" w:rsidP="003528B8">
      <w:pPr>
        <w:pStyle w:val="equation"/>
      </w:pPr>
      <w:bookmarkStart w:id="129" w:name="_Toc495576151"/>
      <w:r>
        <w:t>Daily load for a rotating optic</w:t>
      </w:r>
      <w:bookmarkEnd w:id="129"/>
    </w:p>
    <w:p w14:paraId="78DA97C0" w14:textId="77777777" w:rsidR="003528B8" w:rsidRPr="004D1FDC" w:rsidRDefault="003528B8" w:rsidP="000D6CF0">
      <w:pPr>
        <w:pStyle w:val="BodyText"/>
      </w:pPr>
      <w:r w:rsidRPr="004D1FDC">
        <w:t>Where:</w:t>
      </w:r>
    </w:p>
    <w:p w14:paraId="74FC885F" w14:textId="77777777" w:rsidR="003528B8" w:rsidRPr="004D1FDC" w:rsidRDefault="003528B8" w:rsidP="000D6CF0">
      <w:pPr>
        <w:pStyle w:val="BodyText"/>
        <w:ind w:left="708"/>
      </w:pPr>
      <w:r w:rsidRPr="004D1FDC">
        <w:t>E</w:t>
      </w:r>
      <w:r w:rsidRPr="004D1FDC">
        <w:rPr>
          <w:vertAlign w:val="subscript"/>
        </w:rPr>
        <w:t>DL</w:t>
      </w:r>
      <w:r w:rsidRPr="004D1FDC">
        <w:t xml:space="preserve"> is the daily load in Wh per day</w:t>
      </w:r>
    </w:p>
    <w:p w14:paraId="1708ACCF" w14:textId="76052D48" w:rsidR="003528B8" w:rsidRPr="00680A5F" w:rsidRDefault="003528B8" w:rsidP="000D6CF0">
      <w:pPr>
        <w:pStyle w:val="BodyText"/>
        <w:ind w:left="708"/>
      </w:pPr>
      <w:r w:rsidRPr="002E2F52">
        <w:t>P</w:t>
      </w:r>
      <w:r>
        <w:rPr>
          <w:vertAlign w:val="subscript"/>
        </w:rPr>
        <w:t>lb</w:t>
      </w:r>
      <w:r w:rsidRPr="004D1FDC">
        <w:t xml:space="preserve"> </w:t>
      </w:r>
      <w:r w:rsidRPr="002E2F52">
        <w:t xml:space="preserve">is the </w:t>
      </w:r>
      <w:r>
        <w:t xml:space="preserve">measured / manufacturer figure for lamp and ballast </w:t>
      </w:r>
      <w:r w:rsidRPr="002E2F52">
        <w:t>power consumption in Watts.</w:t>
      </w:r>
    </w:p>
    <w:p w14:paraId="3E7D9B65" w14:textId="6E27B930" w:rsidR="0048001B" w:rsidRDefault="0048001B" w:rsidP="001955EB">
      <w:pPr>
        <w:pStyle w:val="Heading2"/>
      </w:pPr>
      <w:bookmarkStart w:id="130" w:name="_Toc224993440"/>
      <w:bookmarkStart w:id="131" w:name="_Toc224993469"/>
      <w:bookmarkStart w:id="132" w:name="_Toc225672833"/>
      <w:bookmarkStart w:id="133" w:name="_Toc225673101"/>
      <w:bookmarkStart w:id="134" w:name="_Toc495576106"/>
      <w:r>
        <w:t>Flasher</w:t>
      </w:r>
      <w:bookmarkEnd w:id="130"/>
      <w:bookmarkEnd w:id="131"/>
      <w:bookmarkEnd w:id="132"/>
      <w:bookmarkEnd w:id="133"/>
      <w:r w:rsidR="00565D56">
        <w:t xml:space="preserve"> / Control</w:t>
      </w:r>
      <w:bookmarkEnd w:id="134"/>
    </w:p>
    <w:p w14:paraId="76F27588" w14:textId="77777777" w:rsidR="001A112C" w:rsidRPr="001A112C" w:rsidRDefault="001A112C" w:rsidP="001A112C">
      <w:pPr>
        <w:pStyle w:val="Heading2separationline"/>
      </w:pPr>
    </w:p>
    <w:p w14:paraId="0C515720" w14:textId="44B61EBF" w:rsidR="0048001B" w:rsidRDefault="0048001B" w:rsidP="00DC2D20">
      <w:pPr>
        <w:pStyle w:val="BodyText"/>
      </w:pPr>
      <w:r w:rsidRPr="001A4B75">
        <w:t xml:space="preserve">The device used to flash </w:t>
      </w:r>
      <w:r w:rsidR="00B926D4">
        <w:t xml:space="preserve">or control </w:t>
      </w:r>
      <w:r w:rsidRPr="001A4B75">
        <w:t xml:space="preserve">the </w:t>
      </w:r>
      <w:r w:rsidR="00B926D4">
        <w:t>light source</w:t>
      </w:r>
      <w:r w:rsidRPr="001A4B75">
        <w:t xml:space="preserve"> also requires power.</w:t>
      </w:r>
      <w:r>
        <w:t xml:space="preserve"> </w:t>
      </w:r>
      <w:r w:rsidRPr="001A4B75">
        <w:t xml:space="preserve"> Manufacturers of flashers</w:t>
      </w:r>
      <w:r w:rsidR="00B926D4">
        <w:t xml:space="preserve"> / controls</w:t>
      </w:r>
      <w:r w:rsidRPr="001A4B75">
        <w:t xml:space="preserve"> should be able to provide the power requirements of their units; an average value may be sufficient for high efficiency units. </w:t>
      </w:r>
      <w:r>
        <w:t xml:space="preserve"> </w:t>
      </w:r>
      <w:r w:rsidRPr="001A4B75">
        <w:t xml:space="preserve">Otherwise, the demand during flash, eclipse and when idle (daytime) may be required to calculate the load profile. </w:t>
      </w:r>
      <w:r>
        <w:t xml:space="preserve"> </w:t>
      </w:r>
      <w:r w:rsidRPr="001A4B75">
        <w:t>In general, the energy demand is calculated as a daily load, as follows:</w:t>
      </w:r>
    </w:p>
    <w:p w14:paraId="24EE1216" w14:textId="03BAE93C" w:rsidR="001955EB" w:rsidRDefault="00E0031F" w:rsidP="00DC2D20">
      <w:pPr>
        <w:pStyle w:val="BodyText"/>
      </w:pPr>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DL(average)</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q</m:t>
              </m:r>
            </m:sub>
          </m:sSub>
          <m:r>
            <w:rPr>
              <w:rFonts w:ascii="Cambria Math" w:hAnsi="Cambria Math" w:cs="Arial"/>
            </w:rPr>
            <m:t>×</m:t>
          </m:r>
          <m:sSub>
            <m:sSubPr>
              <m:ctrlPr>
                <w:rPr>
                  <w:rFonts w:ascii="Cambria Math" w:hAnsi="Cambria Math" w:cs="Arial"/>
                  <w:i/>
                </w:rPr>
              </m:ctrlPr>
            </m:sSubPr>
            <m:e>
              <m:r>
                <w:rPr>
                  <w:rFonts w:ascii="Cambria Math" w:hAnsi="Cambria Math" w:cs="Arial"/>
                </w:rPr>
                <m:t>H</m:t>
              </m:r>
            </m:e>
            <m:sub>
              <m:r>
                <w:rPr>
                  <w:rFonts w:ascii="Cambria Math" w:hAnsi="Cambria Math" w:cs="Arial"/>
                </w:rPr>
                <m:t>daylight</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bfl</m:t>
              </m:r>
            </m:sub>
          </m:sSub>
          <m:r>
            <w:rPr>
              <w:rFonts w:ascii="Cambria Math" w:hAnsi="Cambria Math" w:cs="Arial"/>
            </w:rPr>
            <m:t>×</m:t>
          </m:r>
          <m:d>
            <m:dPr>
              <m:ctrlPr>
                <w:rPr>
                  <w:rFonts w:ascii="Cambria Math" w:hAnsi="Cambria Math" w:cs="Arial"/>
                  <w:i/>
                </w:rPr>
              </m:ctrlPr>
            </m:dPr>
            <m:e>
              <m:r>
                <w:rPr>
                  <w:rFonts w:ascii="Cambria Math" w:hAnsi="Cambria Math" w:cs="Arial"/>
                </w:rPr>
                <m:t>1-duty cycle</m:t>
              </m:r>
            </m:e>
          </m:d>
          <m:r>
            <w:rPr>
              <w:rFonts w:ascii="Cambria Math" w:hAnsi="Cambria Math" w:cs="Arial"/>
            </w:rPr>
            <m:t>×</m:t>
          </m:r>
          <m:sSub>
            <m:sSubPr>
              <m:ctrlPr>
                <w:rPr>
                  <w:rFonts w:ascii="Cambria Math" w:hAnsi="Cambria Math" w:cs="Arial"/>
                  <w:i/>
                </w:rPr>
              </m:ctrlPr>
            </m:sSubPr>
            <m:e>
              <m:r>
                <w:rPr>
                  <w:rFonts w:ascii="Cambria Math" w:hAnsi="Cambria Math" w:cs="Arial"/>
                </w:rPr>
                <m:t>H</m:t>
              </m:r>
            </m:e>
            <m:sub>
              <m:r>
                <w:rPr>
                  <w:rFonts w:ascii="Cambria Math" w:hAnsi="Cambria Math" w:cs="Arial"/>
                </w:rPr>
                <m:t>darkness</m:t>
              </m:r>
            </m:sub>
          </m:sSub>
          <m:r>
            <w:rPr>
              <w:rFonts w:ascii="Cambria Math" w:hAnsi="Cambria Math" w:cs="Arial"/>
            </w:rPr>
            <m:t>+</m:t>
          </m:r>
          <m:sSub>
            <m:sSubPr>
              <m:ctrlPr>
                <w:rPr>
                  <w:rFonts w:ascii="Cambria Math" w:eastAsiaTheme="minorEastAsia" w:hAnsi="Cambria Math" w:cs="Arial"/>
                  <w:i/>
                </w:rPr>
              </m:ctrlPr>
            </m:sSubPr>
            <m:e>
              <m:r>
                <w:rPr>
                  <w:rFonts w:ascii="Cambria Math" w:eastAsiaTheme="minorEastAsia" w:hAnsi="Cambria Math" w:cs="Arial"/>
                </w:rPr>
                <m:t>P</m:t>
              </m:r>
            </m:e>
            <m:sub>
              <m:r>
                <w:rPr>
                  <w:rFonts w:ascii="Cambria Math" w:eastAsiaTheme="minorEastAsia" w:hAnsi="Cambria Math" w:cs="Arial"/>
                </w:rPr>
                <m:t>fl</m:t>
              </m:r>
            </m:sub>
          </m:sSub>
          <m:r>
            <w:rPr>
              <w:rFonts w:ascii="Cambria Math" w:eastAsiaTheme="minorEastAsia" w:hAnsi="Cambria Math" w:cs="Arial"/>
            </w:rPr>
            <m:t>×duty cycle×</m:t>
          </m:r>
          <m:sSub>
            <m:sSubPr>
              <m:ctrlPr>
                <w:rPr>
                  <w:rFonts w:ascii="Cambria Math" w:eastAsiaTheme="minorEastAsia" w:hAnsi="Cambria Math" w:cs="Arial"/>
                  <w:i/>
                </w:rPr>
              </m:ctrlPr>
            </m:sSubPr>
            <m:e>
              <m:r>
                <w:rPr>
                  <w:rFonts w:ascii="Cambria Math" w:eastAsiaTheme="minorEastAsia" w:hAnsi="Cambria Math" w:cs="Arial"/>
                </w:rPr>
                <m:t>H</m:t>
              </m:r>
            </m:e>
            <m:sub>
              <m:r>
                <w:rPr>
                  <w:rFonts w:ascii="Cambria Math" w:eastAsiaTheme="minorEastAsia" w:hAnsi="Cambria Math" w:cs="Arial"/>
                </w:rPr>
                <m:t>darkness</m:t>
              </m:r>
            </m:sub>
          </m:sSub>
        </m:oMath>
      </m:oMathPara>
    </w:p>
    <w:p w14:paraId="1F293709" w14:textId="6CB33E3B" w:rsidR="00B55453" w:rsidRDefault="00B55453" w:rsidP="00B55453">
      <w:pPr>
        <w:pStyle w:val="equation"/>
      </w:pPr>
      <w:bookmarkStart w:id="135" w:name="_Ref495502409"/>
      <w:bookmarkStart w:id="136" w:name="_Toc495576152"/>
      <w:r>
        <w:t>Daily load for a flasher</w:t>
      </w:r>
      <w:bookmarkEnd w:id="135"/>
      <w:bookmarkEnd w:id="136"/>
    </w:p>
    <w:p w14:paraId="59F61BDF" w14:textId="69C24ADA" w:rsidR="001955EB" w:rsidRPr="00845902" w:rsidRDefault="001955EB" w:rsidP="001955EB">
      <w:pPr>
        <w:pStyle w:val="BodyText"/>
      </w:pPr>
      <w:r>
        <w:t>Where:</w:t>
      </w:r>
    </w:p>
    <w:p w14:paraId="51982D07" w14:textId="77777777" w:rsidR="001955EB" w:rsidRDefault="001955EB" w:rsidP="001955EB">
      <w:pPr>
        <w:pStyle w:val="BodyText"/>
        <w:ind w:left="708"/>
      </w:pPr>
      <w:r>
        <w:t>E</w:t>
      </w:r>
      <w:r>
        <w:rPr>
          <w:vertAlign w:val="subscript"/>
        </w:rPr>
        <w:t xml:space="preserve">DL </w:t>
      </w:r>
      <w:r>
        <w:t>is the daily load in Wh per day</w:t>
      </w:r>
    </w:p>
    <w:p w14:paraId="5604386A" w14:textId="77777777" w:rsidR="001955EB" w:rsidRDefault="001955EB" w:rsidP="001955EB">
      <w:pPr>
        <w:pStyle w:val="BodyText"/>
        <w:ind w:left="708"/>
      </w:pPr>
      <w:r>
        <w:t>P</w:t>
      </w:r>
      <w:r>
        <w:rPr>
          <w:vertAlign w:val="subscript"/>
        </w:rPr>
        <w:t xml:space="preserve">q </w:t>
      </w:r>
      <w:r>
        <w:t>is the quiescent power consumption in Watts.</w:t>
      </w:r>
    </w:p>
    <w:p w14:paraId="3E0E5644" w14:textId="77777777" w:rsidR="00147907" w:rsidRPr="004C3D25" w:rsidRDefault="00147907" w:rsidP="00147907">
      <w:pPr>
        <w:pStyle w:val="BodyText"/>
        <w:ind w:left="708"/>
      </w:pPr>
      <w:r w:rsidRPr="004C3D25">
        <w:t>H</w:t>
      </w:r>
      <w:r w:rsidRPr="00845902">
        <w:rPr>
          <w:vertAlign w:val="subscript"/>
        </w:rPr>
        <w:t>da</w:t>
      </w:r>
      <w:r>
        <w:rPr>
          <w:vertAlign w:val="subscript"/>
        </w:rPr>
        <w:t>ylight</w:t>
      </w:r>
      <w:r>
        <w:t xml:space="preserve"> is the hours of daylight in hours per day</w:t>
      </w:r>
    </w:p>
    <w:p w14:paraId="7AF5104C" w14:textId="77777777" w:rsidR="001955EB" w:rsidRDefault="001955EB" w:rsidP="001955EB">
      <w:pPr>
        <w:pStyle w:val="BodyText"/>
        <w:ind w:left="708"/>
      </w:pPr>
      <w:r>
        <w:t>P</w:t>
      </w:r>
      <w:r>
        <w:rPr>
          <w:vertAlign w:val="subscript"/>
        </w:rPr>
        <w:t xml:space="preserve">bfl </w:t>
      </w:r>
      <w:r>
        <w:t>is the power consumption between flashes in Watts</w:t>
      </w:r>
    </w:p>
    <w:p w14:paraId="380F9F12" w14:textId="77777777" w:rsidR="00147907" w:rsidRPr="004C3D25" w:rsidRDefault="00147907" w:rsidP="00147907">
      <w:pPr>
        <w:pStyle w:val="BodyText"/>
        <w:ind w:left="708"/>
      </w:pPr>
      <w:r w:rsidRPr="004C3D25">
        <w:t>H</w:t>
      </w:r>
      <w:r w:rsidRPr="00845902">
        <w:rPr>
          <w:vertAlign w:val="subscript"/>
        </w:rPr>
        <w:t>darkness</w:t>
      </w:r>
      <w:r>
        <w:t xml:space="preserve"> is the hours of darkness (or hours of operation per day)</w:t>
      </w:r>
    </w:p>
    <w:p w14:paraId="267F32FD" w14:textId="77777777" w:rsidR="001955EB" w:rsidRDefault="001955EB" w:rsidP="001955EB">
      <w:pPr>
        <w:pStyle w:val="BodyText"/>
        <w:ind w:left="708"/>
      </w:pPr>
      <w:r>
        <w:t>P</w:t>
      </w:r>
      <w:r>
        <w:rPr>
          <w:vertAlign w:val="subscript"/>
        </w:rPr>
        <w:t xml:space="preserve">fl </w:t>
      </w:r>
      <w:r>
        <w:t>is the power consumption during flash in Watts.</w:t>
      </w:r>
    </w:p>
    <w:bookmarkStart w:id="137" w:name="_Toc495576107"/>
    <w:p w14:paraId="2AADFF1C" w14:textId="49E41BA2" w:rsidR="0048001B" w:rsidRDefault="0048001B" w:rsidP="001955EB">
      <w:pPr>
        <w:pStyle w:val="Heading2"/>
      </w:pPr>
      <w:r>
        <w:rPr>
          <w:noProof/>
          <w:lang w:eastAsia="en-GB"/>
        </w:rPr>
        <mc:AlternateContent>
          <mc:Choice Requires="wps">
            <w:drawing>
              <wp:anchor distT="0" distB="0" distL="114300" distR="114300" simplePos="0" relativeHeight="251713536" behindDoc="0" locked="1" layoutInCell="1" allowOverlap="1" wp14:anchorId="40DA92D3" wp14:editId="1C3F8A49">
                <wp:simplePos x="0" y="0"/>
                <wp:positionH relativeFrom="column">
                  <wp:posOffset>-914400</wp:posOffset>
                </wp:positionH>
                <wp:positionV relativeFrom="paragraph">
                  <wp:posOffset>-9433560</wp:posOffset>
                </wp:positionV>
                <wp:extent cx="914400" cy="914400"/>
                <wp:effectExtent l="0" t="2540" r="12700" b="10160"/>
                <wp:wrapNone/>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0F490F2E" w14:textId="77777777" w:rsidR="00600DF9" w:rsidRPr="001A4B75" w:rsidRDefault="00600DF9" w:rsidP="0048001B">
                            <w:pPr>
                              <w:autoSpaceDE w:val="0"/>
                              <w:autoSpaceDN w:val="0"/>
                              <w:adjustRightInd w:val="0"/>
                              <w:jc w:val="center"/>
                              <w:rPr>
                                <w:rFonts w:cs="Arial"/>
                                <w:sz w:val="20"/>
                                <w:szCs w:val="20"/>
                                <w:lang w:val="fr-FR"/>
                              </w:rPr>
                            </w:pPr>
                            <w:r w:rsidRPr="001A4B75">
                              <w:rPr>
                                <w:rFonts w:cs="Arial"/>
                                <w:sz w:val="20"/>
                                <w:szCs w:val="20"/>
                                <w:lang w:val="fr-FR"/>
                              </w:rPr>
                              <w:t>20ter, rue Schnapper, 78100</w:t>
                            </w:r>
                          </w:p>
                          <w:p w14:paraId="00D823D8" w14:textId="77777777" w:rsidR="00600DF9" w:rsidRDefault="00600DF9" w:rsidP="0048001B">
                            <w:pPr>
                              <w:autoSpaceDE w:val="0"/>
                              <w:autoSpaceDN w:val="0"/>
                              <w:adjustRightInd w:val="0"/>
                              <w:jc w:val="center"/>
                              <w:rPr>
                                <w:rFonts w:cs="Arial"/>
                                <w:sz w:val="20"/>
                                <w:szCs w:val="20"/>
                                <w:lang w:val="fr-FR"/>
                              </w:rPr>
                            </w:pPr>
                            <w:r>
                              <w:rPr>
                                <w:rFonts w:cs="Arial"/>
                                <w:sz w:val="20"/>
                                <w:szCs w:val="20"/>
                                <w:lang w:val="fr-FR"/>
                              </w:rPr>
                              <w:t>Saint Germain en Laye, France</w:t>
                            </w:r>
                          </w:p>
                          <w:p w14:paraId="7EE3B78F" w14:textId="77777777" w:rsidR="00600DF9" w:rsidRDefault="00600DF9" w:rsidP="0048001B">
                            <w:pPr>
                              <w:autoSpaceDE w:val="0"/>
                              <w:autoSpaceDN w:val="0"/>
                              <w:adjustRightInd w:val="0"/>
                              <w:jc w:val="center"/>
                              <w:rPr>
                                <w:rFonts w:cs="Arial"/>
                                <w:sz w:val="20"/>
                                <w:szCs w:val="20"/>
                              </w:rPr>
                            </w:pPr>
                            <w:r>
                              <w:rPr>
                                <w:rFonts w:cs="Arial"/>
                                <w:sz w:val="20"/>
                                <w:szCs w:val="20"/>
                              </w:rPr>
                              <w:t xml:space="preserve">Telephone +33 1 34 51 70 0 Telefax +33 1 34 51 82 05 </w:t>
                            </w:r>
                          </w:p>
                          <w:p w14:paraId="0105DB98" w14:textId="77777777" w:rsidR="00600DF9" w:rsidRDefault="00600DF9" w:rsidP="0048001B">
                            <w:pPr>
                              <w:autoSpaceDE w:val="0"/>
                              <w:autoSpaceDN w:val="0"/>
                              <w:adjustRightInd w:val="0"/>
                              <w:rPr>
                                <w:rFonts w:cs="Arial"/>
                                <w:szCs w:val="18"/>
                                <w:lang w:val="fr-FR"/>
                              </w:rPr>
                            </w:pPr>
                            <w:r>
                              <w:rPr>
                                <w:rFonts w:cs="Arial"/>
                                <w:sz w:val="20"/>
                                <w:szCs w:val="20"/>
                                <w:lang w:val="fr-FR"/>
                              </w:rPr>
                              <w:t xml:space="preserve">E-mail - iala-aism@wanadoo.fr      </w:t>
                            </w:r>
                            <w:r>
                              <w:rPr>
                                <w:rFonts w:cs="Arial"/>
                                <w:sz w:val="20"/>
                                <w:szCs w:val="20"/>
                                <w:lang w:val="fr-FR"/>
                              </w:rPr>
                              <w:tab/>
                            </w:r>
                            <w:r>
                              <w:rPr>
                                <w:rFonts w:cs="Arial"/>
                                <w:sz w:val="20"/>
                                <w:szCs w:val="20"/>
                                <w:lang w:val="fr-FR"/>
                              </w:rPr>
                              <w:tab/>
                              <w:t>Internet -  http://iala-aism.org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DA92D3" id="Text Box 58" o:spid="_x0000_s1035" type="#_x0000_t202" style="position:absolute;left:0;text-align:left;margin-left:-1in;margin-top:-742.8pt;width:1in;height:1in;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">
                <v:textbox>
                  <w:txbxContent>
                    <w:p w14:paraId="0F490F2E" w14:textId="77777777" w:rsidR="00600DF9" w:rsidRPr="001A4B75" w:rsidRDefault="00600DF9" w:rsidP="0048001B">
                      <w:pPr>
                        <w:autoSpaceDE w:val="0"/>
                        <w:autoSpaceDN w:val="0"/>
                        <w:adjustRightInd w:val="0"/>
                        <w:jc w:val="center"/>
                        <w:rPr>
                          <w:rFonts w:cs="Arial"/>
                          <w:sz w:val="20"/>
                          <w:szCs w:val="20"/>
                          <w:lang w:val="fr-FR"/>
                        </w:rPr>
                      </w:pPr>
                      <w:r w:rsidRPr="001A4B75">
                        <w:rPr>
                          <w:rFonts w:cs="Arial"/>
                          <w:sz w:val="20"/>
                          <w:szCs w:val="20"/>
                          <w:lang w:val="fr-FR"/>
                        </w:rPr>
                        <w:t xml:space="preserve">20ter, rue </w:t>
                      </w:r>
                      <w:proofErr w:type="spellStart"/>
                      <w:r w:rsidRPr="001A4B75">
                        <w:rPr>
                          <w:rFonts w:cs="Arial"/>
                          <w:sz w:val="20"/>
                          <w:szCs w:val="20"/>
                          <w:lang w:val="fr-FR"/>
                        </w:rPr>
                        <w:t>Schnapper</w:t>
                      </w:r>
                      <w:proofErr w:type="spellEnd"/>
                      <w:r w:rsidRPr="001A4B75">
                        <w:rPr>
                          <w:rFonts w:cs="Arial"/>
                          <w:sz w:val="20"/>
                          <w:szCs w:val="20"/>
                          <w:lang w:val="fr-FR"/>
                        </w:rPr>
                        <w:t>, 78100</w:t>
                      </w:r>
                    </w:p>
                    <w:p w14:paraId="00D823D8" w14:textId="77777777" w:rsidR="00600DF9" w:rsidRDefault="00600DF9" w:rsidP="0048001B">
                      <w:pPr>
                        <w:autoSpaceDE w:val="0"/>
                        <w:autoSpaceDN w:val="0"/>
                        <w:adjustRightInd w:val="0"/>
                        <w:jc w:val="center"/>
                        <w:rPr>
                          <w:rFonts w:cs="Arial"/>
                          <w:sz w:val="20"/>
                          <w:szCs w:val="20"/>
                          <w:lang w:val="fr-FR"/>
                        </w:rPr>
                      </w:pPr>
                      <w:r>
                        <w:rPr>
                          <w:rFonts w:cs="Arial"/>
                          <w:sz w:val="20"/>
                          <w:szCs w:val="20"/>
                          <w:lang w:val="fr-FR"/>
                        </w:rPr>
                        <w:t>Saint Germain en Laye, France</w:t>
                      </w:r>
                    </w:p>
                    <w:p w14:paraId="7EE3B78F" w14:textId="77777777" w:rsidR="00600DF9" w:rsidRDefault="00600DF9" w:rsidP="0048001B">
                      <w:pPr>
                        <w:autoSpaceDE w:val="0"/>
                        <w:autoSpaceDN w:val="0"/>
                        <w:adjustRightInd w:val="0"/>
                        <w:jc w:val="center"/>
                        <w:rPr>
                          <w:rFonts w:cs="Arial"/>
                          <w:sz w:val="20"/>
                          <w:szCs w:val="20"/>
                        </w:rPr>
                      </w:pPr>
                      <w:r>
                        <w:rPr>
                          <w:rFonts w:cs="Arial"/>
                          <w:sz w:val="20"/>
                          <w:szCs w:val="20"/>
                        </w:rPr>
                        <w:t xml:space="preserve">Telephone +33 1 34 51 70 0 Telefax +33 1 34 51 82 05 </w:t>
                      </w:r>
                    </w:p>
                    <w:p w14:paraId="0105DB98" w14:textId="77777777" w:rsidR="00600DF9" w:rsidRDefault="00600DF9" w:rsidP="0048001B">
                      <w:pPr>
                        <w:autoSpaceDE w:val="0"/>
                        <w:autoSpaceDN w:val="0"/>
                        <w:adjustRightInd w:val="0"/>
                        <w:rPr>
                          <w:rFonts w:cs="Arial"/>
                          <w:szCs w:val="18"/>
                          <w:lang w:val="fr-FR"/>
                        </w:rPr>
                      </w:pPr>
                      <w:r>
                        <w:rPr>
                          <w:rFonts w:cs="Arial"/>
                          <w:sz w:val="20"/>
                          <w:szCs w:val="20"/>
                          <w:lang w:val="fr-FR"/>
                        </w:rPr>
                        <w:t xml:space="preserve">E-mail - iala-aism@wanadoo.fr      </w:t>
                      </w:r>
                      <w:r>
                        <w:rPr>
                          <w:rFonts w:cs="Arial"/>
                          <w:sz w:val="20"/>
                          <w:szCs w:val="20"/>
                          <w:lang w:val="fr-FR"/>
                        </w:rPr>
                        <w:tab/>
                      </w:r>
                      <w:r>
                        <w:rPr>
                          <w:rFonts w:cs="Arial"/>
                          <w:sz w:val="20"/>
                          <w:szCs w:val="20"/>
                          <w:lang w:val="fr-FR"/>
                        </w:rPr>
                        <w:tab/>
                        <w:t>Internet -  http://iala-aism.org</w:t>
                      </w:r>
                    </w:p>
                  </w:txbxContent>
                </v:textbox>
                <w10:anchorlock/>
              </v:shape>
            </w:pict>
          </mc:Fallback>
        </mc:AlternateContent>
      </w:r>
      <w:r>
        <w:rPr>
          <w:noProof/>
          <w:lang w:eastAsia="en-GB"/>
        </w:rPr>
        <mc:AlternateContent>
          <mc:Choice Requires="wps">
            <w:drawing>
              <wp:anchor distT="0" distB="0" distL="114300" distR="114300" simplePos="0" relativeHeight="251714560" behindDoc="0" locked="1" layoutInCell="1" allowOverlap="1" wp14:anchorId="4CA8DFFF" wp14:editId="05A60C70">
                <wp:simplePos x="0" y="0"/>
                <wp:positionH relativeFrom="column">
                  <wp:posOffset>-914400</wp:posOffset>
                </wp:positionH>
                <wp:positionV relativeFrom="paragraph">
                  <wp:posOffset>-9433560</wp:posOffset>
                </wp:positionV>
                <wp:extent cx="914400" cy="914400"/>
                <wp:effectExtent l="0" t="2540" r="12700" b="10160"/>
                <wp:wrapNone/>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41A5355F" w14:textId="77777777" w:rsidR="00600DF9" w:rsidRDefault="00600DF9" w:rsidP="0048001B">
                            <w:pPr>
                              <w:rPr>
                                <w:rFonts w:cs="Arial"/>
                              </w:rPr>
                            </w:pPr>
                            <w:r>
                              <w:rPr>
                                <w:rFonts w:cs="Arial"/>
                              </w:rPr>
                              <w:t>International Association of Marine Aids to Navigation and Lighthouse Authorities</w:t>
                            </w:r>
                          </w:p>
                          <w:p w14:paraId="79FD4B49" w14:textId="77777777" w:rsidR="00600DF9" w:rsidRDefault="00600DF9" w:rsidP="0048001B">
                            <w:pPr>
                              <w:rPr>
                                <w:rFonts w:cs="Arial"/>
                              </w:rPr>
                            </w:pPr>
                          </w:p>
                          <w:p w14:paraId="053E1E31" w14:textId="77777777" w:rsidR="00600DF9" w:rsidRDefault="00600DF9" w:rsidP="0048001B">
                            <w:pPr>
                              <w:rPr>
                                <w:rFonts w:cs="Arial"/>
                              </w:rPr>
                            </w:pPr>
                          </w:p>
                          <w:p w14:paraId="3B18FC37" w14:textId="77777777" w:rsidR="00600DF9" w:rsidRDefault="00600DF9" w:rsidP="0048001B">
                            <w:pPr>
                              <w:rPr>
                                <w:rFonts w:cs="Arial"/>
                              </w:rPr>
                            </w:pPr>
                          </w:p>
                          <w:p w14:paraId="4890AF95" w14:textId="77777777" w:rsidR="00600DF9" w:rsidRDefault="00600DF9" w:rsidP="0048001B">
                            <w:pPr>
                              <w:rPr>
                                <w:rFonts w:cs="Arial"/>
                              </w:rPr>
                            </w:pPr>
                          </w:p>
                          <w:p w14:paraId="71ACCCA7" w14:textId="77777777" w:rsidR="00600DF9" w:rsidRDefault="00600DF9" w:rsidP="0048001B">
                            <w:pPr>
                              <w:rPr>
                                <w:rFonts w:cs="Arial"/>
                              </w:rPr>
                            </w:pPr>
                          </w:p>
                          <w:p w14:paraId="0D342798" w14:textId="77777777" w:rsidR="00600DF9" w:rsidRDefault="00600DF9" w:rsidP="0048001B">
                            <w:pPr>
                              <w:rPr>
                                <w:rFonts w:cs="Arial"/>
                              </w:rPr>
                            </w:pPr>
                          </w:p>
                          <w:p w14:paraId="24DFAEB0" w14:textId="77777777" w:rsidR="00600DF9" w:rsidRDefault="00600DF9" w:rsidP="0048001B">
                            <w:pPr>
                              <w:rPr>
                                <w:rFonts w:cs="Arial"/>
                              </w:rPr>
                            </w:pPr>
                          </w:p>
                          <w:p w14:paraId="343D5FD1" w14:textId="77777777" w:rsidR="00600DF9" w:rsidRDefault="00600DF9" w:rsidP="0048001B">
                            <w:pPr>
                              <w:rPr>
                                <w:rFonts w:cs="Arial"/>
                              </w:rPr>
                            </w:pPr>
                          </w:p>
                          <w:p w14:paraId="3191B283" w14:textId="77777777" w:rsidR="00600DF9" w:rsidRDefault="00600DF9" w:rsidP="0048001B">
                            <w:pPr>
                              <w:rPr>
                                <w:rFonts w:cs="Arial"/>
                              </w:rPr>
                            </w:pPr>
                          </w:p>
                          <w:p w14:paraId="3D7A2069" w14:textId="77777777" w:rsidR="00600DF9" w:rsidRDefault="00600DF9" w:rsidP="0048001B">
                            <w:pPr>
                              <w:rPr>
                                <w:rFonts w:cs="Arial"/>
                              </w:rPr>
                            </w:pPr>
                          </w:p>
                          <w:p w14:paraId="113A274D" w14:textId="77777777" w:rsidR="00600DF9" w:rsidRDefault="00600DF9" w:rsidP="0048001B">
                            <w:pPr>
                              <w:rPr>
                                <w:rFonts w:cs="Arial"/>
                              </w:rPr>
                            </w:pPr>
                          </w:p>
                          <w:p w14:paraId="7F026F90" w14:textId="77777777" w:rsidR="00600DF9" w:rsidRDefault="00600DF9" w:rsidP="0048001B">
                            <w:pPr>
                              <w:rPr>
                                <w:rFonts w:cs="Arial"/>
                              </w:rPr>
                            </w:pPr>
                          </w:p>
                          <w:p w14:paraId="1B7EE92A" w14:textId="77777777" w:rsidR="00600DF9" w:rsidRDefault="00600DF9" w:rsidP="0048001B">
                            <w:pPr>
                              <w:rPr>
                                <w:rFonts w:cs="Arial"/>
                              </w:rPr>
                            </w:pPr>
                          </w:p>
                          <w:p w14:paraId="6EC3C1DA" w14:textId="77777777" w:rsidR="00600DF9" w:rsidRDefault="00600DF9" w:rsidP="0048001B">
                            <w:pPr>
                              <w:rPr>
                                <w:rFonts w:cs="Arial"/>
                              </w:rPr>
                            </w:pPr>
                          </w:p>
                          <w:p w14:paraId="66F0C0FA" w14:textId="77777777" w:rsidR="00600DF9" w:rsidRDefault="00600DF9" w:rsidP="0048001B">
                            <w:pPr>
                              <w:rPr>
                                <w:rFonts w:cs="Arial"/>
                              </w:rPr>
                            </w:pPr>
                          </w:p>
                          <w:p w14:paraId="3D282F88" w14:textId="77777777" w:rsidR="00600DF9" w:rsidRDefault="00600DF9" w:rsidP="0048001B">
                            <w:pPr>
                              <w:rPr>
                                <w:rFonts w:cs="Arial"/>
                              </w:rPr>
                            </w:pPr>
                          </w:p>
                          <w:p w14:paraId="49B43FC9" w14:textId="77777777" w:rsidR="00600DF9" w:rsidRDefault="00600DF9" w:rsidP="0048001B">
                            <w:pPr>
                              <w:rPr>
                                <w:rFonts w:cs="Arial"/>
                              </w:rPr>
                            </w:pPr>
                          </w:p>
                          <w:p w14:paraId="22FFD185" w14:textId="77777777" w:rsidR="00600DF9" w:rsidRDefault="00600DF9" w:rsidP="0048001B">
                            <w:pPr>
                              <w:rPr>
                                <w:rFonts w:cs="Arial"/>
                              </w:rPr>
                            </w:pPr>
                          </w:p>
                          <w:p w14:paraId="4B15AA71" w14:textId="77777777" w:rsidR="00600DF9" w:rsidRDefault="00600DF9" w:rsidP="0048001B">
                            <w:pPr>
                              <w:rPr>
                                <w:rFonts w:cs="Arial"/>
                              </w:rPr>
                            </w:pPr>
                          </w:p>
                          <w:p w14:paraId="193883B3" w14:textId="77777777" w:rsidR="00600DF9" w:rsidRDefault="00600DF9" w:rsidP="0048001B">
                            <w:pPr>
                              <w:rPr>
                                <w:rFonts w:cs="Arial"/>
                              </w:rPr>
                            </w:pPr>
                          </w:p>
                          <w:p w14:paraId="28212AEB" w14:textId="77777777" w:rsidR="00600DF9" w:rsidRDefault="00600DF9" w:rsidP="0048001B">
                            <w:pPr>
                              <w:rPr>
                                <w:rFonts w:cs="Arial"/>
                              </w:rPr>
                            </w:pPr>
                          </w:p>
                          <w:p w14:paraId="1B783863" w14:textId="77777777" w:rsidR="00600DF9" w:rsidRDefault="00600DF9" w:rsidP="0048001B">
                            <w:pPr>
                              <w:rPr>
                                <w:rFonts w:cs="Arial"/>
                              </w:rPr>
                            </w:pPr>
                          </w:p>
                          <w:p w14:paraId="6E17FE96" w14:textId="77777777" w:rsidR="00600DF9" w:rsidRDefault="00600DF9" w:rsidP="0048001B">
                            <w:pPr>
                              <w:rPr>
                                <w:rFonts w:cs="Arial"/>
                              </w:rPr>
                            </w:pPr>
                          </w:p>
                          <w:p w14:paraId="298EAB6B" w14:textId="77777777" w:rsidR="00600DF9" w:rsidRDefault="00600DF9" w:rsidP="0048001B">
                            <w:pPr>
                              <w:rPr>
                                <w:rFonts w:cs="Arial"/>
                              </w:rPr>
                            </w:pPr>
                          </w:p>
                          <w:p w14:paraId="6152E323" w14:textId="77777777" w:rsidR="00600DF9" w:rsidRDefault="00600DF9" w:rsidP="0048001B">
                            <w:pPr>
                              <w:rPr>
                                <w:rFonts w:cs="Arial"/>
                              </w:rPr>
                            </w:pPr>
                          </w:p>
                          <w:p w14:paraId="43E0A98E" w14:textId="77777777" w:rsidR="00600DF9" w:rsidRDefault="00600DF9" w:rsidP="0048001B">
                            <w:pPr>
                              <w:rPr>
                                <w:rFonts w:cs="Arial"/>
                              </w:rPr>
                            </w:pPr>
                          </w:p>
                          <w:p w14:paraId="1CD57F62" w14:textId="77777777" w:rsidR="00600DF9" w:rsidRDefault="00600DF9" w:rsidP="0048001B">
                            <w:pPr>
                              <w:rPr>
                                <w:rFonts w:cs="Arial"/>
                              </w:rPr>
                            </w:pPr>
                          </w:p>
                          <w:p w14:paraId="4584A16D" w14:textId="77777777" w:rsidR="00600DF9" w:rsidRDefault="00600DF9" w:rsidP="0048001B">
                            <w:pPr>
                              <w:rPr>
                                <w:rFonts w:cs="Arial"/>
                              </w:rPr>
                            </w:pPr>
                          </w:p>
                          <w:p w14:paraId="0C31AFBD" w14:textId="77777777" w:rsidR="00600DF9" w:rsidRDefault="00600DF9" w:rsidP="0048001B">
                            <w:pPr>
                              <w:rPr>
                                <w:rFonts w:cs="Arial"/>
                              </w:rPr>
                            </w:pPr>
                          </w:p>
                          <w:p w14:paraId="692F90AB" w14:textId="77777777" w:rsidR="00600DF9" w:rsidRDefault="00600DF9" w:rsidP="0048001B">
                            <w:pPr>
                              <w:rPr>
                                <w:rFonts w:cs="Arial"/>
                              </w:rPr>
                            </w:pPr>
                          </w:p>
                          <w:p w14:paraId="60CDD400" w14:textId="77777777" w:rsidR="00600DF9" w:rsidRDefault="00600DF9" w:rsidP="0048001B">
                            <w:pPr>
                              <w:rPr>
                                <w:rFonts w:cs="Arial"/>
                              </w:rPr>
                            </w:pPr>
                          </w:p>
                          <w:p w14:paraId="534AE2B5" w14:textId="77777777" w:rsidR="00600DF9" w:rsidRDefault="00600DF9" w:rsidP="0048001B">
                            <w:pPr>
                              <w:rPr>
                                <w:rFonts w:cs="Arial"/>
                              </w:rPr>
                            </w:pPr>
                          </w:p>
                          <w:p w14:paraId="7AE82A5E" w14:textId="77777777" w:rsidR="00600DF9" w:rsidRDefault="00600DF9" w:rsidP="0048001B">
                            <w:pPr>
                              <w:rPr>
                                <w:rFonts w:cs="Arial"/>
                              </w:rPr>
                            </w:pPr>
                          </w:p>
                          <w:p w14:paraId="37AE5894" w14:textId="77777777" w:rsidR="00600DF9" w:rsidRDefault="00600DF9" w:rsidP="0048001B">
                            <w:pPr>
                              <w:rPr>
                                <w:rFonts w:cs="Arial"/>
                              </w:rPr>
                            </w:pPr>
                          </w:p>
                          <w:p w14:paraId="3688E621" w14:textId="77777777" w:rsidR="00600DF9" w:rsidRDefault="00600DF9" w:rsidP="0048001B">
                            <w:pPr>
                              <w:rPr>
                                <w:rFonts w:cs="Arial"/>
                              </w:rPr>
                            </w:pPr>
                          </w:p>
                          <w:p w14:paraId="3CF15AF4" w14:textId="77777777" w:rsidR="00600DF9" w:rsidRDefault="00600DF9" w:rsidP="0048001B">
                            <w:pPr>
                              <w:rPr>
                                <w:rFonts w:cs="Arial"/>
                              </w:rPr>
                            </w:pPr>
                          </w:p>
                          <w:p w14:paraId="123B09C0" w14:textId="77777777" w:rsidR="00600DF9" w:rsidRDefault="00600DF9" w:rsidP="0048001B">
                            <w:pPr>
                              <w:rPr>
                                <w:rFonts w:cs="Arial"/>
                              </w:rPr>
                            </w:pPr>
                          </w:p>
                          <w:p w14:paraId="7DF1CCAF" w14:textId="77777777" w:rsidR="00600DF9" w:rsidRDefault="00600DF9" w:rsidP="0048001B">
                            <w:pPr>
                              <w:rPr>
                                <w:rFonts w:cs="Arial"/>
                              </w:rPr>
                            </w:pPr>
                          </w:p>
                          <w:p w14:paraId="40464FC8" w14:textId="77777777" w:rsidR="00600DF9" w:rsidRDefault="00600DF9" w:rsidP="0048001B">
                            <w:pPr>
                              <w:rPr>
                                <w:rFonts w:cs="Arial"/>
                              </w:rPr>
                            </w:pPr>
                          </w:p>
                          <w:p w14:paraId="646F8F62" w14:textId="77777777" w:rsidR="00600DF9" w:rsidRDefault="00600DF9" w:rsidP="0048001B">
                            <w:pPr>
                              <w:rPr>
                                <w:rFonts w:cs="Arial"/>
                              </w:rPr>
                            </w:pPr>
                          </w:p>
                          <w:p w14:paraId="26DC99BD" w14:textId="77777777" w:rsidR="00600DF9" w:rsidRDefault="00600DF9" w:rsidP="0048001B">
                            <w:pPr>
                              <w:rPr>
                                <w:rFonts w:cs="Arial"/>
                              </w:rPr>
                            </w:pPr>
                          </w:p>
                          <w:p w14:paraId="7802BA27" w14:textId="77777777" w:rsidR="00600DF9" w:rsidRDefault="00600DF9" w:rsidP="0048001B">
                            <w:pPr>
                              <w:rPr>
                                <w:rFonts w:cs="Arial"/>
                              </w:rPr>
                            </w:pPr>
                          </w:p>
                          <w:p w14:paraId="1BAC69D9" w14:textId="77777777" w:rsidR="00600DF9" w:rsidRDefault="00600DF9" w:rsidP="0048001B">
                            <w:pPr>
                              <w:rPr>
                                <w:rFonts w:cs="Arial"/>
                              </w:rPr>
                            </w:pPr>
                          </w:p>
                          <w:p w14:paraId="40657117" w14:textId="77777777" w:rsidR="00600DF9" w:rsidRDefault="00600DF9" w:rsidP="0048001B">
                            <w:pPr>
                              <w:rPr>
                                <w:rFonts w:cs="Arial"/>
                              </w:rPr>
                            </w:pPr>
                          </w:p>
                          <w:p w14:paraId="0EB04F3B" w14:textId="77777777" w:rsidR="00600DF9" w:rsidRDefault="00600DF9" w:rsidP="0048001B">
                            <w:pPr>
                              <w:rPr>
                                <w:rFonts w:cs="Arial"/>
                              </w:rPr>
                            </w:pPr>
                          </w:p>
                          <w:p w14:paraId="1CDC560A" w14:textId="77777777" w:rsidR="00600DF9" w:rsidRDefault="00600DF9" w:rsidP="0048001B">
                            <w:pPr>
                              <w:rPr>
                                <w:rFonts w:cs="Arial"/>
                              </w:rPr>
                            </w:pPr>
                          </w:p>
                          <w:p w14:paraId="4BDD7BAC" w14:textId="77777777" w:rsidR="00600DF9" w:rsidRDefault="00600DF9" w:rsidP="0048001B">
                            <w:pPr>
                              <w:rPr>
                                <w:rFonts w:cs="Arial"/>
                              </w:rPr>
                            </w:pPr>
                          </w:p>
                          <w:p w14:paraId="0ADE5E9D" w14:textId="77777777" w:rsidR="00600DF9" w:rsidRDefault="00600DF9" w:rsidP="0048001B">
                            <w:pPr>
                              <w:rPr>
                                <w:rFonts w:cs="Arial"/>
                              </w:rPr>
                            </w:pPr>
                          </w:p>
                          <w:p w14:paraId="0FE05A72" w14:textId="77777777" w:rsidR="00600DF9" w:rsidRDefault="00600DF9" w:rsidP="0048001B">
                            <w:pPr>
                              <w:rPr>
                                <w:rFonts w:cs="Arial"/>
                              </w:rPr>
                            </w:pPr>
                          </w:p>
                          <w:p w14:paraId="2CFA7DBD" w14:textId="77777777" w:rsidR="00600DF9" w:rsidRDefault="00600DF9" w:rsidP="0048001B">
                            <w:pPr>
                              <w:rPr>
                                <w:rFonts w:cs="Arial"/>
                              </w:rPr>
                            </w:pPr>
                          </w:p>
                          <w:p w14:paraId="20B68996" w14:textId="77777777" w:rsidR="00600DF9" w:rsidRDefault="00600DF9" w:rsidP="0048001B">
                            <w:pPr>
                              <w:rPr>
                                <w:rFonts w:cs="Arial"/>
                              </w:rPr>
                            </w:pPr>
                          </w:p>
                          <w:p w14:paraId="15C915BD" w14:textId="77777777" w:rsidR="00600DF9" w:rsidRDefault="00600DF9" w:rsidP="0048001B">
                            <w:pPr>
                              <w:rPr>
                                <w:rFonts w:cs="Arial"/>
                              </w:rPr>
                            </w:pPr>
                          </w:p>
                          <w:p w14:paraId="5E53A9C2" w14:textId="77777777" w:rsidR="00600DF9" w:rsidRDefault="00600DF9" w:rsidP="0048001B">
                            <w:pPr>
                              <w:rPr>
                                <w:rFonts w:cs="Arial"/>
                              </w:rPr>
                            </w:pPr>
                          </w:p>
                          <w:p w14:paraId="4AA456DC" w14:textId="77777777" w:rsidR="00600DF9" w:rsidRDefault="00600DF9" w:rsidP="0048001B">
                            <w:pPr>
                              <w:rPr>
                                <w:rFonts w:cs="Arial"/>
                              </w:rPr>
                            </w:pPr>
                          </w:p>
                          <w:p w14:paraId="1DA51888" w14:textId="77777777" w:rsidR="00600DF9" w:rsidRDefault="00600DF9" w:rsidP="0048001B">
                            <w:pPr>
                              <w:rPr>
                                <w:rFonts w:cs="Arial"/>
                              </w:rPr>
                            </w:pPr>
                          </w:p>
                          <w:p w14:paraId="61AACE61" w14:textId="77777777" w:rsidR="00600DF9" w:rsidRDefault="00600DF9" w:rsidP="0048001B">
                            <w:pPr>
                              <w:rPr>
                                <w:rFonts w:cs="Arial"/>
                              </w:rPr>
                            </w:pPr>
                          </w:p>
                          <w:p w14:paraId="70BC492F" w14:textId="77777777" w:rsidR="00600DF9" w:rsidRDefault="00600DF9" w:rsidP="0048001B">
                            <w:pPr>
                              <w:rPr>
                                <w:rFonts w:cs="Arial"/>
                              </w:rPr>
                            </w:pPr>
                          </w:p>
                          <w:p w14:paraId="02508A23" w14:textId="77777777" w:rsidR="00600DF9" w:rsidRDefault="00600DF9" w:rsidP="0048001B">
                            <w:pPr>
                              <w:rPr>
                                <w:rFonts w:cs="Arial"/>
                              </w:rPr>
                            </w:pPr>
                          </w:p>
                          <w:p w14:paraId="66D01024" w14:textId="77777777" w:rsidR="00600DF9" w:rsidRDefault="00600DF9" w:rsidP="0048001B">
                            <w:pPr>
                              <w:rPr>
                                <w:rFonts w:cs="Arial"/>
                              </w:rPr>
                            </w:pPr>
                          </w:p>
                          <w:p w14:paraId="57083475" w14:textId="77777777" w:rsidR="00600DF9" w:rsidRDefault="00600DF9" w:rsidP="0048001B">
                            <w:pPr>
                              <w:rPr>
                                <w:rFonts w:cs="Arial"/>
                              </w:rPr>
                            </w:pPr>
                          </w:p>
                          <w:p w14:paraId="70D15540" w14:textId="77777777" w:rsidR="00600DF9" w:rsidRDefault="00600DF9" w:rsidP="0048001B">
                            <w:pPr>
                              <w:rPr>
                                <w:rFonts w:cs="Arial"/>
                              </w:rPr>
                            </w:pPr>
                          </w:p>
                          <w:p w14:paraId="29C075E8" w14:textId="77777777" w:rsidR="00600DF9" w:rsidRDefault="00600DF9" w:rsidP="0048001B">
                            <w:pPr>
                              <w:rPr>
                                <w:rFonts w:cs="Arial"/>
                              </w:rPr>
                            </w:pPr>
                          </w:p>
                          <w:p w14:paraId="57781049" w14:textId="77777777" w:rsidR="00600DF9" w:rsidRDefault="00600DF9" w:rsidP="0048001B">
                            <w:pPr>
                              <w:rPr>
                                <w:rFonts w:cs="Arial"/>
                              </w:rPr>
                            </w:pPr>
                          </w:p>
                          <w:p w14:paraId="3415938B" w14:textId="77777777" w:rsidR="00600DF9" w:rsidRDefault="00600DF9" w:rsidP="0048001B">
                            <w:pPr>
                              <w:rPr>
                                <w:rFonts w:cs="Arial"/>
                              </w:rPr>
                            </w:pPr>
                          </w:p>
                          <w:p w14:paraId="3AC9F8DD" w14:textId="77777777" w:rsidR="00600DF9" w:rsidRDefault="00600DF9" w:rsidP="0048001B">
                            <w:pPr>
                              <w:rPr>
                                <w:rFonts w:cs="Arial"/>
                              </w:rPr>
                            </w:pPr>
                          </w:p>
                          <w:p w14:paraId="715D070E" w14:textId="77777777" w:rsidR="00600DF9" w:rsidRDefault="00600DF9" w:rsidP="0048001B">
                            <w:pPr>
                              <w:rPr>
                                <w:rFonts w:cs="Arial"/>
                              </w:rPr>
                            </w:pPr>
                          </w:p>
                          <w:p w14:paraId="18E49CF3" w14:textId="77777777" w:rsidR="00600DF9" w:rsidRDefault="00600DF9" w:rsidP="0048001B">
                            <w:pPr>
                              <w:rPr>
                                <w:rFonts w:cs="Arial"/>
                              </w:rPr>
                            </w:pPr>
                          </w:p>
                          <w:p w14:paraId="1565C94E" w14:textId="77777777" w:rsidR="00600DF9" w:rsidRDefault="00600DF9" w:rsidP="0048001B">
                            <w:pPr>
                              <w:rPr>
                                <w:rFonts w:cs="Arial"/>
                              </w:rPr>
                            </w:pPr>
                          </w:p>
                          <w:p w14:paraId="7CE8838F" w14:textId="77777777" w:rsidR="00600DF9" w:rsidRDefault="00600DF9" w:rsidP="0048001B">
                            <w:pPr>
                              <w:rPr>
                                <w:rFonts w:cs="Arial"/>
                              </w:rPr>
                            </w:pPr>
                          </w:p>
                          <w:p w14:paraId="7F0BF710" w14:textId="77777777" w:rsidR="00600DF9" w:rsidRDefault="00600DF9" w:rsidP="0048001B">
                            <w:pPr>
                              <w:rPr>
                                <w:rFonts w:cs="Arial"/>
                              </w:rPr>
                            </w:pPr>
                          </w:p>
                          <w:p w14:paraId="0912133B" w14:textId="77777777" w:rsidR="00600DF9" w:rsidRDefault="00600DF9" w:rsidP="0048001B">
                            <w:pPr>
                              <w:rPr>
                                <w:rFonts w:cs="Arial"/>
                              </w:rPr>
                            </w:pPr>
                          </w:p>
                          <w:p w14:paraId="15788000" w14:textId="77777777" w:rsidR="00600DF9" w:rsidRDefault="00600DF9" w:rsidP="0048001B">
                            <w:pPr>
                              <w:rPr>
                                <w:rFonts w:cs="Arial"/>
                              </w:rPr>
                            </w:pPr>
                          </w:p>
                          <w:p w14:paraId="4AD33101" w14:textId="77777777" w:rsidR="00600DF9" w:rsidRDefault="00600DF9" w:rsidP="0048001B">
                            <w:pPr>
                              <w:rPr>
                                <w:rFonts w:cs="Arial"/>
                              </w:rPr>
                            </w:pPr>
                          </w:p>
                          <w:p w14:paraId="230BC543" w14:textId="77777777" w:rsidR="00600DF9" w:rsidRDefault="00600DF9" w:rsidP="0048001B">
                            <w:pPr>
                              <w:rPr>
                                <w:rFonts w:cs="Arial"/>
                              </w:rPr>
                            </w:pPr>
                          </w:p>
                          <w:p w14:paraId="159B6346" w14:textId="77777777" w:rsidR="00600DF9" w:rsidRDefault="00600DF9" w:rsidP="0048001B">
                            <w:pPr>
                              <w:rPr>
                                <w:rFonts w:cs="Arial"/>
                              </w:rPr>
                            </w:pPr>
                          </w:p>
                          <w:p w14:paraId="053C364C" w14:textId="77777777" w:rsidR="00600DF9" w:rsidRDefault="00600DF9" w:rsidP="0048001B">
                            <w:pPr>
                              <w:rPr>
                                <w:rFonts w:cs="Arial"/>
                              </w:rPr>
                            </w:pPr>
                          </w:p>
                          <w:p w14:paraId="71FBA81F" w14:textId="77777777" w:rsidR="00600DF9" w:rsidRDefault="00600DF9" w:rsidP="0048001B">
                            <w:pPr>
                              <w:rPr>
                                <w:rFonts w:cs="Arial"/>
                              </w:rPr>
                            </w:pPr>
                          </w:p>
                          <w:p w14:paraId="5E6D9509" w14:textId="77777777" w:rsidR="00600DF9" w:rsidRDefault="00600DF9" w:rsidP="0048001B">
                            <w:pPr>
                              <w:rPr>
                                <w:rFonts w:cs="Arial"/>
                              </w:rPr>
                            </w:pPr>
                          </w:p>
                          <w:p w14:paraId="2CFB6A24" w14:textId="77777777" w:rsidR="00600DF9" w:rsidRDefault="00600DF9" w:rsidP="0048001B">
                            <w:pPr>
                              <w:rPr>
                                <w:rFonts w:cs="Arial"/>
                              </w:rPr>
                            </w:pPr>
                          </w:p>
                          <w:p w14:paraId="4423A1D2" w14:textId="77777777" w:rsidR="00600DF9" w:rsidRDefault="00600DF9" w:rsidP="0048001B">
                            <w:pPr>
                              <w:rPr>
                                <w:rFonts w:cs="Arial"/>
                              </w:rPr>
                            </w:pPr>
                          </w:p>
                          <w:p w14:paraId="2603DEB7" w14:textId="77777777" w:rsidR="00600DF9" w:rsidRDefault="00600DF9" w:rsidP="0048001B">
                            <w:pPr>
                              <w:rPr>
                                <w:rFonts w:cs="Arial"/>
                              </w:rPr>
                            </w:pPr>
                          </w:p>
                          <w:p w14:paraId="7D83DBC2" w14:textId="77777777" w:rsidR="00600DF9" w:rsidRDefault="00600DF9" w:rsidP="0048001B">
                            <w:pPr>
                              <w:rPr>
                                <w:rFonts w:cs="Arial"/>
                              </w:rPr>
                            </w:pPr>
                          </w:p>
                          <w:p w14:paraId="4692940B" w14:textId="77777777" w:rsidR="00600DF9" w:rsidRDefault="00600DF9" w:rsidP="0048001B">
                            <w:pPr>
                              <w:rPr>
                                <w:rFonts w:cs="Arial"/>
                              </w:rPr>
                            </w:pPr>
                          </w:p>
                          <w:p w14:paraId="00463980" w14:textId="77777777" w:rsidR="00600DF9" w:rsidRDefault="00600DF9" w:rsidP="0048001B">
                            <w:pPr>
                              <w:rPr>
                                <w:rFonts w:cs="Arial"/>
                              </w:rPr>
                            </w:pPr>
                          </w:p>
                          <w:p w14:paraId="21188C43" w14:textId="77777777" w:rsidR="00600DF9" w:rsidRDefault="00600DF9" w:rsidP="0048001B">
                            <w:pPr>
                              <w:rPr>
                                <w:rFonts w:cs="Arial"/>
                              </w:rPr>
                            </w:pPr>
                          </w:p>
                          <w:p w14:paraId="45C9B8FD" w14:textId="77777777" w:rsidR="00600DF9" w:rsidRDefault="00600DF9" w:rsidP="0048001B">
                            <w:pPr>
                              <w:rPr>
                                <w:rFonts w:cs="Arial"/>
                              </w:rPr>
                            </w:pPr>
                          </w:p>
                          <w:p w14:paraId="66CA912F" w14:textId="77777777" w:rsidR="00600DF9" w:rsidRDefault="00600DF9" w:rsidP="0048001B">
                            <w:pPr>
                              <w:rPr>
                                <w:rFonts w:cs="Arial"/>
                              </w:rPr>
                            </w:pPr>
                          </w:p>
                          <w:p w14:paraId="043098A9" w14:textId="77777777" w:rsidR="00600DF9" w:rsidRDefault="00600DF9" w:rsidP="0048001B">
                            <w:pPr>
                              <w:rPr>
                                <w:rFonts w:cs="Arial"/>
                              </w:rPr>
                            </w:pPr>
                          </w:p>
                          <w:p w14:paraId="575D440A" w14:textId="77777777" w:rsidR="00600DF9" w:rsidRDefault="00600DF9" w:rsidP="0048001B">
                            <w:pPr>
                              <w:rPr>
                                <w:rFonts w:cs="Arial"/>
                              </w:rPr>
                            </w:pPr>
                          </w:p>
                          <w:p w14:paraId="300819C3" w14:textId="77777777" w:rsidR="00600DF9" w:rsidRDefault="00600DF9" w:rsidP="0048001B">
                            <w:pPr>
                              <w:rPr>
                                <w:rFonts w:cs="Arial"/>
                              </w:rPr>
                            </w:pPr>
                          </w:p>
                          <w:p w14:paraId="41D1176B" w14:textId="77777777" w:rsidR="00600DF9" w:rsidRDefault="00600DF9" w:rsidP="0048001B">
                            <w:pPr>
                              <w:rPr>
                                <w:rFonts w:cs="Arial"/>
                              </w:rPr>
                            </w:pPr>
                          </w:p>
                          <w:p w14:paraId="0D7C4BF3" w14:textId="77777777" w:rsidR="00600DF9" w:rsidRDefault="00600DF9" w:rsidP="0048001B">
                            <w:pPr>
                              <w:rPr>
                                <w:rFonts w:cs="Arial"/>
                              </w:rPr>
                            </w:pPr>
                          </w:p>
                          <w:p w14:paraId="747A6837" w14:textId="77777777" w:rsidR="00600DF9" w:rsidRDefault="00600DF9" w:rsidP="0048001B">
                            <w:pPr>
                              <w:rPr>
                                <w:rFonts w:cs="Arial"/>
                              </w:rPr>
                            </w:pPr>
                          </w:p>
                          <w:p w14:paraId="16FCF600" w14:textId="77777777" w:rsidR="00600DF9" w:rsidRDefault="00600DF9" w:rsidP="0048001B">
                            <w:pPr>
                              <w:rPr>
                                <w:rFonts w:cs="Arial"/>
                              </w:rPr>
                            </w:pPr>
                          </w:p>
                          <w:p w14:paraId="017626C2" w14:textId="77777777" w:rsidR="00600DF9" w:rsidRDefault="00600DF9" w:rsidP="0048001B">
                            <w:pPr>
                              <w:rPr>
                                <w:rFonts w:cs="Arial"/>
                              </w:rPr>
                            </w:pPr>
                          </w:p>
                          <w:p w14:paraId="2CB9A244" w14:textId="77777777" w:rsidR="00600DF9" w:rsidRDefault="00600DF9" w:rsidP="0048001B">
                            <w:pPr>
                              <w:rPr>
                                <w:rFonts w:cs="Arial"/>
                              </w:rPr>
                            </w:pPr>
                          </w:p>
                          <w:p w14:paraId="6892D09C" w14:textId="77777777" w:rsidR="00600DF9" w:rsidRDefault="00600DF9" w:rsidP="0048001B">
                            <w:pPr>
                              <w:rPr>
                                <w:rFonts w:cs="Arial"/>
                              </w:rPr>
                            </w:pPr>
                          </w:p>
                          <w:p w14:paraId="6359E811" w14:textId="77777777" w:rsidR="00600DF9" w:rsidRDefault="00600DF9" w:rsidP="0048001B">
                            <w:pPr>
                              <w:rPr>
                                <w:rFonts w:cs="Arial"/>
                              </w:rPr>
                            </w:pPr>
                          </w:p>
                          <w:p w14:paraId="0B28D235" w14:textId="77777777" w:rsidR="00600DF9" w:rsidRDefault="00600DF9" w:rsidP="0048001B">
                            <w:pPr>
                              <w:rPr>
                                <w:rFonts w:cs="Arial"/>
                              </w:rPr>
                            </w:pPr>
                          </w:p>
                          <w:p w14:paraId="381502A9" w14:textId="77777777" w:rsidR="00600DF9" w:rsidRDefault="00600DF9" w:rsidP="0048001B">
                            <w:pPr>
                              <w:rPr>
                                <w:rFonts w:cs="Arial"/>
                              </w:rPr>
                            </w:pPr>
                          </w:p>
                          <w:p w14:paraId="1913EB35" w14:textId="77777777" w:rsidR="00600DF9" w:rsidRDefault="00600DF9" w:rsidP="0048001B">
                            <w:pPr>
                              <w:rPr>
                                <w:rFonts w:cs="Arial"/>
                              </w:rPr>
                            </w:pPr>
                          </w:p>
                          <w:p w14:paraId="2C33139E" w14:textId="77777777" w:rsidR="00600DF9" w:rsidRDefault="00600DF9" w:rsidP="0048001B">
                            <w:pPr>
                              <w:rPr>
                                <w:rFonts w:cs="Arial"/>
                              </w:rPr>
                            </w:pPr>
                          </w:p>
                          <w:p w14:paraId="3E845330" w14:textId="77777777" w:rsidR="00600DF9" w:rsidRDefault="00600DF9" w:rsidP="0048001B">
                            <w:pPr>
                              <w:rPr>
                                <w:rFonts w:cs="Arial"/>
                              </w:rPr>
                            </w:pPr>
                          </w:p>
                          <w:p w14:paraId="75783A84" w14:textId="77777777" w:rsidR="00600DF9" w:rsidRDefault="00600DF9" w:rsidP="0048001B">
                            <w:pPr>
                              <w:rPr>
                                <w:rFonts w:cs="Arial"/>
                              </w:rPr>
                            </w:pPr>
                          </w:p>
                          <w:p w14:paraId="2069D13E" w14:textId="77777777" w:rsidR="00600DF9" w:rsidRDefault="00600DF9" w:rsidP="0048001B">
                            <w:pPr>
                              <w:rPr>
                                <w:rFonts w:cs="Arial"/>
                              </w:rPr>
                            </w:pPr>
                          </w:p>
                          <w:p w14:paraId="168CF199" w14:textId="77777777" w:rsidR="00600DF9" w:rsidRDefault="00600DF9" w:rsidP="0048001B">
                            <w:pPr>
                              <w:rPr>
                                <w:rFonts w:cs="Arial"/>
                              </w:rPr>
                            </w:pPr>
                          </w:p>
                          <w:p w14:paraId="381D254B" w14:textId="77777777" w:rsidR="00600DF9" w:rsidRDefault="00600DF9" w:rsidP="0048001B">
                            <w:pPr>
                              <w:rPr>
                                <w:rFonts w:cs="Arial"/>
                              </w:rPr>
                            </w:pPr>
                          </w:p>
                          <w:p w14:paraId="512C7640" w14:textId="77777777" w:rsidR="00600DF9" w:rsidRDefault="00600DF9" w:rsidP="0048001B">
                            <w:pPr>
                              <w:rPr>
                                <w:rFonts w:cs="Arial"/>
                              </w:rPr>
                            </w:pPr>
                          </w:p>
                          <w:p w14:paraId="31C16472" w14:textId="77777777" w:rsidR="00600DF9" w:rsidRDefault="00600DF9" w:rsidP="0048001B">
                            <w:pPr>
                              <w:rPr>
                                <w:rFonts w:cs="Arial"/>
                              </w:rPr>
                            </w:pPr>
                          </w:p>
                          <w:p w14:paraId="6337322B" w14:textId="77777777" w:rsidR="00600DF9" w:rsidRDefault="00600DF9" w:rsidP="0048001B">
                            <w:pPr>
                              <w:rPr>
                                <w:rFonts w:cs="Arial"/>
                              </w:rPr>
                            </w:pPr>
                          </w:p>
                          <w:p w14:paraId="578C83C5" w14:textId="77777777" w:rsidR="00600DF9" w:rsidRDefault="00600DF9" w:rsidP="0048001B">
                            <w:pPr>
                              <w:rPr>
                                <w:rFonts w:cs="Arial"/>
                              </w:rPr>
                            </w:pPr>
                          </w:p>
                          <w:p w14:paraId="44A808D6" w14:textId="77777777" w:rsidR="00600DF9" w:rsidRDefault="00600DF9" w:rsidP="0048001B">
                            <w:pPr>
                              <w:rPr>
                                <w:rFonts w:cs="Arial"/>
                              </w:rPr>
                            </w:pPr>
                          </w:p>
                          <w:p w14:paraId="7D67E5A3" w14:textId="77777777" w:rsidR="00600DF9" w:rsidRDefault="00600DF9" w:rsidP="0048001B">
                            <w:pPr>
                              <w:rPr>
                                <w:rFonts w:cs="Arial"/>
                              </w:rPr>
                            </w:pPr>
                          </w:p>
                          <w:p w14:paraId="15E18DA3" w14:textId="77777777" w:rsidR="00600DF9" w:rsidRDefault="00600DF9" w:rsidP="0048001B">
                            <w:pPr>
                              <w:rPr>
                                <w:rFonts w:cs="Arial"/>
                              </w:rPr>
                            </w:pPr>
                          </w:p>
                          <w:p w14:paraId="09035D97" w14:textId="77777777" w:rsidR="00600DF9" w:rsidRDefault="00600DF9" w:rsidP="0048001B">
                            <w:pPr>
                              <w:rPr>
                                <w:rFonts w:cs="Arial"/>
                              </w:rPr>
                            </w:pPr>
                          </w:p>
                          <w:p w14:paraId="612A263F" w14:textId="77777777" w:rsidR="00600DF9" w:rsidRDefault="00600DF9" w:rsidP="0048001B">
                            <w:pPr>
                              <w:rPr>
                                <w:rFonts w:cs="Arial"/>
                              </w:rPr>
                            </w:pPr>
                          </w:p>
                          <w:p w14:paraId="290A282A" w14:textId="77777777" w:rsidR="00600DF9" w:rsidRDefault="00600DF9" w:rsidP="0048001B">
                            <w:pPr>
                              <w:rPr>
                                <w:rFonts w:cs="Arial"/>
                              </w:rPr>
                            </w:pPr>
                          </w:p>
                          <w:p w14:paraId="05B38E9B" w14:textId="77777777" w:rsidR="00600DF9" w:rsidRDefault="00600DF9" w:rsidP="0048001B">
                            <w:pPr>
                              <w:rPr>
                                <w:rFonts w:cs="Arial"/>
                              </w:rPr>
                            </w:pPr>
                          </w:p>
                          <w:p w14:paraId="54727E63" w14:textId="77777777" w:rsidR="00600DF9" w:rsidRDefault="00600DF9" w:rsidP="0048001B">
                            <w:pPr>
                              <w:rPr>
                                <w:rFonts w:cs="Arial"/>
                              </w:rPr>
                            </w:pPr>
                          </w:p>
                          <w:p w14:paraId="47679101" w14:textId="77777777" w:rsidR="00600DF9" w:rsidRDefault="00600DF9" w:rsidP="0048001B">
                            <w:pPr>
                              <w:rPr>
                                <w:rFonts w:cs="Arial"/>
                              </w:rPr>
                            </w:pPr>
                          </w:p>
                          <w:p w14:paraId="6B32A28F" w14:textId="77777777" w:rsidR="00600DF9" w:rsidRDefault="00600DF9" w:rsidP="0048001B">
                            <w:pPr>
                              <w:rPr>
                                <w:rFonts w:cs="Arial"/>
                              </w:rPr>
                            </w:pPr>
                          </w:p>
                          <w:p w14:paraId="109347EE" w14:textId="77777777" w:rsidR="00600DF9" w:rsidRDefault="00600DF9" w:rsidP="0048001B">
                            <w:pPr>
                              <w:rPr>
                                <w:rFonts w:cs="Arial"/>
                              </w:rPr>
                            </w:pPr>
                          </w:p>
                          <w:p w14:paraId="7D3B3239" w14:textId="77777777" w:rsidR="00600DF9" w:rsidRDefault="00600DF9" w:rsidP="0048001B">
                            <w:pPr>
                              <w:rPr>
                                <w:rFonts w:cs="Arial"/>
                              </w:rPr>
                            </w:pPr>
                          </w:p>
                          <w:p w14:paraId="6302C0D2" w14:textId="77777777" w:rsidR="00600DF9" w:rsidRDefault="00600DF9" w:rsidP="0048001B">
                            <w:pPr>
                              <w:rPr>
                                <w:rFonts w:cs="Arial"/>
                              </w:rPr>
                            </w:pPr>
                          </w:p>
                          <w:p w14:paraId="7BAC2BE6" w14:textId="77777777" w:rsidR="00600DF9" w:rsidRDefault="00600DF9" w:rsidP="0048001B">
                            <w:pPr>
                              <w:rPr>
                                <w:rFonts w:cs="Arial"/>
                              </w:rPr>
                            </w:pPr>
                          </w:p>
                          <w:p w14:paraId="171D212D" w14:textId="77777777" w:rsidR="00600DF9" w:rsidRDefault="00600DF9" w:rsidP="0048001B">
                            <w:pPr>
                              <w:rPr>
                                <w:rFonts w:cs="Arial"/>
                              </w:rPr>
                            </w:pPr>
                          </w:p>
                          <w:p w14:paraId="538E7052" w14:textId="77777777" w:rsidR="00600DF9" w:rsidRDefault="00600DF9" w:rsidP="0048001B">
                            <w:pPr>
                              <w:rPr>
                                <w:rFonts w:cs="Arial"/>
                              </w:rPr>
                            </w:pPr>
                          </w:p>
                          <w:p w14:paraId="1A77E3BE" w14:textId="77777777" w:rsidR="00600DF9" w:rsidRDefault="00600DF9" w:rsidP="0048001B">
                            <w:pPr>
                              <w:rPr>
                                <w:rFonts w:cs="Arial"/>
                              </w:rPr>
                            </w:pPr>
                          </w:p>
                          <w:p w14:paraId="04689D5C" w14:textId="77777777" w:rsidR="00600DF9" w:rsidRDefault="00600DF9" w:rsidP="0048001B">
                            <w:pPr>
                              <w:rPr>
                                <w:rFonts w:cs="Arial"/>
                              </w:rPr>
                            </w:pPr>
                          </w:p>
                          <w:p w14:paraId="3C6981C7" w14:textId="77777777" w:rsidR="00600DF9" w:rsidRDefault="00600DF9" w:rsidP="0048001B">
                            <w:pPr>
                              <w:rPr>
                                <w:rFonts w:cs="Arial"/>
                              </w:rPr>
                            </w:pPr>
                          </w:p>
                          <w:p w14:paraId="36A48157" w14:textId="77777777" w:rsidR="00600DF9" w:rsidRDefault="00600DF9" w:rsidP="0048001B">
                            <w:pPr>
                              <w:rPr>
                                <w:rFonts w:cs="Arial"/>
                              </w:rPr>
                            </w:pPr>
                          </w:p>
                          <w:p w14:paraId="6002BC79" w14:textId="77777777" w:rsidR="00600DF9" w:rsidRDefault="00600DF9" w:rsidP="0048001B">
                            <w:pPr>
                              <w:rPr>
                                <w:rFonts w:cs="Arial"/>
                              </w:rPr>
                            </w:pPr>
                          </w:p>
                          <w:p w14:paraId="64054DF0" w14:textId="77777777" w:rsidR="00600DF9" w:rsidRDefault="00600DF9" w:rsidP="0048001B">
                            <w:pPr>
                              <w:rPr>
                                <w:rFonts w:cs="Arial"/>
                              </w:rPr>
                            </w:pPr>
                          </w:p>
                          <w:p w14:paraId="3A8BE42D" w14:textId="77777777" w:rsidR="00600DF9" w:rsidRDefault="00600DF9" w:rsidP="0048001B">
                            <w:pPr>
                              <w:rPr>
                                <w:rFonts w:cs="Arial"/>
                              </w:rPr>
                            </w:pPr>
                          </w:p>
                          <w:p w14:paraId="23BD7315" w14:textId="77777777" w:rsidR="00600DF9" w:rsidRDefault="00600DF9" w:rsidP="0048001B">
                            <w:pPr>
                              <w:rPr>
                                <w:rFonts w:cs="Arial"/>
                              </w:rPr>
                            </w:pPr>
                          </w:p>
                          <w:p w14:paraId="35F4B336" w14:textId="77777777" w:rsidR="00600DF9" w:rsidRDefault="00600DF9" w:rsidP="0048001B">
                            <w:pPr>
                              <w:rPr>
                                <w:rFonts w:cs="Arial"/>
                              </w:rPr>
                            </w:pPr>
                          </w:p>
                          <w:p w14:paraId="078BFC82" w14:textId="77777777" w:rsidR="00600DF9" w:rsidRDefault="00600DF9" w:rsidP="0048001B">
                            <w:pPr>
                              <w:rPr>
                                <w:rFonts w:cs="Arial"/>
                              </w:rPr>
                            </w:pPr>
                          </w:p>
                          <w:p w14:paraId="2062AB32" w14:textId="77777777" w:rsidR="00600DF9" w:rsidRDefault="00600DF9" w:rsidP="0048001B">
                            <w:pPr>
                              <w:rPr>
                                <w:rFonts w:cs="Arial"/>
                              </w:rPr>
                            </w:pPr>
                          </w:p>
                          <w:p w14:paraId="044E57D6" w14:textId="77777777" w:rsidR="00600DF9" w:rsidRDefault="00600DF9" w:rsidP="0048001B">
                            <w:pPr>
                              <w:rPr>
                                <w:rFonts w:cs="Arial"/>
                              </w:rPr>
                            </w:pPr>
                          </w:p>
                          <w:p w14:paraId="4C8C68D6" w14:textId="77777777" w:rsidR="00600DF9" w:rsidRDefault="00600DF9" w:rsidP="0048001B">
                            <w:pPr>
                              <w:rPr>
                                <w:rFonts w:cs="Arial"/>
                              </w:rPr>
                            </w:pPr>
                          </w:p>
                          <w:p w14:paraId="419EA725" w14:textId="77777777" w:rsidR="00600DF9" w:rsidRDefault="00600DF9" w:rsidP="0048001B">
                            <w:pPr>
                              <w:rPr>
                                <w:rFonts w:cs="Arial"/>
                              </w:rPr>
                            </w:pPr>
                          </w:p>
                          <w:p w14:paraId="7E7F0244" w14:textId="77777777" w:rsidR="00600DF9" w:rsidRDefault="00600DF9" w:rsidP="0048001B">
                            <w:pPr>
                              <w:rPr>
                                <w:rFonts w:cs="Arial"/>
                              </w:rPr>
                            </w:pPr>
                          </w:p>
                          <w:p w14:paraId="6986E403" w14:textId="77777777" w:rsidR="00600DF9" w:rsidRDefault="00600DF9" w:rsidP="0048001B">
                            <w:pPr>
                              <w:rPr>
                                <w:rFonts w:cs="Arial"/>
                              </w:rPr>
                            </w:pPr>
                          </w:p>
                          <w:p w14:paraId="76E623EC" w14:textId="77777777" w:rsidR="00600DF9" w:rsidRDefault="00600DF9" w:rsidP="0048001B">
                            <w:pPr>
                              <w:rPr>
                                <w:rFonts w:cs="Arial"/>
                              </w:rPr>
                            </w:pPr>
                          </w:p>
                          <w:p w14:paraId="75FD16F5" w14:textId="77777777" w:rsidR="00600DF9" w:rsidRDefault="00600DF9" w:rsidP="0048001B">
                            <w:pPr>
                              <w:rPr>
                                <w:rFonts w:cs="Arial"/>
                              </w:rPr>
                            </w:pPr>
                          </w:p>
                          <w:p w14:paraId="0966A985" w14:textId="77777777" w:rsidR="00600DF9" w:rsidRDefault="00600DF9" w:rsidP="0048001B">
                            <w:pPr>
                              <w:rPr>
                                <w:rFonts w:cs="Arial"/>
                              </w:rPr>
                            </w:pPr>
                          </w:p>
                          <w:p w14:paraId="4282182D" w14:textId="77777777" w:rsidR="00600DF9" w:rsidRDefault="00600DF9" w:rsidP="0048001B">
                            <w:pPr>
                              <w:rPr>
                                <w:rFonts w:cs="Arial"/>
                              </w:rPr>
                            </w:pPr>
                          </w:p>
                          <w:p w14:paraId="13E64D6B" w14:textId="77777777" w:rsidR="00600DF9" w:rsidRDefault="00600DF9" w:rsidP="0048001B">
                            <w:pPr>
                              <w:rPr>
                                <w:rFonts w:cs="Arial"/>
                              </w:rPr>
                            </w:pPr>
                          </w:p>
                          <w:p w14:paraId="0534B7E6" w14:textId="77777777" w:rsidR="00600DF9" w:rsidRDefault="00600DF9" w:rsidP="0048001B">
                            <w:pPr>
                              <w:rPr>
                                <w:rFonts w:cs="Arial"/>
                              </w:rPr>
                            </w:pPr>
                          </w:p>
                          <w:p w14:paraId="527FA49B" w14:textId="77777777" w:rsidR="00600DF9" w:rsidRDefault="00600DF9" w:rsidP="0048001B">
                            <w:pPr>
                              <w:rPr>
                                <w:rFonts w:cs="Arial"/>
                              </w:rPr>
                            </w:pPr>
                          </w:p>
                          <w:p w14:paraId="05DAB50A" w14:textId="77777777" w:rsidR="00600DF9" w:rsidRDefault="00600DF9" w:rsidP="0048001B">
                            <w:pPr>
                              <w:rPr>
                                <w:rFonts w:cs="Arial"/>
                              </w:rPr>
                            </w:pPr>
                          </w:p>
                          <w:p w14:paraId="325FF53C" w14:textId="77777777" w:rsidR="00600DF9" w:rsidRDefault="00600DF9" w:rsidP="0048001B">
                            <w:pPr>
                              <w:rPr>
                                <w:rFonts w:cs="Arial"/>
                              </w:rPr>
                            </w:pPr>
                          </w:p>
                          <w:p w14:paraId="264FC5E8" w14:textId="77777777" w:rsidR="00600DF9" w:rsidRDefault="00600DF9" w:rsidP="0048001B">
                            <w:pPr>
                              <w:rPr>
                                <w:rFonts w:cs="Arial"/>
                              </w:rPr>
                            </w:pPr>
                          </w:p>
                          <w:p w14:paraId="5D681737" w14:textId="77777777" w:rsidR="00600DF9" w:rsidRDefault="00600DF9" w:rsidP="0048001B">
                            <w:pPr>
                              <w:rPr>
                                <w:rFonts w:cs="Arial"/>
                              </w:rPr>
                            </w:pPr>
                          </w:p>
                          <w:p w14:paraId="7D4F932F" w14:textId="77777777" w:rsidR="00600DF9" w:rsidRDefault="00600DF9" w:rsidP="0048001B">
                            <w:pPr>
                              <w:rPr>
                                <w:rFonts w:cs="Arial"/>
                              </w:rPr>
                            </w:pPr>
                          </w:p>
                          <w:p w14:paraId="70CE7C17" w14:textId="77777777" w:rsidR="00600DF9" w:rsidRDefault="00600DF9" w:rsidP="0048001B">
                            <w:pPr>
                              <w:rPr>
                                <w:rFonts w:cs="Arial"/>
                              </w:rPr>
                            </w:pPr>
                          </w:p>
                          <w:p w14:paraId="3C7B6EAC" w14:textId="77777777" w:rsidR="00600DF9" w:rsidRDefault="00600DF9" w:rsidP="0048001B">
                            <w:pPr>
                              <w:rPr>
                                <w:rFonts w:cs="Arial"/>
                              </w:rPr>
                            </w:pPr>
                          </w:p>
                          <w:p w14:paraId="6651A11C" w14:textId="77777777" w:rsidR="00600DF9" w:rsidRDefault="00600DF9" w:rsidP="0048001B">
                            <w:pPr>
                              <w:rPr>
                                <w:rFonts w:cs="Arial"/>
                              </w:rPr>
                            </w:pPr>
                          </w:p>
                          <w:p w14:paraId="649EAD33" w14:textId="77777777" w:rsidR="00600DF9" w:rsidRDefault="00600DF9" w:rsidP="0048001B">
                            <w:pPr>
                              <w:rPr>
                                <w:rFonts w:cs="Arial"/>
                              </w:rPr>
                            </w:pPr>
                          </w:p>
                          <w:p w14:paraId="36676B4C" w14:textId="77777777" w:rsidR="00600DF9" w:rsidRDefault="00600DF9" w:rsidP="0048001B">
                            <w:pPr>
                              <w:rPr>
                                <w:rFonts w:cs="Arial"/>
                              </w:rPr>
                            </w:pPr>
                          </w:p>
                          <w:p w14:paraId="388C206C" w14:textId="77777777" w:rsidR="00600DF9" w:rsidRDefault="00600DF9" w:rsidP="0048001B">
                            <w:pPr>
                              <w:rPr>
                                <w:rFonts w:cs="Arial"/>
                              </w:rPr>
                            </w:pPr>
                          </w:p>
                          <w:p w14:paraId="72C49298" w14:textId="77777777" w:rsidR="00600DF9" w:rsidRDefault="00600DF9" w:rsidP="0048001B">
                            <w:pPr>
                              <w:rPr>
                                <w:rFonts w:cs="Arial"/>
                              </w:rPr>
                            </w:pPr>
                          </w:p>
                          <w:p w14:paraId="7A38B65E" w14:textId="77777777" w:rsidR="00600DF9" w:rsidRDefault="00600DF9" w:rsidP="0048001B">
                            <w:pPr>
                              <w:rPr>
                                <w:rFonts w:cs="Arial"/>
                              </w:rPr>
                            </w:pPr>
                          </w:p>
                          <w:p w14:paraId="6CB93CBE" w14:textId="77777777" w:rsidR="00600DF9" w:rsidRDefault="00600DF9" w:rsidP="0048001B">
                            <w:pPr>
                              <w:rPr>
                                <w:rFonts w:cs="Arial"/>
                              </w:rPr>
                            </w:pPr>
                          </w:p>
                          <w:p w14:paraId="195C23F6" w14:textId="77777777" w:rsidR="00600DF9" w:rsidRDefault="00600DF9" w:rsidP="0048001B">
                            <w:pPr>
                              <w:rPr>
                                <w:rFonts w:cs="Arial"/>
                              </w:rPr>
                            </w:pPr>
                          </w:p>
                          <w:p w14:paraId="7EDC4D3C" w14:textId="77777777" w:rsidR="00600DF9" w:rsidRDefault="00600DF9" w:rsidP="0048001B">
                            <w:pPr>
                              <w:rPr>
                                <w:rFonts w:cs="Arial"/>
                              </w:rPr>
                            </w:pPr>
                          </w:p>
                          <w:p w14:paraId="648BF1D4" w14:textId="77777777" w:rsidR="00600DF9" w:rsidRDefault="00600DF9" w:rsidP="0048001B">
                            <w:pPr>
                              <w:rPr>
                                <w:rFonts w:cs="Arial"/>
                              </w:rPr>
                            </w:pPr>
                          </w:p>
                          <w:p w14:paraId="67C935BE" w14:textId="77777777" w:rsidR="00600DF9" w:rsidRDefault="00600DF9" w:rsidP="0048001B">
                            <w:pPr>
                              <w:rPr>
                                <w:rFonts w:cs="Arial"/>
                              </w:rPr>
                            </w:pPr>
                          </w:p>
                          <w:p w14:paraId="2D1FB129" w14:textId="77777777" w:rsidR="00600DF9" w:rsidRDefault="00600DF9" w:rsidP="0048001B">
                            <w:pPr>
                              <w:rPr>
                                <w:rFonts w:cs="Arial"/>
                              </w:rPr>
                            </w:pPr>
                          </w:p>
                          <w:p w14:paraId="33DC4464" w14:textId="77777777" w:rsidR="00600DF9" w:rsidRDefault="00600DF9" w:rsidP="0048001B">
                            <w:pPr>
                              <w:rPr>
                                <w:rFonts w:cs="Arial"/>
                              </w:rPr>
                            </w:pPr>
                          </w:p>
                          <w:p w14:paraId="243889A5" w14:textId="77777777" w:rsidR="00600DF9" w:rsidRDefault="00600DF9" w:rsidP="0048001B">
                            <w:pPr>
                              <w:rPr>
                                <w:rFonts w:cs="Arial"/>
                              </w:rPr>
                            </w:pPr>
                          </w:p>
                          <w:p w14:paraId="28054633" w14:textId="77777777" w:rsidR="00600DF9" w:rsidRDefault="00600DF9" w:rsidP="0048001B">
                            <w:pPr>
                              <w:rPr>
                                <w:rFonts w:cs="Arial"/>
                              </w:rPr>
                            </w:pPr>
                          </w:p>
                          <w:p w14:paraId="6D62E266" w14:textId="77777777" w:rsidR="00600DF9" w:rsidRDefault="00600DF9" w:rsidP="0048001B">
                            <w:pPr>
                              <w:rPr>
                                <w:rFonts w:cs="Arial"/>
                              </w:rPr>
                            </w:pPr>
                          </w:p>
                          <w:p w14:paraId="05945506" w14:textId="77777777" w:rsidR="00600DF9" w:rsidRDefault="00600DF9" w:rsidP="0048001B">
                            <w:pPr>
                              <w:rPr>
                                <w:rFonts w:cs="Arial"/>
                              </w:rPr>
                            </w:pPr>
                          </w:p>
                          <w:p w14:paraId="268E854C" w14:textId="77777777" w:rsidR="00600DF9" w:rsidRDefault="00600DF9" w:rsidP="0048001B">
                            <w:pPr>
                              <w:rPr>
                                <w:rFonts w:cs="Arial"/>
                              </w:rPr>
                            </w:pPr>
                          </w:p>
                          <w:p w14:paraId="449C7E57" w14:textId="77777777" w:rsidR="00600DF9" w:rsidRDefault="00600DF9" w:rsidP="0048001B">
                            <w:pPr>
                              <w:rPr>
                                <w:rFonts w:cs="Arial"/>
                              </w:rPr>
                            </w:pPr>
                          </w:p>
                          <w:p w14:paraId="42A79F41" w14:textId="77777777" w:rsidR="00600DF9" w:rsidRDefault="00600DF9" w:rsidP="0048001B">
                            <w:pPr>
                              <w:rPr>
                                <w:rFonts w:cs="Arial"/>
                              </w:rPr>
                            </w:pPr>
                          </w:p>
                          <w:p w14:paraId="33955DAD" w14:textId="77777777" w:rsidR="00600DF9" w:rsidRDefault="00600DF9" w:rsidP="0048001B">
                            <w:pPr>
                              <w:rPr>
                                <w:rFonts w:cs="Arial"/>
                              </w:rPr>
                            </w:pPr>
                          </w:p>
                          <w:p w14:paraId="04378041" w14:textId="77777777" w:rsidR="00600DF9" w:rsidRDefault="00600DF9" w:rsidP="0048001B">
                            <w:pPr>
                              <w:rPr>
                                <w:rFonts w:cs="Arial"/>
                              </w:rPr>
                            </w:pPr>
                          </w:p>
                          <w:p w14:paraId="603FFF40" w14:textId="77777777" w:rsidR="00600DF9" w:rsidRDefault="00600DF9" w:rsidP="0048001B">
                            <w:pPr>
                              <w:rPr>
                                <w:rFonts w:cs="Arial"/>
                              </w:rPr>
                            </w:pPr>
                          </w:p>
                          <w:p w14:paraId="12301896" w14:textId="77777777" w:rsidR="00600DF9" w:rsidRDefault="00600DF9" w:rsidP="0048001B">
                            <w:pPr>
                              <w:rPr>
                                <w:rFonts w:cs="Arial"/>
                              </w:rPr>
                            </w:pPr>
                          </w:p>
                          <w:p w14:paraId="5A2C0044" w14:textId="77777777" w:rsidR="00600DF9" w:rsidRDefault="00600DF9" w:rsidP="0048001B">
                            <w:pPr>
                              <w:rPr>
                                <w:rFonts w:cs="Arial"/>
                              </w:rPr>
                            </w:pPr>
                          </w:p>
                          <w:p w14:paraId="65131F5F" w14:textId="77777777" w:rsidR="00600DF9" w:rsidRDefault="00600DF9" w:rsidP="0048001B">
                            <w:pPr>
                              <w:rPr>
                                <w:rFonts w:cs="Arial"/>
                              </w:rPr>
                            </w:pPr>
                          </w:p>
                          <w:p w14:paraId="29A76438" w14:textId="77777777" w:rsidR="00600DF9" w:rsidRDefault="00600DF9" w:rsidP="0048001B">
                            <w:pPr>
                              <w:rPr>
                                <w:rFonts w:cs="Arial"/>
                              </w:rPr>
                            </w:pPr>
                          </w:p>
                          <w:p w14:paraId="15BC709E" w14:textId="77777777" w:rsidR="00600DF9" w:rsidRDefault="00600DF9" w:rsidP="0048001B">
                            <w:pPr>
                              <w:rPr>
                                <w:rFonts w:cs="Arial"/>
                              </w:rPr>
                            </w:pPr>
                          </w:p>
                          <w:p w14:paraId="793920AE" w14:textId="77777777" w:rsidR="00600DF9" w:rsidRDefault="00600DF9" w:rsidP="0048001B">
                            <w:pPr>
                              <w:rPr>
                                <w:rFonts w:cs="Arial"/>
                              </w:rPr>
                            </w:pPr>
                          </w:p>
                          <w:p w14:paraId="1FA7B7C3" w14:textId="77777777" w:rsidR="00600DF9" w:rsidRDefault="00600DF9" w:rsidP="0048001B">
                            <w:pPr>
                              <w:rPr>
                                <w:rFonts w:cs="Arial"/>
                              </w:rPr>
                            </w:pPr>
                          </w:p>
                          <w:p w14:paraId="004173C2" w14:textId="77777777" w:rsidR="00600DF9" w:rsidRDefault="00600DF9" w:rsidP="0048001B">
                            <w:pPr>
                              <w:rPr>
                                <w:rFonts w:cs="Arial"/>
                              </w:rPr>
                            </w:pPr>
                          </w:p>
                          <w:p w14:paraId="6A028AA1" w14:textId="77777777" w:rsidR="00600DF9" w:rsidRDefault="00600DF9" w:rsidP="0048001B">
                            <w:pPr>
                              <w:rPr>
                                <w:rFonts w:cs="Arial"/>
                              </w:rPr>
                            </w:pPr>
                          </w:p>
                          <w:p w14:paraId="7E8D2252" w14:textId="77777777" w:rsidR="00600DF9" w:rsidRDefault="00600DF9" w:rsidP="0048001B">
                            <w:pPr>
                              <w:rPr>
                                <w:rFonts w:cs="Arial"/>
                              </w:rPr>
                            </w:pPr>
                          </w:p>
                          <w:p w14:paraId="076A983B" w14:textId="77777777" w:rsidR="00600DF9" w:rsidRDefault="00600DF9" w:rsidP="0048001B">
                            <w:pPr>
                              <w:rPr>
                                <w:rFonts w:cs="Arial"/>
                              </w:rPr>
                            </w:pPr>
                          </w:p>
                          <w:p w14:paraId="1F5ECD67" w14:textId="77777777" w:rsidR="00600DF9" w:rsidRDefault="00600DF9" w:rsidP="0048001B">
                            <w:pPr>
                              <w:rPr>
                                <w:rFonts w:cs="Arial"/>
                              </w:rPr>
                            </w:pPr>
                          </w:p>
                          <w:p w14:paraId="12FAA437" w14:textId="77777777" w:rsidR="00600DF9" w:rsidRDefault="00600DF9" w:rsidP="0048001B">
                            <w:pPr>
                              <w:rPr>
                                <w:rFonts w:cs="Arial"/>
                              </w:rPr>
                            </w:pPr>
                          </w:p>
                          <w:p w14:paraId="347A8382" w14:textId="77777777" w:rsidR="00600DF9" w:rsidRDefault="00600DF9" w:rsidP="0048001B">
                            <w:pPr>
                              <w:rPr>
                                <w:rFonts w:cs="Arial"/>
                              </w:rPr>
                            </w:pPr>
                          </w:p>
                          <w:p w14:paraId="5B13EE89" w14:textId="77777777" w:rsidR="00600DF9" w:rsidRDefault="00600DF9" w:rsidP="0048001B">
                            <w:pPr>
                              <w:rPr>
                                <w:rFonts w:cs="Arial"/>
                              </w:rPr>
                            </w:pPr>
                          </w:p>
                          <w:p w14:paraId="26B2F595" w14:textId="77777777" w:rsidR="00600DF9" w:rsidRDefault="00600DF9" w:rsidP="0048001B">
                            <w:pPr>
                              <w:rPr>
                                <w:rFonts w:cs="Arial"/>
                              </w:rPr>
                            </w:pPr>
                          </w:p>
                          <w:p w14:paraId="3A84199D" w14:textId="77777777" w:rsidR="00600DF9" w:rsidRDefault="00600DF9" w:rsidP="0048001B">
                            <w:pPr>
                              <w:rPr>
                                <w:rFonts w:cs="Arial"/>
                              </w:rPr>
                            </w:pPr>
                          </w:p>
                          <w:p w14:paraId="78D7769F" w14:textId="77777777" w:rsidR="00600DF9" w:rsidRDefault="00600DF9" w:rsidP="0048001B">
                            <w:pPr>
                              <w:rPr>
                                <w:rFonts w:cs="Arial"/>
                              </w:rPr>
                            </w:pPr>
                          </w:p>
                          <w:p w14:paraId="7CEEA2C0" w14:textId="77777777" w:rsidR="00600DF9" w:rsidRDefault="00600DF9" w:rsidP="0048001B">
                            <w:pPr>
                              <w:rPr>
                                <w:rFonts w:cs="Arial"/>
                              </w:rPr>
                            </w:pPr>
                          </w:p>
                          <w:p w14:paraId="69E69CA7" w14:textId="77777777" w:rsidR="00600DF9" w:rsidRDefault="00600DF9" w:rsidP="0048001B">
                            <w:pPr>
                              <w:rPr>
                                <w:rFonts w:cs="Arial"/>
                              </w:rPr>
                            </w:pPr>
                          </w:p>
                          <w:p w14:paraId="4F14AB14" w14:textId="77777777" w:rsidR="00600DF9" w:rsidRDefault="00600DF9" w:rsidP="0048001B">
                            <w:pPr>
                              <w:rPr>
                                <w:rFonts w:cs="Arial"/>
                              </w:rPr>
                            </w:pPr>
                          </w:p>
                          <w:p w14:paraId="66F3F422" w14:textId="77777777" w:rsidR="00600DF9" w:rsidRDefault="00600DF9" w:rsidP="0048001B">
                            <w:pPr>
                              <w:rPr>
                                <w:rFonts w:cs="Arial"/>
                              </w:rPr>
                            </w:pPr>
                          </w:p>
                          <w:p w14:paraId="37E99C56" w14:textId="77777777" w:rsidR="00600DF9" w:rsidRDefault="00600DF9" w:rsidP="0048001B">
                            <w:pPr>
                              <w:rPr>
                                <w:rFonts w:cs="Arial"/>
                              </w:rPr>
                            </w:pPr>
                          </w:p>
                          <w:p w14:paraId="181F5CDF" w14:textId="77777777" w:rsidR="00600DF9" w:rsidRDefault="00600DF9" w:rsidP="0048001B">
                            <w:pPr>
                              <w:rPr>
                                <w:rFonts w:cs="Arial"/>
                              </w:rPr>
                            </w:pPr>
                          </w:p>
                          <w:p w14:paraId="063A9162" w14:textId="77777777" w:rsidR="00600DF9" w:rsidRDefault="00600DF9" w:rsidP="0048001B">
                            <w:pPr>
                              <w:rPr>
                                <w:rFonts w:cs="Arial"/>
                              </w:rPr>
                            </w:pPr>
                          </w:p>
                          <w:p w14:paraId="0FE82330" w14:textId="77777777" w:rsidR="00600DF9" w:rsidRDefault="00600DF9" w:rsidP="0048001B">
                            <w:pPr>
                              <w:rPr>
                                <w:rFonts w:cs="Arial"/>
                              </w:rPr>
                            </w:pPr>
                          </w:p>
                          <w:p w14:paraId="579A9FF5" w14:textId="77777777" w:rsidR="00600DF9" w:rsidRDefault="00600DF9" w:rsidP="0048001B">
                            <w:pPr>
                              <w:rPr>
                                <w:rFonts w:cs="Arial"/>
                              </w:rPr>
                            </w:pPr>
                          </w:p>
                          <w:p w14:paraId="61F76AB2" w14:textId="77777777" w:rsidR="00600DF9" w:rsidRDefault="00600DF9" w:rsidP="0048001B">
                            <w:pPr>
                              <w:rPr>
                                <w:rFonts w:cs="Arial"/>
                              </w:rPr>
                            </w:pPr>
                          </w:p>
                          <w:p w14:paraId="6BC50FB2" w14:textId="77777777" w:rsidR="00600DF9" w:rsidRDefault="00600DF9" w:rsidP="0048001B">
                            <w:pPr>
                              <w:rPr>
                                <w:rFonts w:cs="Arial"/>
                              </w:rPr>
                            </w:pPr>
                          </w:p>
                          <w:p w14:paraId="01F80220" w14:textId="77777777" w:rsidR="00600DF9" w:rsidRDefault="00600DF9" w:rsidP="0048001B">
                            <w:pPr>
                              <w:rPr>
                                <w:rFonts w:cs="Arial"/>
                              </w:rPr>
                            </w:pPr>
                          </w:p>
                          <w:p w14:paraId="22762CD1" w14:textId="77777777" w:rsidR="00600DF9" w:rsidRDefault="00600DF9" w:rsidP="0048001B">
                            <w:pPr>
                              <w:rPr>
                                <w:rFonts w:cs="Arial"/>
                              </w:rPr>
                            </w:pPr>
                          </w:p>
                          <w:p w14:paraId="2AA20155" w14:textId="77777777" w:rsidR="00600DF9" w:rsidRDefault="00600DF9" w:rsidP="0048001B">
                            <w:pPr>
                              <w:rPr>
                                <w:rFonts w:cs="Arial"/>
                              </w:rPr>
                            </w:pPr>
                          </w:p>
                          <w:p w14:paraId="2419D539" w14:textId="77777777" w:rsidR="00600DF9" w:rsidRDefault="00600DF9" w:rsidP="0048001B">
                            <w:pPr>
                              <w:rPr>
                                <w:rFonts w:cs="Arial"/>
                              </w:rPr>
                            </w:pPr>
                          </w:p>
                          <w:p w14:paraId="0E15C028" w14:textId="77777777" w:rsidR="00600DF9" w:rsidRDefault="00600DF9" w:rsidP="0048001B">
                            <w:pPr>
                              <w:rPr>
                                <w:rFonts w:cs="Arial"/>
                              </w:rPr>
                            </w:pPr>
                          </w:p>
                          <w:p w14:paraId="737966D7" w14:textId="77777777" w:rsidR="00600DF9" w:rsidRDefault="00600DF9" w:rsidP="0048001B">
                            <w:pPr>
                              <w:rPr>
                                <w:rFonts w:cs="Arial"/>
                              </w:rPr>
                            </w:pPr>
                          </w:p>
                          <w:p w14:paraId="136B3BAC" w14:textId="77777777" w:rsidR="00600DF9" w:rsidRDefault="00600DF9" w:rsidP="0048001B">
                            <w:pPr>
                              <w:rPr>
                                <w:rFonts w:cs="Arial"/>
                              </w:rPr>
                            </w:pPr>
                          </w:p>
                          <w:p w14:paraId="13DCE8D0" w14:textId="77777777" w:rsidR="00600DF9" w:rsidRDefault="00600DF9" w:rsidP="0048001B">
                            <w:pPr>
                              <w:rPr>
                                <w:rFonts w:cs="Arial"/>
                              </w:rPr>
                            </w:pPr>
                          </w:p>
                          <w:p w14:paraId="1CDC374D" w14:textId="77777777" w:rsidR="00600DF9" w:rsidRDefault="00600DF9" w:rsidP="0048001B">
                            <w:pPr>
                              <w:rPr>
                                <w:rFonts w:cs="Arial"/>
                              </w:rPr>
                            </w:pPr>
                          </w:p>
                          <w:p w14:paraId="4742403E" w14:textId="77777777" w:rsidR="00600DF9" w:rsidRDefault="00600DF9" w:rsidP="0048001B">
                            <w:pPr>
                              <w:rPr>
                                <w:rFonts w:cs="Arial"/>
                              </w:rPr>
                            </w:pPr>
                          </w:p>
                          <w:p w14:paraId="53A75800" w14:textId="77777777" w:rsidR="00600DF9" w:rsidRDefault="00600DF9" w:rsidP="0048001B">
                            <w:pPr>
                              <w:rPr>
                                <w:rFonts w:cs="Arial"/>
                              </w:rPr>
                            </w:pPr>
                          </w:p>
                          <w:p w14:paraId="55E7CACB" w14:textId="77777777" w:rsidR="00600DF9" w:rsidRDefault="00600DF9" w:rsidP="0048001B">
                            <w:pPr>
                              <w:rPr>
                                <w:rFonts w:cs="Arial"/>
                              </w:rPr>
                            </w:pPr>
                          </w:p>
                          <w:p w14:paraId="385BC2EF" w14:textId="77777777" w:rsidR="00600DF9" w:rsidRDefault="00600DF9" w:rsidP="0048001B">
                            <w:pPr>
                              <w:rPr>
                                <w:rFonts w:cs="Arial"/>
                              </w:rPr>
                            </w:pPr>
                          </w:p>
                          <w:p w14:paraId="335227F6" w14:textId="77777777" w:rsidR="00600DF9" w:rsidRDefault="00600DF9" w:rsidP="0048001B">
                            <w:pPr>
                              <w:rPr>
                                <w:rFonts w:cs="Arial"/>
                              </w:rPr>
                            </w:pPr>
                          </w:p>
                          <w:p w14:paraId="71D3D9BD" w14:textId="77777777" w:rsidR="00600DF9" w:rsidRDefault="00600DF9" w:rsidP="0048001B">
                            <w:pPr>
                              <w:rPr>
                                <w:rFonts w:cs="Arial"/>
                              </w:rPr>
                            </w:pPr>
                          </w:p>
                          <w:p w14:paraId="67550B8A" w14:textId="77777777" w:rsidR="00600DF9" w:rsidRDefault="00600DF9" w:rsidP="0048001B">
                            <w:pPr>
                              <w:rPr>
                                <w:rFonts w:cs="Arial"/>
                              </w:rPr>
                            </w:pPr>
                          </w:p>
                          <w:p w14:paraId="44A88BEB" w14:textId="77777777" w:rsidR="00600DF9" w:rsidRDefault="00600DF9" w:rsidP="0048001B">
                            <w:pPr>
                              <w:rPr>
                                <w:rFonts w:cs="Arial"/>
                              </w:rPr>
                            </w:pPr>
                          </w:p>
                          <w:p w14:paraId="110C8799" w14:textId="77777777" w:rsidR="00600DF9" w:rsidRDefault="00600DF9" w:rsidP="0048001B">
                            <w:pPr>
                              <w:rPr>
                                <w:rFonts w:cs="Arial"/>
                              </w:rPr>
                            </w:pPr>
                          </w:p>
                          <w:p w14:paraId="28BAA82A" w14:textId="77777777" w:rsidR="00600DF9" w:rsidRDefault="00600DF9" w:rsidP="0048001B">
                            <w:pPr>
                              <w:rPr>
                                <w:rFonts w:cs="Arial"/>
                              </w:rPr>
                            </w:pPr>
                          </w:p>
                          <w:p w14:paraId="1BD213D9" w14:textId="77777777" w:rsidR="00600DF9" w:rsidRDefault="00600DF9" w:rsidP="0048001B">
                            <w:pPr>
                              <w:rPr>
                                <w:rFonts w:cs="Arial"/>
                              </w:rPr>
                            </w:pPr>
                          </w:p>
                          <w:p w14:paraId="65503556" w14:textId="77777777" w:rsidR="00600DF9" w:rsidRDefault="00600DF9" w:rsidP="0048001B">
                            <w:pPr>
                              <w:rPr>
                                <w:rFonts w:cs="Arial"/>
                              </w:rPr>
                            </w:pPr>
                          </w:p>
                          <w:p w14:paraId="511B0559" w14:textId="77777777" w:rsidR="00600DF9" w:rsidRDefault="00600DF9" w:rsidP="0048001B">
                            <w:pPr>
                              <w:rPr>
                                <w:rFonts w:cs="Arial"/>
                              </w:rPr>
                            </w:pPr>
                          </w:p>
                          <w:p w14:paraId="14A910C2" w14:textId="77777777" w:rsidR="00600DF9" w:rsidRDefault="00600DF9" w:rsidP="0048001B">
                            <w:pPr>
                              <w:rPr>
                                <w:rFonts w:cs="Arial"/>
                              </w:rPr>
                            </w:pPr>
                          </w:p>
                          <w:p w14:paraId="34F4ABC2" w14:textId="77777777" w:rsidR="00600DF9" w:rsidRDefault="00600DF9" w:rsidP="0048001B">
                            <w:pPr>
                              <w:rPr>
                                <w:rFonts w:cs="Arial"/>
                              </w:rPr>
                            </w:pPr>
                          </w:p>
                          <w:p w14:paraId="296DFDAE" w14:textId="77777777" w:rsidR="00600DF9" w:rsidRDefault="00600DF9" w:rsidP="0048001B">
                            <w:pPr>
                              <w:rPr>
                                <w:rFonts w:cs="Arial"/>
                              </w:rPr>
                            </w:pPr>
                          </w:p>
                          <w:p w14:paraId="7BA9CBA2" w14:textId="77777777" w:rsidR="00600DF9" w:rsidRDefault="00600DF9" w:rsidP="0048001B">
                            <w:pPr>
                              <w:rPr>
                                <w:rFonts w:cs="Arial"/>
                              </w:rPr>
                            </w:pPr>
                          </w:p>
                          <w:p w14:paraId="3BF5F45F" w14:textId="77777777" w:rsidR="00600DF9" w:rsidRDefault="00600DF9" w:rsidP="0048001B">
                            <w:pPr>
                              <w:rPr>
                                <w:rFonts w:cs="Arial"/>
                              </w:rPr>
                            </w:pPr>
                          </w:p>
                          <w:p w14:paraId="65ACB75A" w14:textId="77777777" w:rsidR="00600DF9" w:rsidRDefault="00600DF9" w:rsidP="0048001B">
                            <w:pPr>
                              <w:rPr>
                                <w:rFonts w:cs="Arial"/>
                              </w:rPr>
                            </w:pPr>
                          </w:p>
                          <w:p w14:paraId="2E02E58B" w14:textId="77777777" w:rsidR="00600DF9" w:rsidRDefault="00600DF9" w:rsidP="0048001B">
                            <w:pPr>
                              <w:rPr>
                                <w:rFonts w:cs="Arial"/>
                              </w:rPr>
                            </w:pPr>
                          </w:p>
                          <w:p w14:paraId="402CC3E9" w14:textId="77777777" w:rsidR="00600DF9" w:rsidRDefault="00600DF9" w:rsidP="0048001B">
                            <w:pPr>
                              <w:rPr>
                                <w:rFonts w:cs="Arial"/>
                              </w:rPr>
                            </w:pPr>
                          </w:p>
                          <w:p w14:paraId="1064A740" w14:textId="77777777" w:rsidR="00600DF9" w:rsidRDefault="00600DF9" w:rsidP="0048001B">
                            <w:pPr>
                              <w:rPr>
                                <w:rFonts w:cs="Arial"/>
                              </w:rPr>
                            </w:pPr>
                          </w:p>
                          <w:p w14:paraId="0071016B" w14:textId="77777777" w:rsidR="00600DF9" w:rsidRDefault="00600DF9" w:rsidP="0048001B">
                            <w:pPr>
                              <w:rPr>
                                <w:rFonts w:cs="Arial"/>
                              </w:rPr>
                            </w:pPr>
                          </w:p>
                          <w:p w14:paraId="0A501E12" w14:textId="77777777" w:rsidR="00600DF9" w:rsidRDefault="00600DF9" w:rsidP="0048001B">
                            <w:pPr>
                              <w:rPr>
                                <w:rFonts w:cs="Arial"/>
                              </w:rPr>
                            </w:pPr>
                          </w:p>
                          <w:p w14:paraId="3E9E54DC" w14:textId="77777777" w:rsidR="00600DF9" w:rsidRDefault="00600DF9" w:rsidP="0048001B">
                            <w:pPr>
                              <w:rPr>
                                <w:rFonts w:cs="Arial"/>
                              </w:rPr>
                            </w:pPr>
                          </w:p>
                          <w:p w14:paraId="5B2A435D" w14:textId="77777777" w:rsidR="00600DF9" w:rsidRDefault="00600DF9" w:rsidP="0048001B">
                            <w:pPr>
                              <w:rPr>
                                <w:rFonts w:cs="Arial"/>
                              </w:rPr>
                            </w:pPr>
                          </w:p>
                          <w:p w14:paraId="7F673B38" w14:textId="77777777" w:rsidR="00600DF9" w:rsidRDefault="00600DF9" w:rsidP="0048001B">
                            <w:pPr>
                              <w:rPr>
                                <w:rFonts w:cs="Arial"/>
                              </w:rPr>
                            </w:pPr>
                          </w:p>
                          <w:p w14:paraId="3657DDE3" w14:textId="77777777" w:rsidR="00600DF9" w:rsidRDefault="00600DF9" w:rsidP="0048001B">
                            <w:pPr>
                              <w:rPr>
                                <w:rFonts w:cs="Arial"/>
                              </w:rPr>
                            </w:pPr>
                          </w:p>
                          <w:p w14:paraId="63E821C2" w14:textId="77777777" w:rsidR="00600DF9" w:rsidRDefault="00600DF9" w:rsidP="0048001B">
                            <w:pPr>
                              <w:rPr>
                                <w:rFonts w:cs="Arial"/>
                              </w:rPr>
                            </w:pPr>
                          </w:p>
                          <w:p w14:paraId="5B63F694" w14:textId="77777777" w:rsidR="00600DF9" w:rsidRDefault="00600DF9" w:rsidP="0048001B">
                            <w:pPr>
                              <w:rPr>
                                <w:rFonts w:cs="Arial"/>
                              </w:rPr>
                            </w:pPr>
                          </w:p>
                          <w:p w14:paraId="24F76335" w14:textId="77777777" w:rsidR="00600DF9" w:rsidRDefault="00600DF9" w:rsidP="0048001B">
                            <w:pPr>
                              <w:rPr>
                                <w:rFonts w:cs="Arial"/>
                              </w:rPr>
                            </w:pPr>
                          </w:p>
                          <w:p w14:paraId="41A5C11E" w14:textId="77777777" w:rsidR="00600DF9" w:rsidRDefault="00600DF9" w:rsidP="0048001B">
                            <w:pPr>
                              <w:rPr>
                                <w:rFonts w:cs="Arial"/>
                              </w:rPr>
                            </w:pPr>
                          </w:p>
                          <w:p w14:paraId="0EEE8613" w14:textId="77777777" w:rsidR="00600DF9" w:rsidRDefault="00600DF9" w:rsidP="0048001B">
                            <w:pPr>
                              <w:rPr>
                                <w:rFonts w:cs="Arial"/>
                              </w:rPr>
                            </w:pPr>
                          </w:p>
                          <w:p w14:paraId="6F9A4923" w14:textId="77777777" w:rsidR="00600DF9" w:rsidRDefault="00600DF9" w:rsidP="0048001B">
                            <w:pPr>
                              <w:rPr>
                                <w:rFonts w:cs="Arial"/>
                              </w:rPr>
                            </w:pPr>
                          </w:p>
                          <w:p w14:paraId="0CF4B370" w14:textId="77777777" w:rsidR="00600DF9" w:rsidRDefault="00600DF9" w:rsidP="0048001B">
                            <w:pPr>
                              <w:rPr>
                                <w:rFonts w:cs="Arial"/>
                              </w:rPr>
                            </w:pPr>
                          </w:p>
                          <w:p w14:paraId="22947C92" w14:textId="77777777" w:rsidR="00600DF9" w:rsidRDefault="00600DF9" w:rsidP="0048001B">
                            <w:pPr>
                              <w:rPr>
                                <w:rFonts w:cs="Arial"/>
                              </w:rPr>
                            </w:pPr>
                          </w:p>
                          <w:p w14:paraId="357BBF50" w14:textId="77777777" w:rsidR="00600DF9" w:rsidRDefault="00600DF9" w:rsidP="0048001B">
                            <w:pPr>
                              <w:rPr>
                                <w:rFonts w:cs="Arial"/>
                              </w:rPr>
                            </w:pPr>
                          </w:p>
                          <w:p w14:paraId="67672478" w14:textId="77777777" w:rsidR="00600DF9" w:rsidRDefault="00600DF9" w:rsidP="0048001B">
                            <w:pPr>
                              <w:rPr>
                                <w:rFonts w:cs="Arial"/>
                              </w:rPr>
                            </w:pPr>
                          </w:p>
                          <w:p w14:paraId="7AEF0993" w14:textId="77777777" w:rsidR="00600DF9" w:rsidRDefault="00600DF9" w:rsidP="0048001B">
                            <w:pPr>
                              <w:rPr>
                                <w:rFonts w:cs="Arial"/>
                              </w:rPr>
                            </w:pPr>
                          </w:p>
                          <w:p w14:paraId="3F4F4184" w14:textId="77777777" w:rsidR="00600DF9" w:rsidRDefault="00600DF9" w:rsidP="0048001B">
                            <w:pPr>
                              <w:rPr>
                                <w:rFonts w:cs="Arial"/>
                              </w:rPr>
                            </w:pPr>
                          </w:p>
                          <w:p w14:paraId="5E913B32" w14:textId="77777777" w:rsidR="00600DF9" w:rsidRDefault="00600DF9" w:rsidP="0048001B">
                            <w:pPr>
                              <w:rPr>
                                <w:rFonts w:cs="Arial"/>
                              </w:rPr>
                            </w:pPr>
                          </w:p>
                          <w:p w14:paraId="0498C9A1" w14:textId="77777777" w:rsidR="00600DF9" w:rsidRDefault="00600DF9" w:rsidP="0048001B">
                            <w:pPr>
                              <w:rPr>
                                <w:rFonts w:cs="Arial"/>
                              </w:rPr>
                            </w:pPr>
                          </w:p>
                          <w:p w14:paraId="747BDE81" w14:textId="77777777" w:rsidR="00600DF9" w:rsidRDefault="00600DF9" w:rsidP="0048001B">
                            <w:pPr>
                              <w:rPr>
                                <w:rFonts w:cs="Arial"/>
                              </w:rPr>
                            </w:pPr>
                          </w:p>
                          <w:p w14:paraId="4F1403D5" w14:textId="77777777" w:rsidR="00600DF9" w:rsidRDefault="00600DF9" w:rsidP="0048001B">
                            <w:pPr>
                              <w:rPr>
                                <w:rFonts w:cs="Arial"/>
                              </w:rPr>
                            </w:pPr>
                          </w:p>
                          <w:p w14:paraId="4DE3DDB7" w14:textId="77777777" w:rsidR="00600DF9" w:rsidRDefault="00600DF9" w:rsidP="0048001B">
                            <w:pPr>
                              <w:rPr>
                                <w:rFonts w:cs="Arial"/>
                              </w:rPr>
                            </w:pPr>
                          </w:p>
                          <w:p w14:paraId="39BD9F6E" w14:textId="77777777" w:rsidR="00600DF9" w:rsidRDefault="00600DF9" w:rsidP="0048001B">
                            <w:pPr>
                              <w:rPr>
                                <w:rFonts w:cs="Arial"/>
                              </w:rPr>
                            </w:pPr>
                          </w:p>
                          <w:p w14:paraId="3A9A12A8" w14:textId="77777777" w:rsidR="00600DF9" w:rsidRDefault="00600DF9" w:rsidP="0048001B">
                            <w:pPr>
                              <w:rPr>
                                <w:rFonts w:cs="Arial"/>
                              </w:rPr>
                            </w:pPr>
                          </w:p>
                          <w:p w14:paraId="43CA8CC0" w14:textId="77777777" w:rsidR="00600DF9" w:rsidRDefault="00600DF9" w:rsidP="0048001B">
                            <w:pPr>
                              <w:rPr>
                                <w:rFonts w:cs="Arial"/>
                              </w:rPr>
                            </w:pPr>
                          </w:p>
                          <w:p w14:paraId="4C8673CC" w14:textId="77777777" w:rsidR="00600DF9" w:rsidRDefault="00600DF9" w:rsidP="0048001B">
                            <w:pPr>
                              <w:rPr>
                                <w:rFonts w:cs="Arial"/>
                              </w:rPr>
                            </w:pPr>
                          </w:p>
                          <w:p w14:paraId="5D152EFA" w14:textId="77777777" w:rsidR="00600DF9" w:rsidRDefault="00600DF9" w:rsidP="0048001B">
                            <w:pPr>
                              <w:rPr>
                                <w:rFonts w:cs="Arial"/>
                              </w:rPr>
                            </w:pPr>
                          </w:p>
                          <w:p w14:paraId="10B80CCF" w14:textId="77777777" w:rsidR="00600DF9" w:rsidRDefault="00600DF9" w:rsidP="0048001B">
                            <w:pPr>
                              <w:rPr>
                                <w:rFonts w:cs="Arial"/>
                              </w:rPr>
                            </w:pPr>
                          </w:p>
                          <w:p w14:paraId="7FD00875" w14:textId="77777777" w:rsidR="00600DF9" w:rsidRDefault="00600DF9" w:rsidP="0048001B">
                            <w:pPr>
                              <w:rPr>
                                <w:rFonts w:cs="Arial"/>
                              </w:rPr>
                            </w:pPr>
                          </w:p>
                          <w:p w14:paraId="6AE17799" w14:textId="77777777" w:rsidR="00600DF9" w:rsidRDefault="00600DF9" w:rsidP="0048001B">
                            <w:pPr>
                              <w:rPr>
                                <w:rFonts w:cs="Arial"/>
                              </w:rPr>
                            </w:pPr>
                          </w:p>
                          <w:p w14:paraId="66B6159A" w14:textId="77777777" w:rsidR="00600DF9" w:rsidRDefault="00600DF9" w:rsidP="0048001B">
                            <w:pPr>
                              <w:rPr>
                                <w:rFonts w:cs="Arial"/>
                              </w:rPr>
                            </w:pPr>
                          </w:p>
                          <w:p w14:paraId="726799DF" w14:textId="77777777" w:rsidR="00600DF9" w:rsidRDefault="00600DF9" w:rsidP="0048001B">
                            <w:pPr>
                              <w:rPr>
                                <w:rFonts w:cs="Arial"/>
                              </w:rPr>
                            </w:pPr>
                          </w:p>
                          <w:p w14:paraId="0B86F38E" w14:textId="77777777" w:rsidR="00600DF9" w:rsidRDefault="00600DF9" w:rsidP="0048001B">
                            <w:pPr>
                              <w:rPr>
                                <w:rFonts w:cs="Arial"/>
                              </w:rPr>
                            </w:pPr>
                          </w:p>
                          <w:p w14:paraId="533A45A8" w14:textId="77777777" w:rsidR="00600DF9" w:rsidRDefault="00600DF9" w:rsidP="0048001B">
                            <w:pPr>
                              <w:rPr>
                                <w:rFonts w:cs="Arial"/>
                              </w:rPr>
                            </w:pPr>
                          </w:p>
                          <w:p w14:paraId="7D8F2B46" w14:textId="77777777" w:rsidR="00600DF9" w:rsidRDefault="00600DF9" w:rsidP="0048001B">
                            <w:pPr>
                              <w:rPr>
                                <w:rFonts w:cs="Arial"/>
                              </w:rPr>
                            </w:pPr>
                          </w:p>
                          <w:p w14:paraId="787C162F" w14:textId="77777777" w:rsidR="00600DF9" w:rsidRDefault="00600DF9" w:rsidP="0048001B">
                            <w:pPr>
                              <w:rPr>
                                <w:rFonts w:cs="Arial"/>
                              </w:rPr>
                            </w:pPr>
                          </w:p>
                          <w:p w14:paraId="4B6C0FB8" w14:textId="77777777" w:rsidR="00600DF9" w:rsidRDefault="00600DF9" w:rsidP="0048001B">
                            <w:pPr>
                              <w:rPr>
                                <w:rFonts w:cs="Arial"/>
                              </w:rPr>
                            </w:pPr>
                          </w:p>
                          <w:p w14:paraId="0BA3EF6C" w14:textId="77777777" w:rsidR="00600DF9" w:rsidRDefault="00600DF9" w:rsidP="0048001B">
                            <w:pPr>
                              <w:rPr>
                                <w:rFonts w:cs="Arial"/>
                              </w:rPr>
                            </w:pPr>
                          </w:p>
                          <w:p w14:paraId="2B24B317" w14:textId="77777777" w:rsidR="00600DF9" w:rsidRDefault="00600DF9" w:rsidP="0048001B">
                            <w:pPr>
                              <w:rPr>
                                <w:rFonts w:cs="Arial"/>
                              </w:rPr>
                            </w:pPr>
                          </w:p>
                          <w:p w14:paraId="39F73D51" w14:textId="77777777" w:rsidR="00600DF9" w:rsidRDefault="00600DF9" w:rsidP="0048001B">
                            <w:pPr>
                              <w:rPr>
                                <w:rFonts w:cs="Arial"/>
                              </w:rPr>
                            </w:pPr>
                          </w:p>
                          <w:p w14:paraId="5CF81C99" w14:textId="77777777" w:rsidR="00600DF9" w:rsidRDefault="00600DF9" w:rsidP="0048001B">
                            <w:pPr>
                              <w:rPr>
                                <w:rFonts w:cs="Arial"/>
                              </w:rPr>
                            </w:pPr>
                          </w:p>
                          <w:p w14:paraId="356E010F" w14:textId="77777777" w:rsidR="00600DF9" w:rsidRDefault="00600DF9" w:rsidP="0048001B">
                            <w:pPr>
                              <w:rPr>
                                <w:rFonts w:cs="Arial"/>
                              </w:rPr>
                            </w:pPr>
                          </w:p>
                          <w:p w14:paraId="582B705E" w14:textId="77777777" w:rsidR="00600DF9" w:rsidRDefault="00600DF9" w:rsidP="0048001B">
                            <w:pPr>
                              <w:rPr>
                                <w:rFonts w:cs="Arial"/>
                              </w:rPr>
                            </w:pPr>
                          </w:p>
                          <w:p w14:paraId="1582B0C6" w14:textId="77777777" w:rsidR="00600DF9" w:rsidRDefault="00600DF9" w:rsidP="0048001B">
                            <w:pPr>
                              <w:rPr>
                                <w:rFonts w:cs="Arial"/>
                              </w:rPr>
                            </w:pPr>
                          </w:p>
                          <w:p w14:paraId="51C4619D" w14:textId="77777777" w:rsidR="00600DF9" w:rsidRDefault="00600DF9" w:rsidP="0048001B">
                            <w:pPr>
                              <w:rPr>
                                <w:rFonts w:cs="Arial"/>
                              </w:rPr>
                            </w:pPr>
                          </w:p>
                          <w:p w14:paraId="75E19B06" w14:textId="77777777" w:rsidR="00600DF9" w:rsidRDefault="00600DF9" w:rsidP="0048001B">
                            <w:pPr>
                              <w:rPr>
                                <w:rFonts w:cs="Arial"/>
                              </w:rPr>
                            </w:pPr>
                          </w:p>
                          <w:p w14:paraId="6B0530F5" w14:textId="77777777" w:rsidR="00600DF9" w:rsidRDefault="00600DF9" w:rsidP="0048001B">
                            <w:pPr>
                              <w:rPr>
                                <w:rFonts w:cs="Arial"/>
                              </w:rPr>
                            </w:pPr>
                          </w:p>
                          <w:p w14:paraId="413429E7" w14:textId="77777777" w:rsidR="00600DF9" w:rsidRDefault="00600DF9" w:rsidP="0048001B">
                            <w:pPr>
                              <w:rPr>
                                <w:rFonts w:cs="Arial"/>
                              </w:rPr>
                            </w:pPr>
                          </w:p>
                          <w:p w14:paraId="09386959" w14:textId="77777777" w:rsidR="00600DF9" w:rsidRDefault="00600DF9" w:rsidP="0048001B">
                            <w:pPr>
                              <w:rPr>
                                <w:rFonts w:cs="Arial"/>
                              </w:rPr>
                            </w:pPr>
                          </w:p>
                          <w:p w14:paraId="542E3A6C" w14:textId="77777777" w:rsidR="00600DF9" w:rsidRDefault="00600DF9" w:rsidP="0048001B">
                            <w:pPr>
                              <w:rPr>
                                <w:rFonts w:cs="Arial"/>
                              </w:rPr>
                            </w:pPr>
                          </w:p>
                          <w:p w14:paraId="0C8418D4" w14:textId="77777777" w:rsidR="00600DF9" w:rsidRDefault="00600DF9" w:rsidP="0048001B">
                            <w:pPr>
                              <w:rPr>
                                <w:rFonts w:cs="Arial"/>
                              </w:rPr>
                            </w:pPr>
                          </w:p>
                          <w:p w14:paraId="42B93D74" w14:textId="77777777" w:rsidR="00600DF9" w:rsidRDefault="00600DF9" w:rsidP="0048001B">
                            <w:pPr>
                              <w:rPr>
                                <w:rFonts w:cs="Arial"/>
                              </w:rPr>
                            </w:pPr>
                          </w:p>
                          <w:p w14:paraId="57776D12" w14:textId="77777777" w:rsidR="00600DF9" w:rsidRDefault="00600DF9" w:rsidP="0048001B">
                            <w:pPr>
                              <w:rPr>
                                <w:rFonts w:cs="Arial"/>
                              </w:rPr>
                            </w:pPr>
                          </w:p>
                          <w:p w14:paraId="1BA034E4" w14:textId="77777777" w:rsidR="00600DF9" w:rsidRDefault="00600DF9" w:rsidP="0048001B">
                            <w:pPr>
                              <w:rPr>
                                <w:rFonts w:cs="Arial"/>
                              </w:rPr>
                            </w:pPr>
                          </w:p>
                          <w:p w14:paraId="6C19D123" w14:textId="77777777" w:rsidR="00600DF9" w:rsidRDefault="00600DF9" w:rsidP="0048001B">
                            <w:pPr>
                              <w:rPr>
                                <w:rFonts w:cs="Arial"/>
                              </w:rPr>
                            </w:pPr>
                          </w:p>
                          <w:p w14:paraId="35792267" w14:textId="77777777" w:rsidR="00600DF9" w:rsidRDefault="00600DF9" w:rsidP="0048001B">
                            <w:pPr>
                              <w:rPr>
                                <w:rFonts w:cs="Arial"/>
                              </w:rPr>
                            </w:pPr>
                          </w:p>
                          <w:p w14:paraId="03299879" w14:textId="77777777" w:rsidR="00600DF9" w:rsidRDefault="00600DF9" w:rsidP="0048001B">
                            <w:pPr>
                              <w:rPr>
                                <w:rFonts w:cs="Arial"/>
                              </w:rPr>
                            </w:pPr>
                          </w:p>
                          <w:p w14:paraId="6DCAFF45" w14:textId="77777777" w:rsidR="00600DF9" w:rsidRDefault="00600DF9" w:rsidP="0048001B">
                            <w:pPr>
                              <w:rPr>
                                <w:rFonts w:cs="Arial"/>
                              </w:rPr>
                            </w:pPr>
                          </w:p>
                          <w:p w14:paraId="1FAFE571" w14:textId="77777777" w:rsidR="00600DF9" w:rsidRDefault="00600DF9" w:rsidP="0048001B">
                            <w:pPr>
                              <w:rPr>
                                <w:rFonts w:cs="Arial"/>
                              </w:rPr>
                            </w:pPr>
                          </w:p>
                          <w:p w14:paraId="3A01F5B2" w14:textId="77777777" w:rsidR="00600DF9" w:rsidRDefault="00600DF9" w:rsidP="0048001B">
                            <w:pPr>
                              <w:rPr>
                                <w:rFonts w:cs="Arial"/>
                              </w:rPr>
                            </w:pPr>
                          </w:p>
                          <w:p w14:paraId="783B78BD" w14:textId="77777777" w:rsidR="00600DF9" w:rsidRDefault="00600DF9" w:rsidP="0048001B">
                            <w:pPr>
                              <w:rPr>
                                <w:rFonts w:cs="Arial"/>
                              </w:rPr>
                            </w:pPr>
                          </w:p>
                          <w:p w14:paraId="1C93EB04" w14:textId="77777777" w:rsidR="00600DF9" w:rsidRDefault="00600DF9" w:rsidP="0048001B">
                            <w:pPr>
                              <w:rPr>
                                <w:rFonts w:cs="Arial"/>
                              </w:rPr>
                            </w:pPr>
                          </w:p>
                          <w:p w14:paraId="71ABB1C5" w14:textId="77777777" w:rsidR="00600DF9" w:rsidRDefault="00600DF9" w:rsidP="0048001B">
                            <w:pPr>
                              <w:rPr>
                                <w:rFonts w:cs="Arial"/>
                              </w:rPr>
                            </w:pPr>
                          </w:p>
                          <w:p w14:paraId="62CFD10B" w14:textId="77777777" w:rsidR="00600DF9" w:rsidRDefault="00600DF9" w:rsidP="0048001B">
                            <w:pPr>
                              <w:rPr>
                                <w:rFonts w:cs="Arial"/>
                              </w:rPr>
                            </w:pPr>
                          </w:p>
                          <w:p w14:paraId="59938436" w14:textId="77777777" w:rsidR="00600DF9" w:rsidRDefault="00600DF9" w:rsidP="0048001B">
                            <w:pPr>
                              <w:rPr>
                                <w:rFonts w:cs="Arial"/>
                              </w:rPr>
                            </w:pPr>
                          </w:p>
                          <w:p w14:paraId="0B43F711" w14:textId="77777777" w:rsidR="00600DF9" w:rsidRDefault="00600DF9" w:rsidP="0048001B">
                            <w:pPr>
                              <w:rPr>
                                <w:rFonts w:cs="Arial"/>
                              </w:rPr>
                            </w:pPr>
                          </w:p>
                          <w:p w14:paraId="496A0CC9" w14:textId="77777777" w:rsidR="00600DF9" w:rsidRDefault="00600DF9" w:rsidP="0048001B">
                            <w:pPr>
                              <w:rPr>
                                <w:rFonts w:cs="Arial"/>
                              </w:rPr>
                            </w:pPr>
                          </w:p>
                          <w:p w14:paraId="04794B0C" w14:textId="77777777" w:rsidR="00600DF9" w:rsidRDefault="00600DF9" w:rsidP="0048001B">
                            <w:pPr>
                              <w:rPr>
                                <w:rFonts w:cs="Arial"/>
                              </w:rPr>
                            </w:pPr>
                          </w:p>
                          <w:p w14:paraId="3C40BE89" w14:textId="77777777" w:rsidR="00600DF9" w:rsidRDefault="00600DF9" w:rsidP="0048001B">
                            <w:pPr>
                              <w:rPr>
                                <w:rFonts w:cs="Arial"/>
                              </w:rPr>
                            </w:pPr>
                          </w:p>
                          <w:p w14:paraId="1ADA69EF" w14:textId="77777777" w:rsidR="00600DF9" w:rsidRDefault="00600DF9" w:rsidP="0048001B">
                            <w:pPr>
                              <w:rPr>
                                <w:rFonts w:cs="Arial"/>
                              </w:rPr>
                            </w:pPr>
                          </w:p>
                          <w:p w14:paraId="481EB956" w14:textId="77777777" w:rsidR="00600DF9" w:rsidRDefault="00600DF9" w:rsidP="0048001B">
                            <w:pPr>
                              <w:rPr>
                                <w:rFonts w:cs="Arial"/>
                              </w:rPr>
                            </w:pPr>
                          </w:p>
                          <w:p w14:paraId="5DB8E4F8" w14:textId="77777777" w:rsidR="00600DF9" w:rsidRDefault="00600DF9" w:rsidP="0048001B">
                            <w:pPr>
                              <w:rPr>
                                <w:rFonts w:cs="Arial"/>
                              </w:rPr>
                            </w:pPr>
                          </w:p>
                          <w:p w14:paraId="1934D7EF" w14:textId="77777777" w:rsidR="00600DF9" w:rsidRDefault="00600DF9" w:rsidP="0048001B">
                            <w:pPr>
                              <w:rPr>
                                <w:rFonts w:cs="Arial"/>
                              </w:rPr>
                            </w:pPr>
                          </w:p>
                          <w:p w14:paraId="1B4CBD80" w14:textId="77777777" w:rsidR="00600DF9" w:rsidRDefault="00600DF9" w:rsidP="0048001B">
                            <w:pPr>
                              <w:rPr>
                                <w:rFonts w:cs="Arial"/>
                              </w:rPr>
                            </w:pPr>
                          </w:p>
                          <w:p w14:paraId="6A0E8A86" w14:textId="77777777" w:rsidR="00600DF9" w:rsidRDefault="00600DF9" w:rsidP="0048001B">
                            <w:pPr>
                              <w:rPr>
                                <w:rFonts w:cs="Arial"/>
                              </w:rPr>
                            </w:pPr>
                          </w:p>
                          <w:p w14:paraId="4AE52B45" w14:textId="77777777" w:rsidR="00600DF9" w:rsidRDefault="00600DF9" w:rsidP="0048001B">
                            <w:pPr>
                              <w:rPr>
                                <w:rFonts w:cs="Arial"/>
                              </w:rPr>
                            </w:pPr>
                          </w:p>
                          <w:p w14:paraId="54B9C1D1" w14:textId="77777777" w:rsidR="00600DF9" w:rsidRDefault="00600DF9" w:rsidP="0048001B">
                            <w:pPr>
                              <w:rPr>
                                <w:rFonts w:cs="Arial"/>
                              </w:rPr>
                            </w:pPr>
                          </w:p>
                          <w:p w14:paraId="754D6143" w14:textId="77777777" w:rsidR="00600DF9" w:rsidRDefault="00600DF9" w:rsidP="0048001B">
                            <w:pPr>
                              <w:rPr>
                                <w:rFonts w:cs="Arial"/>
                              </w:rPr>
                            </w:pPr>
                          </w:p>
                          <w:p w14:paraId="34994E96" w14:textId="77777777" w:rsidR="00600DF9" w:rsidRDefault="00600DF9" w:rsidP="0048001B">
                            <w:pPr>
                              <w:rPr>
                                <w:rFonts w:cs="Arial"/>
                              </w:rPr>
                            </w:pPr>
                          </w:p>
                          <w:p w14:paraId="7868A515" w14:textId="77777777" w:rsidR="00600DF9" w:rsidRDefault="00600DF9" w:rsidP="0048001B">
                            <w:pPr>
                              <w:rPr>
                                <w:rFonts w:cs="Arial"/>
                              </w:rPr>
                            </w:pPr>
                          </w:p>
                          <w:p w14:paraId="6192199A" w14:textId="77777777" w:rsidR="00600DF9" w:rsidRDefault="00600DF9" w:rsidP="0048001B">
                            <w:pPr>
                              <w:rPr>
                                <w:rFonts w:cs="Arial"/>
                              </w:rPr>
                            </w:pPr>
                          </w:p>
                          <w:p w14:paraId="3CED1644" w14:textId="77777777" w:rsidR="00600DF9" w:rsidRDefault="00600DF9" w:rsidP="0048001B">
                            <w:pPr>
                              <w:rPr>
                                <w:rFonts w:cs="Arial"/>
                              </w:rPr>
                            </w:pPr>
                          </w:p>
                          <w:p w14:paraId="6E7C0910" w14:textId="77777777" w:rsidR="00600DF9" w:rsidRDefault="00600DF9" w:rsidP="0048001B">
                            <w:pPr>
                              <w:rPr>
                                <w:rFonts w:cs="Arial"/>
                              </w:rPr>
                            </w:pPr>
                          </w:p>
                          <w:p w14:paraId="2774AD44" w14:textId="77777777" w:rsidR="00600DF9" w:rsidRDefault="00600DF9" w:rsidP="0048001B">
                            <w:pPr>
                              <w:rPr>
                                <w:rFonts w:cs="Arial"/>
                              </w:rPr>
                            </w:pPr>
                          </w:p>
                          <w:p w14:paraId="4227C652" w14:textId="77777777" w:rsidR="00600DF9" w:rsidRDefault="00600DF9" w:rsidP="0048001B">
                            <w:pPr>
                              <w:rPr>
                                <w:rFonts w:cs="Arial"/>
                              </w:rPr>
                            </w:pPr>
                          </w:p>
                          <w:p w14:paraId="0AF00F9C" w14:textId="77777777" w:rsidR="00600DF9" w:rsidRDefault="00600DF9" w:rsidP="0048001B">
                            <w:pPr>
                              <w:rPr>
                                <w:rFonts w:cs="Arial"/>
                              </w:rPr>
                            </w:pPr>
                          </w:p>
                          <w:p w14:paraId="369382A7" w14:textId="77777777" w:rsidR="00600DF9" w:rsidRDefault="00600DF9" w:rsidP="0048001B">
                            <w:pPr>
                              <w:rPr>
                                <w:rFonts w:cs="Arial"/>
                              </w:rPr>
                            </w:pPr>
                          </w:p>
                          <w:p w14:paraId="5408163C" w14:textId="77777777" w:rsidR="00600DF9" w:rsidRDefault="00600DF9" w:rsidP="0048001B">
                            <w:pPr>
                              <w:rPr>
                                <w:rFonts w:cs="Arial"/>
                              </w:rPr>
                            </w:pPr>
                          </w:p>
                          <w:p w14:paraId="5549E645" w14:textId="77777777" w:rsidR="00600DF9" w:rsidRDefault="00600DF9" w:rsidP="0048001B">
                            <w:pPr>
                              <w:rPr>
                                <w:rFonts w:cs="Arial"/>
                              </w:rPr>
                            </w:pPr>
                          </w:p>
                          <w:p w14:paraId="0F13C32E" w14:textId="77777777" w:rsidR="00600DF9" w:rsidRDefault="00600DF9" w:rsidP="0048001B">
                            <w:pPr>
                              <w:rPr>
                                <w:rFonts w:cs="Arial"/>
                              </w:rPr>
                            </w:pPr>
                          </w:p>
                          <w:p w14:paraId="04337496" w14:textId="77777777" w:rsidR="00600DF9" w:rsidRDefault="00600DF9" w:rsidP="0048001B">
                            <w:pPr>
                              <w:rPr>
                                <w:rFonts w:cs="Arial"/>
                              </w:rPr>
                            </w:pPr>
                          </w:p>
                          <w:p w14:paraId="450C4CCC" w14:textId="77777777" w:rsidR="00600DF9" w:rsidRDefault="00600DF9" w:rsidP="0048001B">
                            <w:pPr>
                              <w:rPr>
                                <w:rFonts w:cs="Arial"/>
                              </w:rPr>
                            </w:pPr>
                          </w:p>
                          <w:p w14:paraId="03EB11B1" w14:textId="77777777" w:rsidR="00600DF9" w:rsidRDefault="00600DF9" w:rsidP="0048001B">
                            <w:pPr>
                              <w:rPr>
                                <w:rFonts w:cs="Arial"/>
                              </w:rPr>
                            </w:pPr>
                          </w:p>
                          <w:p w14:paraId="6C127622" w14:textId="77777777" w:rsidR="00600DF9" w:rsidRDefault="00600DF9" w:rsidP="0048001B">
                            <w:pPr>
                              <w:rPr>
                                <w:rFonts w:cs="Arial"/>
                              </w:rPr>
                            </w:pPr>
                          </w:p>
                          <w:p w14:paraId="1B4AF775" w14:textId="77777777" w:rsidR="00600DF9" w:rsidRDefault="00600DF9" w:rsidP="0048001B">
                            <w:pPr>
                              <w:rPr>
                                <w:rFonts w:cs="Arial"/>
                              </w:rPr>
                            </w:pPr>
                          </w:p>
                          <w:p w14:paraId="2603F5C8" w14:textId="77777777" w:rsidR="00600DF9" w:rsidRDefault="00600DF9" w:rsidP="0048001B">
                            <w:pPr>
                              <w:rPr>
                                <w:rFonts w:cs="Arial"/>
                              </w:rPr>
                            </w:pPr>
                          </w:p>
                          <w:p w14:paraId="00F8CEEE" w14:textId="77777777" w:rsidR="00600DF9" w:rsidRDefault="00600DF9" w:rsidP="0048001B">
                            <w:pPr>
                              <w:rPr>
                                <w:rFonts w:cs="Arial"/>
                              </w:rPr>
                            </w:pPr>
                          </w:p>
                          <w:p w14:paraId="642728B2" w14:textId="77777777" w:rsidR="00600DF9" w:rsidRDefault="00600DF9" w:rsidP="0048001B">
                            <w:pPr>
                              <w:rPr>
                                <w:rFonts w:cs="Arial"/>
                              </w:rPr>
                            </w:pPr>
                          </w:p>
                          <w:p w14:paraId="4D512342" w14:textId="77777777" w:rsidR="00600DF9" w:rsidRDefault="00600DF9" w:rsidP="0048001B">
                            <w:pPr>
                              <w:rPr>
                                <w:rFonts w:cs="Arial"/>
                              </w:rPr>
                            </w:pPr>
                          </w:p>
                          <w:p w14:paraId="3CC2842D" w14:textId="77777777" w:rsidR="00600DF9" w:rsidRDefault="00600DF9" w:rsidP="0048001B">
                            <w:pPr>
                              <w:rPr>
                                <w:rFonts w:cs="Arial"/>
                              </w:rPr>
                            </w:pPr>
                          </w:p>
                          <w:p w14:paraId="0D558D17" w14:textId="77777777" w:rsidR="00600DF9" w:rsidRDefault="00600DF9" w:rsidP="0048001B">
                            <w:pPr>
                              <w:rPr>
                                <w:rFonts w:cs="Arial"/>
                              </w:rPr>
                            </w:pPr>
                          </w:p>
                          <w:p w14:paraId="26125D8F" w14:textId="77777777" w:rsidR="00600DF9" w:rsidRDefault="00600DF9" w:rsidP="0048001B">
                            <w:pPr>
                              <w:rPr>
                                <w:rFonts w:cs="Arial"/>
                              </w:rPr>
                            </w:pPr>
                          </w:p>
                          <w:p w14:paraId="299C0540" w14:textId="77777777" w:rsidR="00600DF9" w:rsidRDefault="00600DF9" w:rsidP="0048001B">
                            <w:pPr>
                              <w:rPr>
                                <w:rFonts w:cs="Arial"/>
                              </w:rPr>
                            </w:pPr>
                          </w:p>
                          <w:p w14:paraId="61823AF8" w14:textId="77777777" w:rsidR="00600DF9" w:rsidRDefault="00600DF9" w:rsidP="0048001B">
                            <w:pPr>
                              <w:rPr>
                                <w:rFonts w:cs="Arial"/>
                              </w:rPr>
                            </w:pPr>
                          </w:p>
                          <w:p w14:paraId="5C1D2A50" w14:textId="77777777" w:rsidR="00600DF9" w:rsidRDefault="00600DF9" w:rsidP="0048001B">
                            <w:pPr>
                              <w:rPr>
                                <w:rFonts w:cs="Arial"/>
                              </w:rPr>
                            </w:pPr>
                          </w:p>
                          <w:p w14:paraId="65ED2051" w14:textId="77777777" w:rsidR="00600DF9" w:rsidRDefault="00600DF9" w:rsidP="0048001B">
                            <w:pPr>
                              <w:rPr>
                                <w:rFonts w:cs="Arial"/>
                              </w:rPr>
                            </w:pPr>
                          </w:p>
                          <w:p w14:paraId="54FDBAC9" w14:textId="77777777" w:rsidR="00600DF9" w:rsidRDefault="00600DF9" w:rsidP="0048001B">
                            <w:pPr>
                              <w:rPr>
                                <w:rFonts w:cs="Arial"/>
                              </w:rPr>
                            </w:pPr>
                          </w:p>
                          <w:p w14:paraId="24F3986C" w14:textId="77777777" w:rsidR="00600DF9" w:rsidRDefault="00600DF9" w:rsidP="0048001B">
                            <w:pPr>
                              <w:rPr>
                                <w:rFonts w:cs="Arial"/>
                              </w:rPr>
                            </w:pPr>
                          </w:p>
                          <w:p w14:paraId="302B3430" w14:textId="77777777" w:rsidR="00600DF9" w:rsidRDefault="00600DF9" w:rsidP="0048001B">
                            <w:pPr>
                              <w:rPr>
                                <w:rFonts w:cs="Arial"/>
                              </w:rPr>
                            </w:pPr>
                          </w:p>
                          <w:p w14:paraId="047DDDD2" w14:textId="77777777" w:rsidR="00600DF9" w:rsidRDefault="00600DF9" w:rsidP="0048001B">
                            <w:pPr>
                              <w:rPr>
                                <w:rFonts w:cs="Arial"/>
                              </w:rPr>
                            </w:pPr>
                          </w:p>
                          <w:p w14:paraId="6BB38698" w14:textId="77777777" w:rsidR="00600DF9" w:rsidRDefault="00600DF9" w:rsidP="0048001B">
                            <w:pPr>
                              <w:rPr>
                                <w:rFonts w:cs="Arial"/>
                              </w:rPr>
                            </w:pPr>
                          </w:p>
                          <w:p w14:paraId="613F7618" w14:textId="77777777" w:rsidR="00600DF9" w:rsidRDefault="00600DF9" w:rsidP="0048001B">
                            <w:pPr>
                              <w:rPr>
                                <w:rFonts w:cs="Arial"/>
                              </w:rPr>
                            </w:pPr>
                          </w:p>
                          <w:p w14:paraId="5AA260BE" w14:textId="77777777" w:rsidR="00600DF9" w:rsidRDefault="00600DF9" w:rsidP="0048001B">
                            <w:pPr>
                              <w:rPr>
                                <w:rFonts w:cs="Arial"/>
                              </w:rPr>
                            </w:pPr>
                          </w:p>
                          <w:p w14:paraId="226633B0" w14:textId="77777777" w:rsidR="00600DF9" w:rsidRDefault="00600DF9" w:rsidP="0048001B">
                            <w:pPr>
                              <w:rPr>
                                <w:rFonts w:cs="Arial"/>
                              </w:rPr>
                            </w:pPr>
                          </w:p>
                          <w:p w14:paraId="45D9B889" w14:textId="77777777" w:rsidR="00600DF9" w:rsidRDefault="00600DF9" w:rsidP="0048001B">
                            <w:pPr>
                              <w:rPr>
                                <w:rFonts w:cs="Arial"/>
                              </w:rPr>
                            </w:pPr>
                          </w:p>
                          <w:p w14:paraId="4C893231" w14:textId="77777777" w:rsidR="00600DF9" w:rsidRDefault="00600DF9" w:rsidP="0048001B">
                            <w:pPr>
                              <w:rPr>
                                <w:rFonts w:cs="Arial"/>
                              </w:rPr>
                            </w:pPr>
                          </w:p>
                          <w:p w14:paraId="46575426" w14:textId="77777777" w:rsidR="00600DF9" w:rsidRDefault="00600DF9" w:rsidP="0048001B">
                            <w:pPr>
                              <w:rPr>
                                <w:rFonts w:cs="Arial"/>
                              </w:rPr>
                            </w:pPr>
                          </w:p>
                          <w:p w14:paraId="1F44012F" w14:textId="77777777" w:rsidR="00600DF9" w:rsidRDefault="00600DF9" w:rsidP="0048001B">
                            <w:pPr>
                              <w:rPr>
                                <w:rFonts w:cs="Arial"/>
                              </w:rPr>
                            </w:pPr>
                          </w:p>
                          <w:p w14:paraId="0EEE3794" w14:textId="77777777" w:rsidR="00600DF9" w:rsidRDefault="00600DF9" w:rsidP="0048001B">
                            <w:pPr>
                              <w:rPr>
                                <w:rFonts w:cs="Arial"/>
                              </w:rPr>
                            </w:pPr>
                          </w:p>
                          <w:p w14:paraId="63D6D186" w14:textId="77777777" w:rsidR="00600DF9" w:rsidRDefault="00600DF9" w:rsidP="0048001B">
                            <w:pPr>
                              <w:rPr>
                                <w:rFonts w:cs="Arial"/>
                              </w:rPr>
                            </w:pPr>
                          </w:p>
                          <w:p w14:paraId="4330FAB0" w14:textId="77777777" w:rsidR="00600DF9" w:rsidRDefault="00600DF9" w:rsidP="0048001B">
                            <w:pPr>
                              <w:rPr>
                                <w:rFonts w:cs="Arial"/>
                              </w:rPr>
                            </w:pPr>
                          </w:p>
                          <w:p w14:paraId="490E1930" w14:textId="77777777" w:rsidR="00600DF9" w:rsidRDefault="00600DF9" w:rsidP="0048001B">
                            <w:pPr>
                              <w:rPr>
                                <w:rFonts w:cs="Arial"/>
                              </w:rPr>
                            </w:pPr>
                          </w:p>
                          <w:p w14:paraId="3CE92BD1" w14:textId="77777777" w:rsidR="00600DF9" w:rsidRDefault="00600DF9" w:rsidP="0048001B">
                            <w:pPr>
                              <w:rPr>
                                <w:rFonts w:cs="Arial"/>
                              </w:rPr>
                            </w:pPr>
                          </w:p>
                          <w:p w14:paraId="5842C18C" w14:textId="77777777" w:rsidR="00600DF9" w:rsidRDefault="00600DF9" w:rsidP="0048001B">
                            <w:pPr>
                              <w:rPr>
                                <w:rFonts w:cs="Arial"/>
                              </w:rPr>
                            </w:pPr>
                          </w:p>
                          <w:p w14:paraId="140802C9" w14:textId="77777777" w:rsidR="00600DF9" w:rsidRDefault="00600DF9" w:rsidP="0048001B">
                            <w:pPr>
                              <w:rPr>
                                <w:rFonts w:cs="Arial"/>
                              </w:rPr>
                            </w:pPr>
                          </w:p>
                          <w:p w14:paraId="125F9437" w14:textId="77777777" w:rsidR="00600DF9" w:rsidRDefault="00600DF9" w:rsidP="0048001B">
                            <w:pPr>
                              <w:rPr>
                                <w:rFonts w:cs="Arial"/>
                              </w:rPr>
                            </w:pPr>
                          </w:p>
                          <w:p w14:paraId="77C5C87C" w14:textId="77777777" w:rsidR="00600DF9" w:rsidRDefault="00600DF9" w:rsidP="0048001B">
                            <w:pPr>
                              <w:rPr>
                                <w:rFonts w:cs="Arial"/>
                              </w:rPr>
                            </w:pPr>
                          </w:p>
                          <w:p w14:paraId="79A93A53" w14:textId="77777777" w:rsidR="00600DF9" w:rsidRDefault="00600DF9" w:rsidP="0048001B">
                            <w:pPr>
                              <w:rPr>
                                <w:rFonts w:cs="Arial"/>
                              </w:rPr>
                            </w:pPr>
                          </w:p>
                          <w:p w14:paraId="6C2F76F7" w14:textId="77777777" w:rsidR="00600DF9" w:rsidRDefault="00600DF9" w:rsidP="0048001B">
                            <w:pPr>
                              <w:rPr>
                                <w:rFonts w:cs="Arial"/>
                              </w:rPr>
                            </w:pPr>
                          </w:p>
                          <w:p w14:paraId="73F3C276" w14:textId="77777777" w:rsidR="00600DF9" w:rsidRDefault="00600DF9" w:rsidP="0048001B">
                            <w:pPr>
                              <w:rPr>
                                <w:rFonts w:cs="Arial"/>
                              </w:rPr>
                            </w:pPr>
                          </w:p>
                          <w:p w14:paraId="697815E3" w14:textId="77777777" w:rsidR="00600DF9" w:rsidRDefault="00600DF9" w:rsidP="0048001B">
                            <w:pPr>
                              <w:rPr>
                                <w:rFonts w:cs="Arial"/>
                              </w:rPr>
                            </w:pPr>
                          </w:p>
                          <w:p w14:paraId="3EEC8A65" w14:textId="77777777" w:rsidR="00600DF9" w:rsidRDefault="00600DF9" w:rsidP="0048001B">
                            <w:pPr>
                              <w:rPr>
                                <w:rFonts w:cs="Arial"/>
                              </w:rPr>
                            </w:pPr>
                          </w:p>
                          <w:p w14:paraId="138611DF" w14:textId="77777777" w:rsidR="00600DF9" w:rsidRDefault="00600DF9" w:rsidP="0048001B">
                            <w:pPr>
                              <w:rPr>
                                <w:rFonts w:cs="Arial"/>
                              </w:rPr>
                            </w:pPr>
                          </w:p>
                          <w:p w14:paraId="19684EF0" w14:textId="77777777" w:rsidR="00600DF9" w:rsidRDefault="00600DF9" w:rsidP="0048001B">
                            <w:pPr>
                              <w:rPr>
                                <w:rFonts w:cs="Arial"/>
                              </w:rPr>
                            </w:pPr>
                          </w:p>
                          <w:p w14:paraId="51A90622" w14:textId="77777777" w:rsidR="00600DF9" w:rsidRDefault="00600DF9" w:rsidP="0048001B">
                            <w:pPr>
                              <w:rPr>
                                <w:rFonts w:cs="Arial"/>
                              </w:rPr>
                            </w:pPr>
                          </w:p>
                          <w:p w14:paraId="5C5D21FD" w14:textId="77777777" w:rsidR="00600DF9" w:rsidRDefault="00600DF9" w:rsidP="0048001B">
                            <w:pPr>
                              <w:rPr>
                                <w:rFonts w:cs="Arial"/>
                              </w:rPr>
                            </w:pPr>
                          </w:p>
                          <w:p w14:paraId="7BEDC65E" w14:textId="77777777" w:rsidR="00600DF9" w:rsidRDefault="00600DF9" w:rsidP="0048001B">
                            <w:pPr>
                              <w:rPr>
                                <w:rFonts w:cs="Arial"/>
                              </w:rPr>
                            </w:pPr>
                          </w:p>
                          <w:p w14:paraId="6BDFEDB8" w14:textId="77777777" w:rsidR="00600DF9" w:rsidRDefault="00600DF9" w:rsidP="0048001B">
                            <w:pPr>
                              <w:rPr>
                                <w:rFonts w:cs="Arial"/>
                              </w:rPr>
                            </w:pPr>
                          </w:p>
                          <w:p w14:paraId="08AFA981" w14:textId="77777777" w:rsidR="00600DF9" w:rsidRDefault="00600DF9" w:rsidP="0048001B">
                            <w:pPr>
                              <w:rPr>
                                <w:rFonts w:cs="Arial"/>
                              </w:rPr>
                            </w:pPr>
                          </w:p>
                          <w:p w14:paraId="56065E81" w14:textId="77777777" w:rsidR="00600DF9" w:rsidRDefault="00600DF9" w:rsidP="0048001B">
                            <w:pPr>
                              <w:rPr>
                                <w:rFonts w:cs="Arial"/>
                              </w:rPr>
                            </w:pPr>
                          </w:p>
                          <w:p w14:paraId="4D644DE2" w14:textId="77777777" w:rsidR="00600DF9" w:rsidRDefault="00600DF9" w:rsidP="0048001B">
                            <w:pPr>
                              <w:rPr>
                                <w:rFonts w:cs="Arial"/>
                              </w:rPr>
                            </w:pPr>
                          </w:p>
                          <w:p w14:paraId="1C0CBAD5" w14:textId="77777777" w:rsidR="00600DF9" w:rsidRDefault="00600DF9" w:rsidP="0048001B">
                            <w:pPr>
                              <w:rPr>
                                <w:rFonts w:cs="Arial"/>
                              </w:rPr>
                            </w:pPr>
                          </w:p>
                          <w:p w14:paraId="2F684E27" w14:textId="77777777" w:rsidR="00600DF9" w:rsidRDefault="00600DF9" w:rsidP="0048001B">
                            <w:pPr>
                              <w:rPr>
                                <w:rFonts w:cs="Arial"/>
                              </w:rPr>
                            </w:pPr>
                          </w:p>
                          <w:p w14:paraId="4F8B00AA" w14:textId="77777777" w:rsidR="00600DF9" w:rsidRDefault="00600DF9" w:rsidP="0048001B">
                            <w:pPr>
                              <w:rPr>
                                <w:rFonts w:cs="Arial"/>
                              </w:rPr>
                            </w:pPr>
                          </w:p>
                          <w:p w14:paraId="22A55313" w14:textId="77777777" w:rsidR="00600DF9" w:rsidRDefault="00600DF9" w:rsidP="0048001B">
                            <w:pPr>
                              <w:rPr>
                                <w:rFonts w:cs="Arial"/>
                              </w:rPr>
                            </w:pPr>
                          </w:p>
                          <w:p w14:paraId="3B70C729" w14:textId="77777777" w:rsidR="00600DF9" w:rsidRDefault="00600DF9" w:rsidP="0048001B">
                            <w:pPr>
                              <w:rPr>
                                <w:rFonts w:cs="Arial"/>
                              </w:rPr>
                            </w:pPr>
                          </w:p>
                          <w:p w14:paraId="70953FC4" w14:textId="77777777" w:rsidR="00600DF9" w:rsidRDefault="00600DF9" w:rsidP="0048001B">
                            <w:pPr>
                              <w:rPr>
                                <w:rFonts w:cs="Arial"/>
                              </w:rPr>
                            </w:pPr>
                          </w:p>
                          <w:p w14:paraId="28BC342C" w14:textId="77777777" w:rsidR="00600DF9" w:rsidRDefault="00600DF9" w:rsidP="0048001B">
                            <w:pPr>
                              <w:rPr>
                                <w:rFonts w:cs="Arial"/>
                              </w:rPr>
                            </w:pPr>
                          </w:p>
                          <w:p w14:paraId="572A3A19" w14:textId="77777777" w:rsidR="00600DF9" w:rsidRDefault="00600DF9" w:rsidP="0048001B">
                            <w:pPr>
                              <w:rPr>
                                <w:rFonts w:cs="Arial"/>
                              </w:rPr>
                            </w:pPr>
                          </w:p>
                          <w:p w14:paraId="0A03C12E" w14:textId="77777777" w:rsidR="00600DF9" w:rsidRDefault="00600DF9" w:rsidP="0048001B">
                            <w:pPr>
                              <w:rPr>
                                <w:rFonts w:cs="Arial"/>
                              </w:rPr>
                            </w:pPr>
                          </w:p>
                          <w:p w14:paraId="4D16AAFF" w14:textId="77777777" w:rsidR="00600DF9" w:rsidRDefault="00600DF9" w:rsidP="0048001B">
                            <w:pPr>
                              <w:rPr>
                                <w:rFonts w:cs="Arial"/>
                              </w:rPr>
                            </w:pPr>
                          </w:p>
                          <w:p w14:paraId="79AAD5B2" w14:textId="77777777" w:rsidR="00600DF9" w:rsidRDefault="00600DF9" w:rsidP="0048001B">
                            <w:pPr>
                              <w:rPr>
                                <w:rFonts w:cs="Arial"/>
                              </w:rPr>
                            </w:pPr>
                          </w:p>
                          <w:p w14:paraId="29D4FE6F" w14:textId="77777777" w:rsidR="00600DF9" w:rsidRDefault="00600DF9" w:rsidP="0048001B">
                            <w:pPr>
                              <w:rPr>
                                <w:rFonts w:cs="Arial"/>
                              </w:rPr>
                            </w:pPr>
                          </w:p>
                          <w:p w14:paraId="6B31AA09" w14:textId="77777777" w:rsidR="00600DF9" w:rsidRDefault="00600DF9" w:rsidP="0048001B">
                            <w:pPr>
                              <w:rPr>
                                <w:rFonts w:cs="Arial"/>
                              </w:rPr>
                            </w:pPr>
                          </w:p>
                          <w:p w14:paraId="6B550092" w14:textId="77777777" w:rsidR="00600DF9" w:rsidRDefault="00600DF9" w:rsidP="0048001B">
                            <w:pPr>
                              <w:rPr>
                                <w:rFonts w:cs="Arial"/>
                              </w:rPr>
                            </w:pPr>
                          </w:p>
                          <w:p w14:paraId="3703D10F" w14:textId="77777777" w:rsidR="00600DF9" w:rsidRDefault="00600DF9" w:rsidP="0048001B">
                            <w:pPr>
                              <w:rPr>
                                <w:rFonts w:cs="Arial"/>
                              </w:rPr>
                            </w:pPr>
                          </w:p>
                          <w:p w14:paraId="2877F535" w14:textId="77777777" w:rsidR="00600DF9" w:rsidRDefault="00600DF9" w:rsidP="0048001B">
                            <w:pPr>
                              <w:rPr>
                                <w:rFonts w:cs="Arial"/>
                              </w:rPr>
                            </w:pPr>
                          </w:p>
                          <w:p w14:paraId="1D06B40B" w14:textId="77777777" w:rsidR="00600DF9" w:rsidRDefault="00600DF9" w:rsidP="0048001B">
                            <w:pPr>
                              <w:rPr>
                                <w:rFonts w:cs="Arial"/>
                              </w:rPr>
                            </w:pPr>
                          </w:p>
                          <w:p w14:paraId="2535CFE8" w14:textId="77777777" w:rsidR="00600DF9" w:rsidRDefault="00600DF9" w:rsidP="0048001B">
                            <w:pPr>
                              <w:rPr>
                                <w:rFonts w:cs="Arial"/>
                              </w:rPr>
                            </w:pPr>
                          </w:p>
                          <w:p w14:paraId="1C75BCD1" w14:textId="77777777" w:rsidR="00600DF9" w:rsidRDefault="00600DF9" w:rsidP="0048001B">
                            <w:pPr>
                              <w:rPr>
                                <w:rFonts w:cs="Arial"/>
                              </w:rPr>
                            </w:pPr>
                          </w:p>
                          <w:p w14:paraId="6BD966FB" w14:textId="77777777" w:rsidR="00600DF9" w:rsidRDefault="00600DF9" w:rsidP="0048001B">
                            <w:pPr>
                              <w:rPr>
                                <w:rFonts w:cs="Arial"/>
                              </w:rPr>
                            </w:pPr>
                          </w:p>
                          <w:p w14:paraId="0E5088D9" w14:textId="77777777" w:rsidR="00600DF9" w:rsidRDefault="00600DF9" w:rsidP="0048001B">
                            <w:pPr>
                              <w:rPr>
                                <w:rFonts w:cs="Arial"/>
                              </w:rPr>
                            </w:pPr>
                          </w:p>
                          <w:p w14:paraId="429EA268" w14:textId="77777777" w:rsidR="00600DF9" w:rsidRDefault="00600DF9" w:rsidP="0048001B">
                            <w:pPr>
                              <w:rPr>
                                <w:rFonts w:cs="Arial"/>
                              </w:rPr>
                            </w:pPr>
                          </w:p>
                          <w:p w14:paraId="5AC944C0" w14:textId="77777777" w:rsidR="00600DF9" w:rsidRDefault="00600DF9" w:rsidP="0048001B">
                            <w:pPr>
                              <w:rPr>
                                <w:rFonts w:cs="Arial"/>
                              </w:rPr>
                            </w:pPr>
                          </w:p>
                          <w:p w14:paraId="765F52D6" w14:textId="77777777" w:rsidR="00600DF9" w:rsidRDefault="00600DF9" w:rsidP="0048001B">
                            <w:pPr>
                              <w:rPr>
                                <w:rFonts w:cs="Arial"/>
                              </w:rPr>
                            </w:pPr>
                          </w:p>
                          <w:p w14:paraId="41F9DAD2" w14:textId="77777777" w:rsidR="00600DF9" w:rsidRDefault="00600DF9" w:rsidP="0048001B">
                            <w:pPr>
                              <w:rPr>
                                <w:rFonts w:cs="Arial"/>
                              </w:rPr>
                            </w:pPr>
                          </w:p>
                          <w:p w14:paraId="294C8687" w14:textId="77777777" w:rsidR="00600DF9" w:rsidRDefault="00600DF9" w:rsidP="0048001B">
                            <w:pPr>
                              <w:rPr>
                                <w:rFonts w:cs="Arial"/>
                              </w:rPr>
                            </w:pPr>
                          </w:p>
                          <w:p w14:paraId="77D1B385" w14:textId="77777777" w:rsidR="00600DF9" w:rsidRDefault="00600DF9" w:rsidP="0048001B">
                            <w:pPr>
                              <w:rPr>
                                <w:rFonts w:cs="Arial"/>
                              </w:rPr>
                            </w:pPr>
                          </w:p>
                          <w:p w14:paraId="42E0E449" w14:textId="77777777" w:rsidR="00600DF9" w:rsidRDefault="00600DF9" w:rsidP="0048001B">
                            <w:pPr>
                              <w:rPr>
                                <w:rFonts w:cs="Arial"/>
                              </w:rPr>
                            </w:pPr>
                          </w:p>
                          <w:p w14:paraId="48A29ECF" w14:textId="77777777" w:rsidR="00600DF9" w:rsidRDefault="00600DF9" w:rsidP="0048001B">
                            <w:pPr>
                              <w:rPr>
                                <w:rFonts w:cs="Arial"/>
                              </w:rPr>
                            </w:pPr>
                          </w:p>
                          <w:p w14:paraId="21B34052" w14:textId="77777777" w:rsidR="00600DF9" w:rsidRDefault="00600DF9" w:rsidP="0048001B">
                            <w:pPr>
                              <w:rPr>
                                <w:rFonts w:cs="Arial"/>
                              </w:rPr>
                            </w:pPr>
                          </w:p>
                          <w:p w14:paraId="74B74A73" w14:textId="77777777" w:rsidR="00600DF9" w:rsidRDefault="00600DF9" w:rsidP="0048001B">
                            <w:pPr>
                              <w:rPr>
                                <w:rFonts w:cs="Arial"/>
                              </w:rPr>
                            </w:pPr>
                          </w:p>
                          <w:p w14:paraId="36B0149D" w14:textId="77777777" w:rsidR="00600DF9" w:rsidRDefault="00600DF9" w:rsidP="0048001B">
                            <w:pPr>
                              <w:rPr>
                                <w:rFonts w:cs="Arial"/>
                              </w:rPr>
                            </w:pPr>
                          </w:p>
                          <w:p w14:paraId="1C13A82C" w14:textId="77777777" w:rsidR="00600DF9" w:rsidRDefault="00600DF9" w:rsidP="0048001B">
                            <w:pPr>
                              <w:rPr>
                                <w:rFonts w:cs="Arial"/>
                              </w:rPr>
                            </w:pPr>
                          </w:p>
                          <w:p w14:paraId="3927715B" w14:textId="77777777" w:rsidR="00600DF9" w:rsidRDefault="00600DF9" w:rsidP="0048001B">
                            <w:pPr>
                              <w:rPr>
                                <w:rFonts w:cs="Arial"/>
                              </w:rPr>
                            </w:pPr>
                          </w:p>
                          <w:p w14:paraId="393493F0" w14:textId="77777777" w:rsidR="00600DF9" w:rsidRDefault="00600DF9" w:rsidP="0048001B">
                            <w:pPr>
                              <w:rPr>
                                <w:rFonts w:cs="Arial"/>
                              </w:rPr>
                            </w:pPr>
                          </w:p>
                          <w:p w14:paraId="311C3CE6" w14:textId="77777777" w:rsidR="00600DF9" w:rsidRDefault="00600DF9" w:rsidP="0048001B">
                            <w:pPr>
                              <w:rPr>
                                <w:rFonts w:cs="Arial"/>
                              </w:rPr>
                            </w:pPr>
                          </w:p>
                          <w:p w14:paraId="23590DD0" w14:textId="77777777" w:rsidR="00600DF9" w:rsidRDefault="00600DF9" w:rsidP="0048001B">
                            <w:pPr>
                              <w:rPr>
                                <w:rFonts w:cs="Arial"/>
                              </w:rPr>
                            </w:pPr>
                          </w:p>
                          <w:p w14:paraId="2A739844" w14:textId="77777777" w:rsidR="00600DF9" w:rsidRDefault="00600DF9" w:rsidP="0048001B">
                            <w:pPr>
                              <w:rPr>
                                <w:rFonts w:cs="Arial"/>
                              </w:rPr>
                            </w:pPr>
                          </w:p>
                          <w:p w14:paraId="2FA528EB" w14:textId="77777777" w:rsidR="00600DF9" w:rsidRDefault="00600DF9" w:rsidP="0048001B">
                            <w:pPr>
                              <w:rPr>
                                <w:rFonts w:cs="Arial"/>
                              </w:rPr>
                            </w:pPr>
                          </w:p>
                          <w:p w14:paraId="6E1F8C65" w14:textId="77777777" w:rsidR="00600DF9" w:rsidRDefault="00600DF9" w:rsidP="0048001B">
                            <w:pPr>
                              <w:rPr>
                                <w:rFonts w:cs="Arial"/>
                              </w:rPr>
                            </w:pPr>
                          </w:p>
                          <w:p w14:paraId="4B59F467" w14:textId="77777777" w:rsidR="00600DF9" w:rsidRDefault="00600DF9" w:rsidP="0048001B">
                            <w:pPr>
                              <w:rPr>
                                <w:rFonts w:cs="Arial"/>
                              </w:rPr>
                            </w:pPr>
                          </w:p>
                          <w:p w14:paraId="5501FB0B" w14:textId="77777777" w:rsidR="00600DF9" w:rsidRDefault="00600DF9" w:rsidP="0048001B">
                            <w:pPr>
                              <w:rPr>
                                <w:rFonts w:cs="Arial"/>
                              </w:rPr>
                            </w:pPr>
                          </w:p>
                          <w:p w14:paraId="4808B6DA" w14:textId="77777777" w:rsidR="00600DF9" w:rsidRDefault="00600DF9" w:rsidP="0048001B">
                            <w:pPr>
                              <w:rPr>
                                <w:rFonts w:cs="Arial"/>
                              </w:rPr>
                            </w:pPr>
                          </w:p>
                          <w:p w14:paraId="115BAB94" w14:textId="77777777" w:rsidR="00600DF9" w:rsidRDefault="00600DF9" w:rsidP="0048001B">
                            <w:pPr>
                              <w:rPr>
                                <w:rFonts w:cs="Arial"/>
                              </w:rPr>
                            </w:pPr>
                          </w:p>
                          <w:p w14:paraId="04D21334" w14:textId="77777777" w:rsidR="00600DF9" w:rsidRDefault="00600DF9" w:rsidP="0048001B">
                            <w:pPr>
                              <w:rPr>
                                <w:rFonts w:cs="Arial"/>
                              </w:rPr>
                            </w:pPr>
                          </w:p>
                          <w:p w14:paraId="0A375B7B" w14:textId="77777777" w:rsidR="00600DF9" w:rsidRDefault="00600DF9" w:rsidP="0048001B">
                            <w:pPr>
                              <w:rPr>
                                <w:rFonts w:cs="Arial"/>
                              </w:rPr>
                            </w:pPr>
                          </w:p>
                          <w:p w14:paraId="08BD29E5" w14:textId="77777777" w:rsidR="00600DF9" w:rsidRDefault="00600DF9" w:rsidP="0048001B">
                            <w:pPr>
                              <w:rPr>
                                <w:rFonts w:cs="Arial"/>
                              </w:rPr>
                            </w:pPr>
                          </w:p>
                          <w:p w14:paraId="5BFCF01C" w14:textId="77777777" w:rsidR="00600DF9" w:rsidRDefault="00600DF9" w:rsidP="0048001B">
                            <w:pPr>
                              <w:rPr>
                                <w:rFonts w:cs="Arial"/>
                              </w:rPr>
                            </w:pPr>
                          </w:p>
                          <w:p w14:paraId="11944BAD" w14:textId="77777777" w:rsidR="00600DF9" w:rsidRDefault="00600DF9" w:rsidP="0048001B">
                            <w:pPr>
                              <w:rPr>
                                <w:rFonts w:cs="Arial"/>
                              </w:rPr>
                            </w:pPr>
                          </w:p>
                          <w:p w14:paraId="0127D5BD" w14:textId="77777777" w:rsidR="00600DF9" w:rsidRDefault="00600DF9" w:rsidP="0048001B">
                            <w:pPr>
                              <w:rPr>
                                <w:rFonts w:cs="Arial"/>
                              </w:rPr>
                            </w:pPr>
                          </w:p>
                          <w:p w14:paraId="703F5560" w14:textId="77777777" w:rsidR="00600DF9" w:rsidRDefault="00600DF9" w:rsidP="0048001B">
                            <w:pPr>
                              <w:rPr>
                                <w:rFonts w:cs="Arial"/>
                              </w:rPr>
                            </w:pPr>
                          </w:p>
                          <w:p w14:paraId="48BB3A0A" w14:textId="77777777" w:rsidR="00600DF9" w:rsidRDefault="00600DF9" w:rsidP="0048001B">
                            <w:pPr>
                              <w:rPr>
                                <w:rFonts w:cs="Arial"/>
                              </w:rPr>
                            </w:pPr>
                          </w:p>
                          <w:p w14:paraId="51AE61E1" w14:textId="77777777" w:rsidR="00600DF9" w:rsidRDefault="00600DF9" w:rsidP="0048001B">
                            <w:pPr>
                              <w:rPr>
                                <w:rFonts w:cs="Arial"/>
                              </w:rPr>
                            </w:pPr>
                          </w:p>
                          <w:p w14:paraId="29EDE32F" w14:textId="77777777" w:rsidR="00600DF9" w:rsidRDefault="00600DF9" w:rsidP="0048001B">
                            <w:pPr>
                              <w:rPr>
                                <w:rFonts w:cs="Arial"/>
                              </w:rPr>
                            </w:pPr>
                          </w:p>
                          <w:p w14:paraId="263151E0" w14:textId="77777777" w:rsidR="00600DF9" w:rsidRDefault="00600DF9" w:rsidP="0048001B">
                            <w:pPr>
                              <w:rPr>
                                <w:rFonts w:cs="Arial"/>
                              </w:rPr>
                            </w:pPr>
                          </w:p>
                          <w:p w14:paraId="4D1EC302" w14:textId="77777777" w:rsidR="00600DF9" w:rsidRDefault="00600DF9" w:rsidP="0048001B">
                            <w:pPr>
                              <w:rPr>
                                <w:rFonts w:cs="Arial"/>
                              </w:rPr>
                            </w:pPr>
                          </w:p>
                          <w:p w14:paraId="302C0C41" w14:textId="77777777" w:rsidR="00600DF9" w:rsidRDefault="00600DF9" w:rsidP="0048001B">
                            <w:pPr>
                              <w:rPr>
                                <w:rFonts w:cs="Arial"/>
                              </w:rPr>
                            </w:pPr>
                          </w:p>
                          <w:p w14:paraId="24DEDC00" w14:textId="77777777" w:rsidR="00600DF9" w:rsidRDefault="00600DF9" w:rsidP="0048001B">
                            <w:pPr>
                              <w:rPr>
                                <w:rFonts w:cs="Arial"/>
                              </w:rPr>
                            </w:pPr>
                          </w:p>
                          <w:p w14:paraId="14AAC34B" w14:textId="77777777" w:rsidR="00600DF9" w:rsidRDefault="00600DF9" w:rsidP="0048001B">
                            <w:pPr>
                              <w:rPr>
                                <w:rFonts w:cs="Arial"/>
                              </w:rPr>
                            </w:pPr>
                          </w:p>
                          <w:p w14:paraId="7612DF2C" w14:textId="77777777" w:rsidR="00600DF9" w:rsidRDefault="00600DF9" w:rsidP="0048001B">
                            <w:pPr>
                              <w:rPr>
                                <w:rFonts w:cs="Arial"/>
                              </w:rPr>
                            </w:pPr>
                          </w:p>
                          <w:p w14:paraId="4D088D66" w14:textId="77777777" w:rsidR="00600DF9" w:rsidRDefault="00600DF9" w:rsidP="0048001B">
                            <w:pPr>
                              <w:rPr>
                                <w:rFonts w:cs="Arial"/>
                              </w:rPr>
                            </w:pPr>
                          </w:p>
                          <w:p w14:paraId="5C2569FB" w14:textId="77777777" w:rsidR="00600DF9" w:rsidRDefault="00600DF9" w:rsidP="0048001B">
                            <w:pPr>
                              <w:rPr>
                                <w:rFonts w:cs="Arial"/>
                              </w:rPr>
                            </w:pPr>
                          </w:p>
                          <w:p w14:paraId="225F998D" w14:textId="77777777" w:rsidR="00600DF9" w:rsidRDefault="00600DF9" w:rsidP="0048001B">
                            <w:pPr>
                              <w:rPr>
                                <w:rFonts w:cs="Arial"/>
                              </w:rPr>
                            </w:pPr>
                          </w:p>
                          <w:p w14:paraId="4892881E" w14:textId="77777777" w:rsidR="00600DF9" w:rsidRDefault="00600DF9" w:rsidP="0048001B">
                            <w:pPr>
                              <w:rPr>
                                <w:rFonts w:cs="Arial"/>
                              </w:rPr>
                            </w:pPr>
                          </w:p>
                          <w:p w14:paraId="387CD532" w14:textId="77777777" w:rsidR="00600DF9" w:rsidRDefault="00600DF9" w:rsidP="0048001B">
                            <w:pPr>
                              <w:rPr>
                                <w:rFonts w:cs="Arial"/>
                              </w:rPr>
                            </w:pPr>
                          </w:p>
                          <w:p w14:paraId="280BA107" w14:textId="77777777" w:rsidR="00600DF9" w:rsidRDefault="00600DF9" w:rsidP="0048001B">
                            <w:pPr>
                              <w:rPr>
                                <w:rFonts w:cs="Arial"/>
                              </w:rPr>
                            </w:pPr>
                          </w:p>
                          <w:p w14:paraId="612D566B" w14:textId="77777777" w:rsidR="00600DF9" w:rsidRDefault="00600DF9" w:rsidP="0048001B">
                            <w:pPr>
                              <w:rPr>
                                <w:rFonts w:cs="Arial"/>
                              </w:rPr>
                            </w:pPr>
                          </w:p>
                          <w:p w14:paraId="23592EA6" w14:textId="77777777" w:rsidR="00600DF9" w:rsidRDefault="00600DF9" w:rsidP="0048001B">
                            <w:pPr>
                              <w:rPr>
                                <w:rFonts w:cs="Arial"/>
                              </w:rPr>
                            </w:pPr>
                          </w:p>
                          <w:p w14:paraId="2F5F5FBC" w14:textId="77777777" w:rsidR="00600DF9" w:rsidRDefault="00600DF9" w:rsidP="0048001B">
                            <w:pPr>
                              <w:rPr>
                                <w:rFonts w:cs="Arial"/>
                              </w:rPr>
                            </w:pPr>
                          </w:p>
                          <w:p w14:paraId="78E8896F" w14:textId="77777777" w:rsidR="00600DF9" w:rsidRDefault="00600DF9" w:rsidP="0048001B">
                            <w:pPr>
                              <w:rPr>
                                <w:rFonts w:cs="Arial"/>
                              </w:rPr>
                            </w:pPr>
                          </w:p>
                          <w:p w14:paraId="0BED54DF" w14:textId="77777777" w:rsidR="00600DF9" w:rsidRDefault="00600DF9" w:rsidP="0048001B">
                            <w:pPr>
                              <w:rPr>
                                <w:rFonts w:cs="Arial"/>
                              </w:rPr>
                            </w:pPr>
                          </w:p>
                          <w:p w14:paraId="2ADDB812" w14:textId="77777777" w:rsidR="00600DF9" w:rsidRDefault="00600DF9" w:rsidP="0048001B">
                            <w:pPr>
                              <w:rPr>
                                <w:rFonts w:cs="Arial"/>
                              </w:rPr>
                            </w:pPr>
                          </w:p>
                          <w:p w14:paraId="16EB41D7" w14:textId="77777777" w:rsidR="00600DF9" w:rsidRDefault="00600DF9" w:rsidP="0048001B">
                            <w:pPr>
                              <w:rPr>
                                <w:rFonts w:cs="Arial"/>
                              </w:rPr>
                            </w:pPr>
                          </w:p>
                          <w:p w14:paraId="5A498A87" w14:textId="77777777" w:rsidR="00600DF9" w:rsidRDefault="00600DF9" w:rsidP="0048001B">
                            <w:pPr>
                              <w:rPr>
                                <w:rFonts w:cs="Arial"/>
                              </w:rPr>
                            </w:pPr>
                          </w:p>
                          <w:p w14:paraId="52544A70" w14:textId="77777777" w:rsidR="00600DF9" w:rsidRDefault="00600DF9" w:rsidP="0048001B">
                            <w:pPr>
                              <w:rPr>
                                <w:rFonts w:cs="Arial"/>
                              </w:rPr>
                            </w:pPr>
                          </w:p>
                          <w:p w14:paraId="06B88C06" w14:textId="77777777" w:rsidR="00600DF9" w:rsidRDefault="00600DF9" w:rsidP="0048001B">
                            <w:pPr>
                              <w:rPr>
                                <w:rFonts w:cs="Arial"/>
                              </w:rPr>
                            </w:pPr>
                          </w:p>
                          <w:p w14:paraId="70E073C8" w14:textId="77777777" w:rsidR="00600DF9" w:rsidRDefault="00600DF9" w:rsidP="0048001B">
                            <w:pPr>
                              <w:rPr>
                                <w:rFonts w:cs="Arial"/>
                              </w:rPr>
                            </w:pPr>
                          </w:p>
                          <w:p w14:paraId="6DC6A2EF" w14:textId="77777777" w:rsidR="00600DF9" w:rsidRDefault="00600DF9" w:rsidP="0048001B">
                            <w:pPr>
                              <w:rPr>
                                <w:rFonts w:cs="Arial"/>
                              </w:rPr>
                            </w:pPr>
                          </w:p>
                          <w:p w14:paraId="78659E96" w14:textId="77777777" w:rsidR="00600DF9" w:rsidRDefault="00600DF9" w:rsidP="0048001B">
                            <w:pPr>
                              <w:rPr>
                                <w:rFonts w:cs="Arial"/>
                              </w:rPr>
                            </w:pPr>
                          </w:p>
                          <w:p w14:paraId="6D81D2C1" w14:textId="77777777" w:rsidR="00600DF9" w:rsidRDefault="00600DF9" w:rsidP="0048001B">
                            <w:pPr>
                              <w:rPr>
                                <w:rFonts w:cs="Arial"/>
                              </w:rPr>
                            </w:pPr>
                          </w:p>
                          <w:p w14:paraId="287F3678" w14:textId="77777777" w:rsidR="00600DF9" w:rsidRDefault="00600DF9" w:rsidP="0048001B">
                            <w:pPr>
                              <w:rPr>
                                <w:rFonts w:cs="Arial"/>
                              </w:rPr>
                            </w:pPr>
                          </w:p>
                          <w:p w14:paraId="335952EA" w14:textId="77777777" w:rsidR="00600DF9" w:rsidRDefault="00600DF9" w:rsidP="0048001B">
                            <w:pPr>
                              <w:rPr>
                                <w:rFonts w:cs="Arial"/>
                              </w:rPr>
                            </w:pPr>
                          </w:p>
                          <w:p w14:paraId="04CEB321" w14:textId="77777777" w:rsidR="00600DF9" w:rsidRDefault="00600DF9" w:rsidP="0048001B">
                            <w:pPr>
                              <w:rPr>
                                <w:rFonts w:cs="Arial"/>
                              </w:rPr>
                            </w:pPr>
                          </w:p>
                          <w:p w14:paraId="08BA9D7B" w14:textId="77777777" w:rsidR="00600DF9" w:rsidRDefault="00600DF9" w:rsidP="0048001B">
                            <w:pPr>
                              <w:rPr>
                                <w:rFonts w:cs="Arial"/>
                              </w:rPr>
                            </w:pPr>
                          </w:p>
                          <w:p w14:paraId="7A383CC4" w14:textId="77777777" w:rsidR="00600DF9" w:rsidRDefault="00600DF9" w:rsidP="0048001B">
                            <w:pPr>
                              <w:rPr>
                                <w:rFonts w:cs="Arial"/>
                              </w:rPr>
                            </w:pPr>
                          </w:p>
                          <w:p w14:paraId="5A80172C" w14:textId="77777777" w:rsidR="00600DF9" w:rsidRDefault="00600DF9" w:rsidP="0048001B">
                            <w:pPr>
                              <w:rPr>
                                <w:rFonts w:cs="Arial"/>
                              </w:rPr>
                            </w:pPr>
                          </w:p>
                          <w:p w14:paraId="7F05E971" w14:textId="77777777" w:rsidR="00600DF9" w:rsidRDefault="00600DF9" w:rsidP="0048001B">
                            <w:pPr>
                              <w:rPr>
                                <w:rFonts w:cs="Arial"/>
                              </w:rPr>
                            </w:pPr>
                          </w:p>
                          <w:p w14:paraId="20D99AED" w14:textId="77777777" w:rsidR="00600DF9" w:rsidRDefault="00600DF9" w:rsidP="0048001B">
                            <w:pPr>
                              <w:rPr>
                                <w:rFonts w:cs="Arial"/>
                              </w:rPr>
                            </w:pPr>
                          </w:p>
                          <w:p w14:paraId="571927C6" w14:textId="77777777" w:rsidR="00600DF9" w:rsidRDefault="00600DF9" w:rsidP="0048001B">
                            <w:pPr>
                              <w:rPr>
                                <w:rFonts w:cs="Arial"/>
                              </w:rPr>
                            </w:pPr>
                          </w:p>
                          <w:p w14:paraId="7B17C12D" w14:textId="77777777" w:rsidR="00600DF9" w:rsidRDefault="00600DF9" w:rsidP="0048001B">
                            <w:pPr>
                              <w:rPr>
                                <w:rFonts w:cs="Arial"/>
                              </w:rPr>
                            </w:pPr>
                          </w:p>
                          <w:p w14:paraId="595ACAEA" w14:textId="77777777" w:rsidR="00600DF9" w:rsidRDefault="00600DF9" w:rsidP="0048001B">
                            <w:pPr>
                              <w:rPr>
                                <w:rFonts w:cs="Arial"/>
                              </w:rPr>
                            </w:pPr>
                          </w:p>
                          <w:p w14:paraId="0B275EAF" w14:textId="77777777" w:rsidR="00600DF9" w:rsidRDefault="00600DF9" w:rsidP="0048001B">
                            <w:pPr>
                              <w:rPr>
                                <w:rFonts w:cs="Arial"/>
                              </w:rPr>
                            </w:pPr>
                          </w:p>
                          <w:p w14:paraId="006813BB" w14:textId="77777777" w:rsidR="00600DF9" w:rsidRDefault="00600DF9" w:rsidP="0048001B">
                            <w:pPr>
                              <w:rPr>
                                <w:rFonts w:cs="Arial"/>
                              </w:rPr>
                            </w:pPr>
                          </w:p>
                          <w:p w14:paraId="33C98A3B" w14:textId="77777777" w:rsidR="00600DF9" w:rsidRDefault="00600DF9" w:rsidP="0048001B">
                            <w:pPr>
                              <w:rPr>
                                <w:rFonts w:cs="Arial"/>
                              </w:rPr>
                            </w:pPr>
                          </w:p>
                          <w:p w14:paraId="55C8D419" w14:textId="77777777" w:rsidR="00600DF9" w:rsidRDefault="00600DF9" w:rsidP="0048001B">
                            <w:pPr>
                              <w:rPr>
                                <w:rFonts w:cs="Arial"/>
                              </w:rPr>
                            </w:pPr>
                          </w:p>
                          <w:p w14:paraId="147DA311" w14:textId="77777777" w:rsidR="00600DF9" w:rsidRDefault="00600DF9" w:rsidP="0048001B">
                            <w:pPr>
                              <w:rPr>
                                <w:rFonts w:cs="Arial"/>
                              </w:rPr>
                            </w:pPr>
                          </w:p>
                          <w:p w14:paraId="32E590CD" w14:textId="77777777" w:rsidR="00600DF9" w:rsidRDefault="00600DF9" w:rsidP="0048001B">
                            <w:pPr>
                              <w:rPr>
                                <w:rFonts w:cs="Arial"/>
                              </w:rPr>
                            </w:pPr>
                          </w:p>
                          <w:p w14:paraId="2BF0E935" w14:textId="77777777" w:rsidR="00600DF9" w:rsidRDefault="00600DF9" w:rsidP="0048001B">
                            <w:pPr>
                              <w:rPr>
                                <w:rFonts w:cs="Arial"/>
                              </w:rPr>
                            </w:pPr>
                          </w:p>
                          <w:p w14:paraId="542F5CD6" w14:textId="77777777" w:rsidR="00600DF9" w:rsidRDefault="00600DF9" w:rsidP="0048001B">
                            <w:pPr>
                              <w:rPr>
                                <w:rFonts w:cs="Arial"/>
                              </w:rPr>
                            </w:pPr>
                          </w:p>
                          <w:p w14:paraId="38095BA1" w14:textId="77777777" w:rsidR="00600DF9" w:rsidRDefault="00600DF9" w:rsidP="0048001B">
                            <w:pPr>
                              <w:rPr>
                                <w:rFonts w:cs="Arial"/>
                              </w:rPr>
                            </w:pPr>
                          </w:p>
                          <w:p w14:paraId="5A0CF9D1" w14:textId="77777777" w:rsidR="00600DF9" w:rsidRDefault="00600DF9" w:rsidP="0048001B">
                            <w:pPr>
                              <w:rPr>
                                <w:rFonts w:cs="Arial"/>
                              </w:rPr>
                            </w:pPr>
                          </w:p>
                          <w:p w14:paraId="3ED8A7F5" w14:textId="77777777" w:rsidR="00600DF9" w:rsidRDefault="00600DF9" w:rsidP="0048001B">
                            <w:pPr>
                              <w:rPr>
                                <w:rFonts w:cs="Arial"/>
                              </w:rPr>
                            </w:pPr>
                          </w:p>
                          <w:p w14:paraId="18B04476" w14:textId="77777777" w:rsidR="00600DF9" w:rsidRDefault="00600DF9" w:rsidP="0048001B">
                            <w:pPr>
                              <w:rPr>
                                <w:rFonts w:cs="Arial"/>
                              </w:rPr>
                            </w:pPr>
                          </w:p>
                          <w:p w14:paraId="3D3F3045" w14:textId="77777777" w:rsidR="00600DF9" w:rsidRDefault="00600DF9" w:rsidP="0048001B">
                            <w:pPr>
                              <w:rPr>
                                <w:rFonts w:cs="Arial"/>
                              </w:rPr>
                            </w:pPr>
                          </w:p>
                          <w:p w14:paraId="3C2B92E5" w14:textId="77777777" w:rsidR="00600DF9" w:rsidRDefault="00600DF9" w:rsidP="0048001B">
                            <w:pPr>
                              <w:rPr>
                                <w:rFonts w:cs="Arial"/>
                              </w:rPr>
                            </w:pPr>
                          </w:p>
                          <w:p w14:paraId="6EAF2E22" w14:textId="77777777" w:rsidR="00600DF9" w:rsidRDefault="00600DF9" w:rsidP="0048001B">
                            <w:pPr>
                              <w:rPr>
                                <w:rFonts w:cs="Arial"/>
                              </w:rPr>
                            </w:pPr>
                          </w:p>
                          <w:p w14:paraId="5189D17A" w14:textId="77777777" w:rsidR="00600DF9" w:rsidRDefault="00600DF9" w:rsidP="0048001B">
                            <w:pPr>
                              <w:rPr>
                                <w:rFonts w:cs="Arial"/>
                              </w:rPr>
                            </w:pPr>
                          </w:p>
                          <w:p w14:paraId="2F360A5E" w14:textId="77777777" w:rsidR="00600DF9" w:rsidRDefault="00600DF9" w:rsidP="0048001B">
                            <w:pPr>
                              <w:rPr>
                                <w:rFonts w:cs="Arial"/>
                              </w:rPr>
                            </w:pPr>
                          </w:p>
                          <w:p w14:paraId="473871D8" w14:textId="77777777" w:rsidR="00600DF9" w:rsidRDefault="00600DF9" w:rsidP="0048001B">
                            <w:pPr>
                              <w:rPr>
                                <w:rFonts w:cs="Arial"/>
                              </w:rPr>
                            </w:pPr>
                          </w:p>
                          <w:p w14:paraId="5B744010" w14:textId="77777777" w:rsidR="00600DF9" w:rsidRDefault="00600DF9" w:rsidP="0048001B">
                            <w:pPr>
                              <w:rPr>
                                <w:rFonts w:cs="Arial"/>
                              </w:rPr>
                            </w:pPr>
                          </w:p>
                          <w:p w14:paraId="15CA826D" w14:textId="77777777" w:rsidR="00600DF9" w:rsidRDefault="00600DF9" w:rsidP="0048001B">
                            <w:pPr>
                              <w:rPr>
                                <w:rFonts w:cs="Arial"/>
                              </w:rPr>
                            </w:pPr>
                          </w:p>
                          <w:p w14:paraId="14FA568F" w14:textId="77777777" w:rsidR="00600DF9" w:rsidRDefault="00600DF9" w:rsidP="0048001B">
                            <w:pPr>
                              <w:rPr>
                                <w:rFonts w:cs="Arial"/>
                              </w:rPr>
                            </w:pPr>
                          </w:p>
                          <w:p w14:paraId="62D75FF3" w14:textId="77777777" w:rsidR="00600DF9" w:rsidRDefault="00600DF9" w:rsidP="0048001B">
                            <w:pPr>
                              <w:rPr>
                                <w:rFonts w:cs="Arial"/>
                              </w:rPr>
                            </w:pPr>
                          </w:p>
                          <w:p w14:paraId="7B88C95C" w14:textId="77777777" w:rsidR="00600DF9" w:rsidRDefault="00600DF9" w:rsidP="0048001B">
                            <w:pPr>
                              <w:rPr>
                                <w:rFonts w:cs="Arial"/>
                              </w:rPr>
                            </w:pPr>
                          </w:p>
                          <w:p w14:paraId="49A1D7B1" w14:textId="77777777" w:rsidR="00600DF9" w:rsidRDefault="00600DF9" w:rsidP="0048001B">
                            <w:pPr>
                              <w:rPr>
                                <w:rFonts w:cs="Arial"/>
                              </w:rPr>
                            </w:pPr>
                          </w:p>
                          <w:p w14:paraId="60DC7226" w14:textId="77777777" w:rsidR="00600DF9" w:rsidRDefault="00600DF9" w:rsidP="0048001B">
                            <w:pPr>
                              <w:rPr>
                                <w:rFonts w:cs="Arial"/>
                              </w:rPr>
                            </w:pPr>
                          </w:p>
                          <w:p w14:paraId="0413F546" w14:textId="77777777" w:rsidR="00600DF9" w:rsidRDefault="00600DF9" w:rsidP="0048001B">
                            <w:pPr>
                              <w:rPr>
                                <w:rFonts w:cs="Arial"/>
                              </w:rPr>
                            </w:pPr>
                          </w:p>
                          <w:p w14:paraId="0CB52D43" w14:textId="77777777" w:rsidR="00600DF9" w:rsidRDefault="00600DF9" w:rsidP="0048001B">
                            <w:pPr>
                              <w:rPr>
                                <w:rFonts w:cs="Arial"/>
                              </w:rPr>
                            </w:pPr>
                          </w:p>
                          <w:p w14:paraId="1D962AF9" w14:textId="77777777" w:rsidR="00600DF9" w:rsidRDefault="00600DF9" w:rsidP="0048001B">
                            <w:pPr>
                              <w:rPr>
                                <w:rFonts w:cs="Arial"/>
                              </w:rPr>
                            </w:pPr>
                          </w:p>
                          <w:p w14:paraId="24FB5ED0" w14:textId="77777777" w:rsidR="00600DF9" w:rsidRDefault="00600DF9" w:rsidP="0048001B">
                            <w:pPr>
                              <w:rPr>
                                <w:rFonts w:cs="Arial"/>
                              </w:rPr>
                            </w:pPr>
                          </w:p>
                          <w:p w14:paraId="5A71088F" w14:textId="77777777" w:rsidR="00600DF9" w:rsidRDefault="00600DF9" w:rsidP="0048001B">
                            <w:pPr>
                              <w:rPr>
                                <w:rFonts w:cs="Arial"/>
                              </w:rPr>
                            </w:pPr>
                          </w:p>
                          <w:p w14:paraId="3D623C3A" w14:textId="77777777" w:rsidR="00600DF9" w:rsidRDefault="00600DF9" w:rsidP="0048001B">
                            <w:pPr>
                              <w:rPr>
                                <w:rFonts w:cs="Arial"/>
                              </w:rPr>
                            </w:pPr>
                          </w:p>
                          <w:p w14:paraId="7CAD5495" w14:textId="77777777" w:rsidR="00600DF9" w:rsidRDefault="00600DF9" w:rsidP="0048001B">
                            <w:pPr>
                              <w:rPr>
                                <w:rFonts w:cs="Arial"/>
                              </w:rPr>
                            </w:pPr>
                          </w:p>
                          <w:p w14:paraId="2092DE54" w14:textId="77777777" w:rsidR="00600DF9" w:rsidRDefault="00600DF9" w:rsidP="0048001B">
                            <w:pPr>
                              <w:rPr>
                                <w:rFonts w:cs="Arial"/>
                              </w:rPr>
                            </w:pPr>
                          </w:p>
                          <w:p w14:paraId="3D67FC48" w14:textId="77777777" w:rsidR="00600DF9" w:rsidRDefault="00600DF9" w:rsidP="0048001B">
                            <w:pPr>
                              <w:rPr>
                                <w:rFonts w:cs="Arial"/>
                              </w:rPr>
                            </w:pPr>
                          </w:p>
                          <w:p w14:paraId="59461FBC" w14:textId="77777777" w:rsidR="00600DF9" w:rsidRDefault="00600DF9" w:rsidP="0048001B">
                            <w:pPr>
                              <w:rPr>
                                <w:rFonts w:cs="Arial"/>
                              </w:rPr>
                            </w:pPr>
                          </w:p>
                          <w:p w14:paraId="723C575F" w14:textId="77777777" w:rsidR="00600DF9" w:rsidRDefault="00600DF9" w:rsidP="0048001B">
                            <w:pPr>
                              <w:rPr>
                                <w:rFonts w:cs="Arial"/>
                              </w:rPr>
                            </w:pPr>
                          </w:p>
                          <w:p w14:paraId="0FF0BCD1" w14:textId="77777777" w:rsidR="00600DF9" w:rsidRDefault="00600DF9" w:rsidP="0048001B">
                            <w:pPr>
                              <w:rPr>
                                <w:rFonts w:cs="Arial"/>
                              </w:rPr>
                            </w:pPr>
                          </w:p>
                          <w:p w14:paraId="21886795" w14:textId="77777777" w:rsidR="00600DF9" w:rsidRDefault="00600DF9" w:rsidP="0048001B">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A8DFFF" id="Text Box 57" o:spid="_x0000_s1036" type="#_x0000_t202" style="position:absolute;left:0;text-align:left;margin-left:-1in;margin-top:-742.8pt;width:1in;height:1in;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">
                <v:textbox>
                  <w:txbxContent>
                    <w:p w14:paraId="41A5355F" w14:textId="77777777" w:rsidR="00600DF9" w:rsidRDefault="00600DF9" w:rsidP="0048001B">
                      <w:pPr>
                        <w:rPr>
                          <w:rFonts w:cs="Arial"/>
                        </w:rPr>
                      </w:pPr>
                      <w:r>
                        <w:rPr>
                          <w:rFonts w:cs="Arial"/>
                        </w:rPr>
                        <w:t>International Association of Marine Aids to Navigation and Lighthouse Authorities</w:t>
                      </w:r>
                    </w:p>
                    <w:p w14:paraId="79FD4B49" w14:textId="77777777" w:rsidR="00600DF9" w:rsidRDefault="00600DF9" w:rsidP="0048001B">
                      <w:pPr>
                        <w:rPr>
                          <w:rFonts w:cs="Arial"/>
                        </w:rPr>
                      </w:pPr>
                    </w:p>
                    <w:p w14:paraId="053E1E31" w14:textId="77777777" w:rsidR="00600DF9" w:rsidRDefault="00600DF9" w:rsidP="0048001B">
                      <w:pPr>
                        <w:rPr>
                          <w:rFonts w:cs="Arial"/>
                        </w:rPr>
                      </w:pPr>
                    </w:p>
                    <w:p w14:paraId="3B18FC37" w14:textId="77777777" w:rsidR="00600DF9" w:rsidRDefault="00600DF9" w:rsidP="0048001B">
                      <w:pPr>
                        <w:rPr>
                          <w:rFonts w:cs="Arial"/>
                        </w:rPr>
                      </w:pPr>
                    </w:p>
                    <w:p w14:paraId="4890AF95" w14:textId="77777777" w:rsidR="00600DF9" w:rsidRDefault="00600DF9" w:rsidP="0048001B">
                      <w:pPr>
                        <w:rPr>
                          <w:rFonts w:cs="Arial"/>
                        </w:rPr>
                      </w:pPr>
                    </w:p>
                    <w:p w14:paraId="71ACCCA7" w14:textId="77777777" w:rsidR="00600DF9" w:rsidRDefault="00600DF9" w:rsidP="0048001B">
                      <w:pPr>
                        <w:rPr>
                          <w:rFonts w:cs="Arial"/>
                        </w:rPr>
                      </w:pPr>
                    </w:p>
                    <w:p w14:paraId="0D342798" w14:textId="77777777" w:rsidR="00600DF9" w:rsidRDefault="00600DF9" w:rsidP="0048001B">
                      <w:pPr>
                        <w:rPr>
                          <w:rFonts w:cs="Arial"/>
                        </w:rPr>
                      </w:pPr>
                    </w:p>
                    <w:p w14:paraId="24DFAEB0" w14:textId="77777777" w:rsidR="00600DF9" w:rsidRDefault="00600DF9" w:rsidP="0048001B">
                      <w:pPr>
                        <w:rPr>
                          <w:rFonts w:cs="Arial"/>
                        </w:rPr>
                      </w:pPr>
                    </w:p>
                    <w:p w14:paraId="343D5FD1" w14:textId="77777777" w:rsidR="00600DF9" w:rsidRDefault="00600DF9" w:rsidP="0048001B">
                      <w:pPr>
                        <w:rPr>
                          <w:rFonts w:cs="Arial"/>
                        </w:rPr>
                      </w:pPr>
                    </w:p>
                    <w:p w14:paraId="3191B283" w14:textId="77777777" w:rsidR="00600DF9" w:rsidRDefault="00600DF9" w:rsidP="0048001B">
                      <w:pPr>
                        <w:rPr>
                          <w:rFonts w:cs="Arial"/>
                        </w:rPr>
                      </w:pPr>
                    </w:p>
                    <w:p w14:paraId="3D7A2069" w14:textId="77777777" w:rsidR="00600DF9" w:rsidRDefault="00600DF9" w:rsidP="0048001B">
                      <w:pPr>
                        <w:rPr>
                          <w:rFonts w:cs="Arial"/>
                        </w:rPr>
                      </w:pPr>
                    </w:p>
                    <w:p w14:paraId="113A274D" w14:textId="77777777" w:rsidR="00600DF9" w:rsidRDefault="00600DF9" w:rsidP="0048001B">
                      <w:pPr>
                        <w:rPr>
                          <w:rFonts w:cs="Arial"/>
                        </w:rPr>
                      </w:pPr>
                    </w:p>
                    <w:p w14:paraId="7F026F90" w14:textId="77777777" w:rsidR="00600DF9" w:rsidRDefault="00600DF9" w:rsidP="0048001B">
                      <w:pPr>
                        <w:rPr>
                          <w:rFonts w:cs="Arial"/>
                        </w:rPr>
                      </w:pPr>
                    </w:p>
                    <w:p w14:paraId="1B7EE92A" w14:textId="77777777" w:rsidR="00600DF9" w:rsidRDefault="00600DF9" w:rsidP="0048001B">
                      <w:pPr>
                        <w:rPr>
                          <w:rFonts w:cs="Arial"/>
                        </w:rPr>
                      </w:pPr>
                    </w:p>
                    <w:p w14:paraId="6EC3C1DA" w14:textId="77777777" w:rsidR="00600DF9" w:rsidRDefault="00600DF9" w:rsidP="0048001B">
                      <w:pPr>
                        <w:rPr>
                          <w:rFonts w:cs="Arial"/>
                        </w:rPr>
                      </w:pPr>
                    </w:p>
                    <w:p w14:paraId="66F0C0FA" w14:textId="77777777" w:rsidR="00600DF9" w:rsidRDefault="00600DF9" w:rsidP="0048001B">
                      <w:pPr>
                        <w:rPr>
                          <w:rFonts w:cs="Arial"/>
                        </w:rPr>
                      </w:pPr>
                    </w:p>
                    <w:p w14:paraId="3D282F88" w14:textId="77777777" w:rsidR="00600DF9" w:rsidRDefault="00600DF9" w:rsidP="0048001B">
                      <w:pPr>
                        <w:rPr>
                          <w:rFonts w:cs="Arial"/>
                        </w:rPr>
                      </w:pPr>
                    </w:p>
                    <w:p w14:paraId="49B43FC9" w14:textId="77777777" w:rsidR="00600DF9" w:rsidRDefault="00600DF9" w:rsidP="0048001B">
                      <w:pPr>
                        <w:rPr>
                          <w:rFonts w:cs="Arial"/>
                        </w:rPr>
                      </w:pPr>
                    </w:p>
                    <w:p w14:paraId="22FFD185" w14:textId="77777777" w:rsidR="00600DF9" w:rsidRDefault="00600DF9" w:rsidP="0048001B">
                      <w:pPr>
                        <w:rPr>
                          <w:rFonts w:cs="Arial"/>
                        </w:rPr>
                      </w:pPr>
                    </w:p>
                    <w:p w14:paraId="4B15AA71" w14:textId="77777777" w:rsidR="00600DF9" w:rsidRDefault="00600DF9" w:rsidP="0048001B">
                      <w:pPr>
                        <w:rPr>
                          <w:rFonts w:cs="Arial"/>
                        </w:rPr>
                      </w:pPr>
                    </w:p>
                    <w:p w14:paraId="193883B3" w14:textId="77777777" w:rsidR="00600DF9" w:rsidRDefault="00600DF9" w:rsidP="0048001B">
                      <w:pPr>
                        <w:rPr>
                          <w:rFonts w:cs="Arial"/>
                        </w:rPr>
                      </w:pPr>
                    </w:p>
                    <w:p w14:paraId="28212AEB" w14:textId="77777777" w:rsidR="00600DF9" w:rsidRDefault="00600DF9" w:rsidP="0048001B">
                      <w:pPr>
                        <w:rPr>
                          <w:rFonts w:cs="Arial"/>
                        </w:rPr>
                      </w:pPr>
                    </w:p>
                    <w:p w14:paraId="1B783863" w14:textId="77777777" w:rsidR="00600DF9" w:rsidRDefault="00600DF9" w:rsidP="0048001B">
                      <w:pPr>
                        <w:rPr>
                          <w:rFonts w:cs="Arial"/>
                        </w:rPr>
                      </w:pPr>
                    </w:p>
                    <w:p w14:paraId="6E17FE96" w14:textId="77777777" w:rsidR="00600DF9" w:rsidRDefault="00600DF9" w:rsidP="0048001B">
                      <w:pPr>
                        <w:rPr>
                          <w:rFonts w:cs="Arial"/>
                        </w:rPr>
                      </w:pPr>
                    </w:p>
                    <w:p w14:paraId="298EAB6B" w14:textId="77777777" w:rsidR="00600DF9" w:rsidRDefault="00600DF9" w:rsidP="0048001B">
                      <w:pPr>
                        <w:rPr>
                          <w:rFonts w:cs="Arial"/>
                        </w:rPr>
                      </w:pPr>
                    </w:p>
                    <w:p w14:paraId="6152E323" w14:textId="77777777" w:rsidR="00600DF9" w:rsidRDefault="00600DF9" w:rsidP="0048001B">
                      <w:pPr>
                        <w:rPr>
                          <w:rFonts w:cs="Arial"/>
                        </w:rPr>
                      </w:pPr>
                    </w:p>
                    <w:p w14:paraId="43E0A98E" w14:textId="77777777" w:rsidR="00600DF9" w:rsidRDefault="00600DF9" w:rsidP="0048001B">
                      <w:pPr>
                        <w:rPr>
                          <w:rFonts w:cs="Arial"/>
                        </w:rPr>
                      </w:pPr>
                    </w:p>
                    <w:p w14:paraId="1CD57F62" w14:textId="77777777" w:rsidR="00600DF9" w:rsidRDefault="00600DF9" w:rsidP="0048001B">
                      <w:pPr>
                        <w:rPr>
                          <w:rFonts w:cs="Arial"/>
                        </w:rPr>
                      </w:pPr>
                    </w:p>
                    <w:p w14:paraId="4584A16D" w14:textId="77777777" w:rsidR="00600DF9" w:rsidRDefault="00600DF9" w:rsidP="0048001B">
                      <w:pPr>
                        <w:rPr>
                          <w:rFonts w:cs="Arial"/>
                        </w:rPr>
                      </w:pPr>
                    </w:p>
                    <w:p w14:paraId="0C31AFBD" w14:textId="77777777" w:rsidR="00600DF9" w:rsidRDefault="00600DF9" w:rsidP="0048001B">
                      <w:pPr>
                        <w:rPr>
                          <w:rFonts w:cs="Arial"/>
                        </w:rPr>
                      </w:pPr>
                    </w:p>
                    <w:p w14:paraId="692F90AB" w14:textId="77777777" w:rsidR="00600DF9" w:rsidRDefault="00600DF9" w:rsidP="0048001B">
                      <w:pPr>
                        <w:rPr>
                          <w:rFonts w:cs="Arial"/>
                        </w:rPr>
                      </w:pPr>
                    </w:p>
                    <w:p w14:paraId="60CDD400" w14:textId="77777777" w:rsidR="00600DF9" w:rsidRDefault="00600DF9" w:rsidP="0048001B">
                      <w:pPr>
                        <w:rPr>
                          <w:rFonts w:cs="Arial"/>
                        </w:rPr>
                      </w:pPr>
                    </w:p>
                    <w:p w14:paraId="534AE2B5" w14:textId="77777777" w:rsidR="00600DF9" w:rsidRDefault="00600DF9" w:rsidP="0048001B">
                      <w:pPr>
                        <w:rPr>
                          <w:rFonts w:cs="Arial"/>
                        </w:rPr>
                      </w:pPr>
                    </w:p>
                    <w:p w14:paraId="7AE82A5E" w14:textId="77777777" w:rsidR="00600DF9" w:rsidRDefault="00600DF9" w:rsidP="0048001B">
                      <w:pPr>
                        <w:rPr>
                          <w:rFonts w:cs="Arial"/>
                        </w:rPr>
                      </w:pPr>
                    </w:p>
                    <w:p w14:paraId="37AE5894" w14:textId="77777777" w:rsidR="00600DF9" w:rsidRDefault="00600DF9" w:rsidP="0048001B">
                      <w:pPr>
                        <w:rPr>
                          <w:rFonts w:cs="Arial"/>
                        </w:rPr>
                      </w:pPr>
                    </w:p>
                    <w:p w14:paraId="3688E621" w14:textId="77777777" w:rsidR="00600DF9" w:rsidRDefault="00600DF9" w:rsidP="0048001B">
                      <w:pPr>
                        <w:rPr>
                          <w:rFonts w:cs="Arial"/>
                        </w:rPr>
                      </w:pPr>
                    </w:p>
                    <w:p w14:paraId="3CF15AF4" w14:textId="77777777" w:rsidR="00600DF9" w:rsidRDefault="00600DF9" w:rsidP="0048001B">
                      <w:pPr>
                        <w:rPr>
                          <w:rFonts w:cs="Arial"/>
                        </w:rPr>
                      </w:pPr>
                    </w:p>
                    <w:p w14:paraId="123B09C0" w14:textId="77777777" w:rsidR="00600DF9" w:rsidRDefault="00600DF9" w:rsidP="0048001B">
                      <w:pPr>
                        <w:rPr>
                          <w:rFonts w:cs="Arial"/>
                        </w:rPr>
                      </w:pPr>
                    </w:p>
                    <w:p w14:paraId="7DF1CCAF" w14:textId="77777777" w:rsidR="00600DF9" w:rsidRDefault="00600DF9" w:rsidP="0048001B">
                      <w:pPr>
                        <w:rPr>
                          <w:rFonts w:cs="Arial"/>
                        </w:rPr>
                      </w:pPr>
                    </w:p>
                    <w:p w14:paraId="40464FC8" w14:textId="77777777" w:rsidR="00600DF9" w:rsidRDefault="00600DF9" w:rsidP="0048001B">
                      <w:pPr>
                        <w:rPr>
                          <w:rFonts w:cs="Arial"/>
                        </w:rPr>
                      </w:pPr>
                    </w:p>
                    <w:p w14:paraId="646F8F62" w14:textId="77777777" w:rsidR="00600DF9" w:rsidRDefault="00600DF9" w:rsidP="0048001B">
                      <w:pPr>
                        <w:rPr>
                          <w:rFonts w:cs="Arial"/>
                        </w:rPr>
                      </w:pPr>
                    </w:p>
                    <w:p w14:paraId="26DC99BD" w14:textId="77777777" w:rsidR="00600DF9" w:rsidRDefault="00600DF9" w:rsidP="0048001B">
                      <w:pPr>
                        <w:rPr>
                          <w:rFonts w:cs="Arial"/>
                        </w:rPr>
                      </w:pPr>
                    </w:p>
                    <w:p w14:paraId="7802BA27" w14:textId="77777777" w:rsidR="00600DF9" w:rsidRDefault="00600DF9" w:rsidP="0048001B">
                      <w:pPr>
                        <w:rPr>
                          <w:rFonts w:cs="Arial"/>
                        </w:rPr>
                      </w:pPr>
                    </w:p>
                    <w:p w14:paraId="1BAC69D9" w14:textId="77777777" w:rsidR="00600DF9" w:rsidRDefault="00600DF9" w:rsidP="0048001B">
                      <w:pPr>
                        <w:rPr>
                          <w:rFonts w:cs="Arial"/>
                        </w:rPr>
                      </w:pPr>
                    </w:p>
                    <w:p w14:paraId="40657117" w14:textId="77777777" w:rsidR="00600DF9" w:rsidRDefault="00600DF9" w:rsidP="0048001B">
                      <w:pPr>
                        <w:rPr>
                          <w:rFonts w:cs="Arial"/>
                        </w:rPr>
                      </w:pPr>
                    </w:p>
                    <w:p w14:paraId="0EB04F3B" w14:textId="77777777" w:rsidR="00600DF9" w:rsidRDefault="00600DF9" w:rsidP="0048001B">
                      <w:pPr>
                        <w:rPr>
                          <w:rFonts w:cs="Arial"/>
                        </w:rPr>
                      </w:pPr>
                    </w:p>
                    <w:p w14:paraId="1CDC560A" w14:textId="77777777" w:rsidR="00600DF9" w:rsidRDefault="00600DF9" w:rsidP="0048001B">
                      <w:pPr>
                        <w:rPr>
                          <w:rFonts w:cs="Arial"/>
                        </w:rPr>
                      </w:pPr>
                    </w:p>
                    <w:p w14:paraId="4BDD7BAC" w14:textId="77777777" w:rsidR="00600DF9" w:rsidRDefault="00600DF9" w:rsidP="0048001B">
                      <w:pPr>
                        <w:rPr>
                          <w:rFonts w:cs="Arial"/>
                        </w:rPr>
                      </w:pPr>
                    </w:p>
                    <w:p w14:paraId="0ADE5E9D" w14:textId="77777777" w:rsidR="00600DF9" w:rsidRDefault="00600DF9" w:rsidP="0048001B">
                      <w:pPr>
                        <w:rPr>
                          <w:rFonts w:cs="Arial"/>
                        </w:rPr>
                      </w:pPr>
                    </w:p>
                    <w:p w14:paraId="0FE05A72" w14:textId="77777777" w:rsidR="00600DF9" w:rsidRDefault="00600DF9" w:rsidP="0048001B">
                      <w:pPr>
                        <w:rPr>
                          <w:rFonts w:cs="Arial"/>
                        </w:rPr>
                      </w:pPr>
                    </w:p>
                    <w:p w14:paraId="2CFA7DBD" w14:textId="77777777" w:rsidR="00600DF9" w:rsidRDefault="00600DF9" w:rsidP="0048001B">
                      <w:pPr>
                        <w:rPr>
                          <w:rFonts w:cs="Arial"/>
                        </w:rPr>
                      </w:pPr>
                    </w:p>
                    <w:p w14:paraId="20B68996" w14:textId="77777777" w:rsidR="00600DF9" w:rsidRDefault="00600DF9" w:rsidP="0048001B">
                      <w:pPr>
                        <w:rPr>
                          <w:rFonts w:cs="Arial"/>
                        </w:rPr>
                      </w:pPr>
                    </w:p>
                    <w:p w14:paraId="15C915BD" w14:textId="77777777" w:rsidR="00600DF9" w:rsidRDefault="00600DF9" w:rsidP="0048001B">
                      <w:pPr>
                        <w:rPr>
                          <w:rFonts w:cs="Arial"/>
                        </w:rPr>
                      </w:pPr>
                    </w:p>
                    <w:p w14:paraId="5E53A9C2" w14:textId="77777777" w:rsidR="00600DF9" w:rsidRDefault="00600DF9" w:rsidP="0048001B">
                      <w:pPr>
                        <w:rPr>
                          <w:rFonts w:cs="Arial"/>
                        </w:rPr>
                      </w:pPr>
                    </w:p>
                    <w:p w14:paraId="4AA456DC" w14:textId="77777777" w:rsidR="00600DF9" w:rsidRDefault="00600DF9" w:rsidP="0048001B">
                      <w:pPr>
                        <w:rPr>
                          <w:rFonts w:cs="Arial"/>
                        </w:rPr>
                      </w:pPr>
                    </w:p>
                    <w:p w14:paraId="1DA51888" w14:textId="77777777" w:rsidR="00600DF9" w:rsidRDefault="00600DF9" w:rsidP="0048001B">
                      <w:pPr>
                        <w:rPr>
                          <w:rFonts w:cs="Arial"/>
                        </w:rPr>
                      </w:pPr>
                    </w:p>
                    <w:p w14:paraId="61AACE61" w14:textId="77777777" w:rsidR="00600DF9" w:rsidRDefault="00600DF9" w:rsidP="0048001B">
                      <w:pPr>
                        <w:rPr>
                          <w:rFonts w:cs="Arial"/>
                        </w:rPr>
                      </w:pPr>
                    </w:p>
                    <w:p w14:paraId="70BC492F" w14:textId="77777777" w:rsidR="00600DF9" w:rsidRDefault="00600DF9" w:rsidP="0048001B">
                      <w:pPr>
                        <w:rPr>
                          <w:rFonts w:cs="Arial"/>
                        </w:rPr>
                      </w:pPr>
                    </w:p>
                    <w:p w14:paraId="02508A23" w14:textId="77777777" w:rsidR="00600DF9" w:rsidRDefault="00600DF9" w:rsidP="0048001B">
                      <w:pPr>
                        <w:rPr>
                          <w:rFonts w:cs="Arial"/>
                        </w:rPr>
                      </w:pPr>
                    </w:p>
                    <w:p w14:paraId="66D01024" w14:textId="77777777" w:rsidR="00600DF9" w:rsidRDefault="00600DF9" w:rsidP="0048001B">
                      <w:pPr>
                        <w:rPr>
                          <w:rFonts w:cs="Arial"/>
                        </w:rPr>
                      </w:pPr>
                    </w:p>
                    <w:p w14:paraId="57083475" w14:textId="77777777" w:rsidR="00600DF9" w:rsidRDefault="00600DF9" w:rsidP="0048001B">
                      <w:pPr>
                        <w:rPr>
                          <w:rFonts w:cs="Arial"/>
                        </w:rPr>
                      </w:pPr>
                    </w:p>
                    <w:p w14:paraId="70D15540" w14:textId="77777777" w:rsidR="00600DF9" w:rsidRDefault="00600DF9" w:rsidP="0048001B">
                      <w:pPr>
                        <w:rPr>
                          <w:rFonts w:cs="Arial"/>
                        </w:rPr>
                      </w:pPr>
                    </w:p>
                    <w:p w14:paraId="29C075E8" w14:textId="77777777" w:rsidR="00600DF9" w:rsidRDefault="00600DF9" w:rsidP="0048001B">
                      <w:pPr>
                        <w:rPr>
                          <w:rFonts w:cs="Arial"/>
                        </w:rPr>
                      </w:pPr>
                    </w:p>
                    <w:p w14:paraId="57781049" w14:textId="77777777" w:rsidR="00600DF9" w:rsidRDefault="00600DF9" w:rsidP="0048001B">
                      <w:pPr>
                        <w:rPr>
                          <w:rFonts w:cs="Arial"/>
                        </w:rPr>
                      </w:pPr>
                    </w:p>
                    <w:p w14:paraId="3415938B" w14:textId="77777777" w:rsidR="00600DF9" w:rsidRDefault="00600DF9" w:rsidP="0048001B">
                      <w:pPr>
                        <w:rPr>
                          <w:rFonts w:cs="Arial"/>
                        </w:rPr>
                      </w:pPr>
                    </w:p>
                    <w:p w14:paraId="3AC9F8DD" w14:textId="77777777" w:rsidR="00600DF9" w:rsidRDefault="00600DF9" w:rsidP="0048001B">
                      <w:pPr>
                        <w:rPr>
                          <w:rFonts w:cs="Arial"/>
                        </w:rPr>
                      </w:pPr>
                    </w:p>
                    <w:p w14:paraId="715D070E" w14:textId="77777777" w:rsidR="00600DF9" w:rsidRDefault="00600DF9" w:rsidP="0048001B">
                      <w:pPr>
                        <w:rPr>
                          <w:rFonts w:cs="Arial"/>
                        </w:rPr>
                      </w:pPr>
                    </w:p>
                    <w:p w14:paraId="18E49CF3" w14:textId="77777777" w:rsidR="00600DF9" w:rsidRDefault="00600DF9" w:rsidP="0048001B">
                      <w:pPr>
                        <w:rPr>
                          <w:rFonts w:cs="Arial"/>
                        </w:rPr>
                      </w:pPr>
                    </w:p>
                    <w:p w14:paraId="1565C94E" w14:textId="77777777" w:rsidR="00600DF9" w:rsidRDefault="00600DF9" w:rsidP="0048001B">
                      <w:pPr>
                        <w:rPr>
                          <w:rFonts w:cs="Arial"/>
                        </w:rPr>
                      </w:pPr>
                    </w:p>
                    <w:p w14:paraId="7CE8838F" w14:textId="77777777" w:rsidR="00600DF9" w:rsidRDefault="00600DF9" w:rsidP="0048001B">
                      <w:pPr>
                        <w:rPr>
                          <w:rFonts w:cs="Arial"/>
                        </w:rPr>
                      </w:pPr>
                    </w:p>
                    <w:p w14:paraId="7F0BF710" w14:textId="77777777" w:rsidR="00600DF9" w:rsidRDefault="00600DF9" w:rsidP="0048001B">
                      <w:pPr>
                        <w:rPr>
                          <w:rFonts w:cs="Arial"/>
                        </w:rPr>
                      </w:pPr>
                    </w:p>
                    <w:p w14:paraId="0912133B" w14:textId="77777777" w:rsidR="00600DF9" w:rsidRDefault="00600DF9" w:rsidP="0048001B">
                      <w:pPr>
                        <w:rPr>
                          <w:rFonts w:cs="Arial"/>
                        </w:rPr>
                      </w:pPr>
                    </w:p>
                    <w:p w14:paraId="15788000" w14:textId="77777777" w:rsidR="00600DF9" w:rsidRDefault="00600DF9" w:rsidP="0048001B">
                      <w:pPr>
                        <w:rPr>
                          <w:rFonts w:cs="Arial"/>
                        </w:rPr>
                      </w:pPr>
                    </w:p>
                    <w:p w14:paraId="4AD33101" w14:textId="77777777" w:rsidR="00600DF9" w:rsidRDefault="00600DF9" w:rsidP="0048001B">
                      <w:pPr>
                        <w:rPr>
                          <w:rFonts w:cs="Arial"/>
                        </w:rPr>
                      </w:pPr>
                    </w:p>
                    <w:p w14:paraId="230BC543" w14:textId="77777777" w:rsidR="00600DF9" w:rsidRDefault="00600DF9" w:rsidP="0048001B">
                      <w:pPr>
                        <w:rPr>
                          <w:rFonts w:cs="Arial"/>
                        </w:rPr>
                      </w:pPr>
                    </w:p>
                    <w:p w14:paraId="159B6346" w14:textId="77777777" w:rsidR="00600DF9" w:rsidRDefault="00600DF9" w:rsidP="0048001B">
                      <w:pPr>
                        <w:rPr>
                          <w:rFonts w:cs="Arial"/>
                        </w:rPr>
                      </w:pPr>
                    </w:p>
                    <w:p w14:paraId="053C364C" w14:textId="77777777" w:rsidR="00600DF9" w:rsidRDefault="00600DF9" w:rsidP="0048001B">
                      <w:pPr>
                        <w:rPr>
                          <w:rFonts w:cs="Arial"/>
                        </w:rPr>
                      </w:pPr>
                    </w:p>
                    <w:p w14:paraId="71FBA81F" w14:textId="77777777" w:rsidR="00600DF9" w:rsidRDefault="00600DF9" w:rsidP="0048001B">
                      <w:pPr>
                        <w:rPr>
                          <w:rFonts w:cs="Arial"/>
                        </w:rPr>
                      </w:pPr>
                    </w:p>
                    <w:p w14:paraId="5E6D9509" w14:textId="77777777" w:rsidR="00600DF9" w:rsidRDefault="00600DF9" w:rsidP="0048001B">
                      <w:pPr>
                        <w:rPr>
                          <w:rFonts w:cs="Arial"/>
                        </w:rPr>
                      </w:pPr>
                    </w:p>
                    <w:p w14:paraId="2CFB6A24" w14:textId="77777777" w:rsidR="00600DF9" w:rsidRDefault="00600DF9" w:rsidP="0048001B">
                      <w:pPr>
                        <w:rPr>
                          <w:rFonts w:cs="Arial"/>
                        </w:rPr>
                      </w:pPr>
                    </w:p>
                    <w:p w14:paraId="4423A1D2" w14:textId="77777777" w:rsidR="00600DF9" w:rsidRDefault="00600DF9" w:rsidP="0048001B">
                      <w:pPr>
                        <w:rPr>
                          <w:rFonts w:cs="Arial"/>
                        </w:rPr>
                      </w:pPr>
                    </w:p>
                    <w:p w14:paraId="2603DEB7" w14:textId="77777777" w:rsidR="00600DF9" w:rsidRDefault="00600DF9" w:rsidP="0048001B">
                      <w:pPr>
                        <w:rPr>
                          <w:rFonts w:cs="Arial"/>
                        </w:rPr>
                      </w:pPr>
                    </w:p>
                    <w:p w14:paraId="7D83DBC2" w14:textId="77777777" w:rsidR="00600DF9" w:rsidRDefault="00600DF9" w:rsidP="0048001B">
                      <w:pPr>
                        <w:rPr>
                          <w:rFonts w:cs="Arial"/>
                        </w:rPr>
                      </w:pPr>
                    </w:p>
                    <w:p w14:paraId="4692940B" w14:textId="77777777" w:rsidR="00600DF9" w:rsidRDefault="00600DF9" w:rsidP="0048001B">
                      <w:pPr>
                        <w:rPr>
                          <w:rFonts w:cs="Arial"/>
                        </w:rPr>
                      </w:pPr>
                    </w:p>
                    <w:p w14:paraId="00463980" w14:textId="77777777" w:rsidR="00600DF9" w:rsidRDefault="00600DF9" w:rsidP="0048001B">
                      <w:pPr>
                        <w:rPr>
                          <w:rFonts w:cs="Arial"/>
                        </w:rPr>
                      </w:pPr>
                    </w:p>
                    <w:p w14:paraId="21188C43" w14:textId="77777777" w:rsidR="00600DF9" w:rsidRDefault="00600DF9" w:rsidP="0048001B">
                      <w:pPr>
                        <w:rPr>
                          <w:rFonts w:cs="Arial"/>
                        </w:rPr>
                      </w:pPr>
                    </w:p>
                    <w:p w14:paraId="45C9B8FD" w14:textId="77777777" w:rsidR="00600DF9" w:rsidRDefault="00600DF9" w:rsidP="0048001B">
                      <w:pPr>
                        <w:rPr>
                          <w:rFonts w:cs="Arial"/>
                        </w:rPr>
                      </w:pPr>
                    </w:p>
                    <w:p w14:paraId="66CA912F" w14:textId="77777777" w:rsidR="00600DF9" w:rsidRDefault="00600DF9" w:rsidP="0048001B">
                      <w:pPr>
                        <w:rPr>
                          <w:rFonts w:cs="Arial"/>
                        </w:rPr>
                      </w:pPr>
                    </w:p>
                    <w:p w14:paraId="043098A9" w14:textId="77777777" w:rsidR="00600DF9" w:rsidRDefault="00600DF9" w:rsidP="0048001B">
                      <w:pPr>
                        <w:rPr>
                          <w:rFonts w:cs="Arial"/>
                        </w:rPr>
                      </w:pPr>
                    </w:p>
                    <w:p w14:paraId="575D440A" w14:textId="77777777" w:rsidR="00600DF9" w:rsidRDefault="00600DF9" w:rsidP="0048001B">
                      <w:pPr>
                        <w:rPr>
                          <w:rFonts w:cs="Arial"/>
                        </w:rPr>
                      </w:pPr>
                    </w:p>
                    <w:p w14:paraId="300819C3" w14:textId="77777777" w:rsidR="00600DF9" w:rsidRDefault="00600DF9" w:rsidP="0048001B">
                      <w:pPr>
                        <w:rPr>
                          <w:rFonts w:cs="Arial"/>
                        </w:rPr>
                      </w:pPr>
                    </w:p>
                    <w:p w14:paraId="41D1176B" w14:textId="77777777" w:rsidR="00600DF9" w:rsidRDefault="00600DF9" w:rsidP="0048001B">
                      <w:pPr>
                        <w:rPr>
                          <w:rFonts w:cs="Arial"/>
                        </w:rPr>
                      </w:pPr>
                    </w:p>
                    <w:p w14:paraId="0D7C4BF3" w14:textId="77777777" w:rsidR="00600DF9" w:rsidRDefault="00600DF9" w:rsidP="0048001B">
                      <w:pPr>
                        <w:rPr>
                          <w:rFonts w:cs="Arial"/>
                        </w:rPr>
                      </w:pPr>
                    </w:p>
                    <w:p w14:paraId="747A6837" w14:textId="77777777" w:rsidR="00600DF9" w:rsidRDefault="00600DF9" w:rsidP="0048001B">
                      <w:pPr>
                        <w:rPr>
                          <w:rFonts w:cs="Arial"/>
                        </w:rPr>
                      </w:pPr>
                    </w:p>
                    <w:p w14:paraId="16FCF600" w14:textId="77777777" w:rsidR="00600DF9" w:rsidRDefault="00600DF9" w:rsidP="0048001B">
                      <w:pPr>
                        <w:rPr>
                          <w:rFonts w:cs="Arial"/>
                        </w:rPr>
                      </w:pPr>
                    </w:p>
                    <w:p w14:paraId="017626C2" w14:textId="77777777" w:rsidR="00600DF9" w:rsidRDefault="00600DF9" w:rsidP="0048001B">
                      <w:pPr>
                        <w:rPr>
                          <w:rFonts w:cs="Arial"/>
                        </w:rPr>
                      </w:pPr>
                    </w:p>
                    <w:p w14:paraId="2CB9A244" w14:textId="77777777" w:rsidR="00600DF9" w:rsidRDefault="00600DF9" w:rsidP="0048001B">
                      <w:pPr>
                        <w:rPr>
                          <w:rFonts w:cs="Arial"/>
                        </w:rPr>
                      </w:pPr>
                    </w:p>
                    <w:p w14:paraId="6892D09C" w14:textId="77777777" w:rsidR="00600DF9" w:rsidRDefault="00600DF9" w:rsidP="0048001B">
                      <w:pPr>
                        <w:rPr>
                          <w:rFonts w:cs="Arial"/>
                        </w:rPr>
                      </w:pPr>
                    </w:p>
                    <w:p w14:paraId="6359E811" w14:textId="77777777" w:rsidR="00600DF9" w:rsidRDefault="00600DF9" w:rsidP="0048001B">
                      <w:pPr>
                        <w:rPr>
                          <w:rFonts w:cs="Arial"/>
                        </w:rPr>
                      </w:pPr>
                    </w:p>
                    <w:p w14:paraId="0B28D235" w14:textId="77777777" w:rsidR="00600DF9" w:rsidRDefault="00600DF9" w:rsidP="0048001B">
                      <w:pPr>
                        <w:rPr>
                          <w:rFonts w:cs="Arial"/>
                        </w:rPr>
                      </w:pPr>
                    </w:p>
                    <w:p w14:paraId="381502A9" w14:textId="77777777" w:rsidR="00600DF9" w:rsidRDefault="00600DF9" w:rsidP="0048001B">
                      <w:pPr>
                        <w:rPr>
                          <w:rFonts w:cs="Arial"/>
                        </w:rPr>
                      </w:pPr>
                    </w:p>
                    <w:p w14:paraId="1913EB35" w14:textId="77777777" w:rsidR="00600DF9" w:rsidRDefault="00600DF9" w:rsidP="0048001B">
                      <w:pPr>
                        <w:rPr>
                          <w:rFonts w:cs="Arial"/>
                        </w:rPr>
                      </w:pPr>
                    </w:p>
                    <w:p w14:paraId="2C33139E" w14:textId="77777777" w:rsidR="00600DF9" w:rsidRDefault="00600DF9" w:rsidP="0048001B">
                      <w:pPr>
                        <w:rPr>
                          <w:rFonts w:cs="Arial"/>
                        </w:rPr>
                      </w:pPr>
                    </w:p>
                    <w:p w14:paraId="3E845330" w14:textId="77777777" w:rsidR="00600DF9" w:rsidRDefault="00600DF9" w:rsidP="0048001B">
                      <w:pPr>
                        <w:rPr>
                          <w:rFonts w:cs="Arial"/>
                        </w:rPr>
                      </w:pPr>
                    </w:p>
                    <w:p w14:paraId="75783A84" w14:textId="77777777" w:rsidR="00600DF9" w:rsidRDefault="00600DF9" w:rsidP="0048001B">
                      <w:pPr>
                        <w:rPr>
                          <w:rFonts w:cs="Arial"/>
                        </w:rPr>
                      </w:pPr>
                    </w:p>
                    <w:p w14:paraId="2069D13E" w14:textId="77777777" w:rsidR="00600DF9" w:rsidRDefault="00600DF9" w:rsidP="0048001B">
                      <w:pPr>
                        <w:rPr>
                          <w:rFonts w:cs="Arial"/>
                        </w:rPr>
                      </w:pPr>
                    </w:p>
                    <w:p w14:paraId="168CF199" w14:textId="77777777" w:rsidR="00600DF9" w:rsidRDefault="00600DF9" w:rsidP="0048001B">
                      <w:pPr>
                        <w:rPr>
                          <w:rFonts w:cs="Arial"/>
                        </w:rPr>
                      </w:pPr>
                    </w:p>
                    <w:p w14:paraId="381D254B" w14:textId="77777777" w:rsidR="00600DF9" w:rsidRDefault="00600DF9" w:rsidP="0048001B">
                      <w:pPr>
                        <w:rPr>
                          <w:rFonts w:cs="Arial"/>
                        </w:rPr>
                      </w:pPr>
                    </w:p>
                    <w:p w14:paraId="512C7640" w14:textId="77777777" w:rsidR="00600DF9" w:rsidRDefault="00600DF9" w:rsidP="0048001B">
                      <w:pPr>
                        <w:rPr>
                          <w:rFonts w:cs="Arial"/>
                        </w:rPr>
                      </w:pPr>
                    </w:p>
                    <w:p w14:paraId="31C16472" w14:textId="77777777" w:rsidR="00600DF9" w:rsidRDefault="00600DF9" w:rsidP="0048001B">
                      <w:pPr>
                        <w:rPr>
                          <w:rFonts w:cs="Arial"/>
                        </w:rPr>
                      </w:pPr>
                    </w:p>
                    <w:p w14:paraId="6337322B" w14:textId="77777777" w:rsidR="00600DF9" w:rsidRDefault="00600DF9" w:rsidP="0048001B">
                      <w:pPr>
                        <w:rPr>
                          <w:rFonts w:cs="Arial"/>
                        </w:rPr>
                      </w:pPr>
                    </w:p>
                    <w:p w14:paraId="578C83C5" w14:textId="77777777" w:rsidR="00600DF9" w:rsidRDefault="00600DF9" w:rsidP="0048001B">
                      <w:pPr>
                        <w:rPr>
                          <w:rFonts w:cs="Arial"/>
                        </w:rPr>
                      </w:pPr>
                    </w:p>
                    <w:p w14:paraId="44A808D6" w14:textId="77777777" w:rsidR="00600DF9" w:rsidRDefault="00600DF9" w:rsidP="0048001B">
                      <w:pPr>
                        <w:rPr>
                          <w:rFonts w:cs="Arial"/>
                        </w:rPr>
                      </w:pPr>
                    </w:p>
                    <w:p w14:paraId="7D67E5A3" w14:textId="77777777" w:rsidR="00600DF9" w:rsidRDefault="00600DF9" w:rsidP="0048001B">
                      <w:pPr>
                        <w:rPr>
                          <w:rFonts w:cs="Arial"/>
                        </w:rPr>
                      </w:pPr>
                    </w:p>
                    <w:p w14:paraId="15E18DA3" w14:textId="77777777" w:rsidR="00600DF9" w:rsidRDefault="00600DF9" w:rsidP="0048001B">
                      <w:pPr>
                        <w:rPr>
                          <w:rFonts w:cs="Arial"/>
                        </w:rPr>
                      </w:pPr>
                    </w:p>
                    <w:p w14:paraId="09035D97" w14:textId="77777777" w:rsidR="00600DF9" w:rsidRDefault="00600DF9" w:rsidP="0048001B">
                      <w:pPr>
                        <w:rPr>
                          <w:rFonts w:cs="Arial"/>
                        </w:rPr>
                      </w:pPr>
                    </w:p>
                    <w:p w14:paraId="612A263F" w14:textId="77777777" w:rsidR="00600DF9" w:rsidRDefault="00600DF9" w:rsidP="0048001B">
                      <w:pPr>
                        <w:rPr>
                          <w:rFonts w:cs="Arial"/>
                        </w:rPr>
                      </w:pPr>
                    </w:p>
                    <w:p w14:paraId="290A282A" w14:textId="77777777" w:rsidR="00600DF9" w:rsidRDefault="00600DF9" w:rsidP="0048001B">
                      <w:pPr>
                        <w:rPr>
                          <w:rFonts w:cs="Arial"/>
                        </w:rPr>
                      </w:pPr>
                    </w:p>
                    <w:p w14:paraId="05B38E9B" w14:textId="77777777" w:rsidR="00600DF9" w:rsidRDefault="00600DF9" w:rsidP="0048001B">
                      <w:pPr>
                        <w:rPr>
                          <w:rFonts w:cs="Arial"/>
                        </w:rPr>
                      </w:pPr>
                    </w:p>
                    <w:p w14:paraId="54727E63" w14:textId="77777777" w:rsidR="00600DF9" w:rsidRDefault="00600DF9" w:rsidP="0048001B">
                      <w:pPr>
                        <w:rPr>
                          <w:rFonts w:cs="Arial"/>
                        </w:rPr>
                      </w:pPr>
                    </w:p>
                    <w:p w14:paraId="47679101" w14:textId="77777777" w:rsidR="00600DF9" w:rsidRDefault="00600DF9" w:rsidP="0048001B">
                      <w:pPr>
                        <w:rPr>
                          <w:rFonts w:cs="Arial"/>
                        </w:rPr>
                      </w:pPr>
                    </w:p>
                    <w:p w14:paraId="6B32A28F" w14:textId="77777777" w:rsidR="00600DF9" w:rsidRDefault="00600DF9" w:rsidP="0048001B">
                      <w:pPr>
                        <w:rPr>
                          <w:rFonts w:cs="Arial"/>
                        </w:rPr>
                      </w:pPr>
                    </w:p>
                    <w:p w14:paraId="109347EE" w14:textId="77777777" w:rsidR="00600DF9" w:rsidRDefault="00600DF9" w:rsidP="0048001B">
                      <w:pPr>
                        <w:rPr>
                          <w:rFonts w:cs="Arial"/>
                        </w:rPr>
                      </w:pPr>
                    </w:p>
                    <w:p w14:paraId="7D3B3239" w14:textId="77777777" w:rsidR="00600DF9" w:rsidRDefault="00600DF9" w:rsidP="0048001B">
                      <w:pPr>
                        <w:rPr>
                          <w:rFonts w:cs="Arial"/>
                        </w:rPr>
                      </w:pPr>
                    </w:p>
                    <w:p w14:paraId="6302C0D2" w14:textId="77777777" w:rsidR="00600DF9" w:rsidRDefault="00600DF9" w:rsidP="0048001B">
                      <w:pPr>
                        <w:rPr>
                          <w:rFonts w:cs="Arial"/>
                        </w:rPr>
                      </w:pPr>
                    </w:p>
                    <w:p w14:paraId="7BAC2BE6" w14:textId="77777777" w:rsidR="00600DF9" w:rsidRDefault="00600DF9" w:rsidP="0048001B">
                      <w:pPr>
                        <w:rPr>
                          <w:rFonts w:cs="Arial"/>
                        </w:rPr>
                      </w:pPr>
                    </w:p>
                    <w:p w14:paraId="171D212D" w14:textId="77777777" w:rsidR="00600DF9" w:rsidRDefault="00600DF9" w:rsidP="0048001B">
                      <w:pPr>
                        <w:rPr>
                          <w:rFonts w:cs="Arial"/>
                        </w:rPr>
                      </w:pPr>
                    </w:p>
                    <w:p w14:paraId="538E7052" w14:textId="77777777" w:rsidR="00600DF9" w:rsidRDefault="00600DF9" w:rsidP="0048001B">
                      <w:pPr>
                        <w:rPr>
                          <w:rFonts w:cs="Arial"/>
                        </w:rPr>
                      </w:pPr>
                    </w:p>
                    <w:p w14:paraId="1A77E3BE" w14:textId="77777777" w:rsidR="00600DF9" w:rsidRDefault="00600DF9" w:rsidP="0048001B">
                      <w:pPr>
                        <w:rPr>
                          <w:rFonts w:cs="Arial"/>
                        </w:rPr>
                      </w:pPr>
                    </w:p>
                    <w:p w14:paraId="04689D5C" w14:textId="77777777" w:rsidR="00600DF9" w:rsidRDefault="00600DF9" w:rsidP="0048001B">
                      <w:pPr>
                        <w:rPr>
                          <w:rFonts w:cs="Arial"/>
                        </w:rPr>
                      </w:pPr>
                    </w:p>
                    <w:p w14:paraId="3C6981C7" w14:textId="77777777" w:rsidR="00600DF9" w:rsidRDefault="00600DF9" w:rsidP="0048001B">
                      <w:pPr>
                        <w:rPr>
                          <w:rFonts w:cs="Arial"/>
                        </w:rPr>
                      </w:pPr>
                    </w:p>
                    <w:p w14:paraId="36A48157" w14:textId="77777777" w:rsidR="00600DF9" w:rsidRDefault="00600DF9" w:rsidP="0048001B">
                      <w:pPr>
                        <w:rPr>
                          <w:rFonts w:cs="Arial"/>
                        </w:rPr>
                      </w:pPr>
                    </w:p>
                    <w:p w14:paraId="6002BC79" w14:textId="77777777" w:rsidR="00600DF9" w:rsidRDefault="00600DF9" w:rsidP="0048001B">
                      <w:pPr>
                        <w:rPr>
                          <w:rFonts w:cs="Arial"/>
                        </w:rPr>
                      </w:pPr>
                    </w:p>
                    <w:p w14:paraId="64054DF0" w14:textId="77777777" w:rsidR="00600DF9" w:rsidRDefault="00600DF9" w:rsidP="0048001B">
                      <w:pPr>
                        <w:rPr>
                          <w:rFonts w:cs="Arial"/>
                        </w:rPr>
                      </w:pPr>
                    </w:p>
                    <w:p w14:paraId="3A8BE42D" w14:textId="77777777" w:rsidR="00600DF9" w:rsidRDefault="00600DF9" w:rsidP="0048001B">
                      <w:pPr>
                        <w:rPr>
                          <w:rFonts w:cs="Arial"/>
                        </w:rPr>
                      </w:pPr>
                    </w:p>
                    <w:p w14:paraId="23BD7315" w14:textId="77777777" w:rsidR="00600DF9" w:rsidRDefault="00600DF9" w:rsidP="0048001B">
                      <w:pPr>
                        <w:rPr>
                          <w:rFonts w:cs="Arial"/>
                        </w:rPr>
                      </w:pPr>
                    </w:p>
                    <w:p w14:paraId="35F4B336" w14:textId="77777777" w:rsidR="00600DF9" w:rsidRDefault="00600DF9" w:rsidP="0048001B">
                      <w:pPr>
                        <w:rPr>
                          <w:rFonts w:cs="Arial"/>
                        </w:rPr>
                      </w:pPr>
                    </w:p>
                    <w:p w14:paraId="078BFC82" w14:textId="77777777" w:rsidR="00600DF9" w:rsidRDefault="00600DF9" w:rsidP="0048001B">
                      <w:pPr>
                        <w:rPr>
                          <w:rFonts w:cs="Arial"/>
                        </w:rPr>
                      </w:pPr>
                    </w:p>
                    <w:p w14:paraId="2062AB32" w14:textId="77777777" w:rsidR="00600DF9" w:rsidRDefault="00600DF9" w:rsidP="0048001B">
                      <w:pPr>
                        <w:rPr>
                          <w:rFonts w:cs="Arial"/>
                        </w:rPr>
                      </w:pPr>
                    </w:p>
                    <w:p w14:paraId="044E57D6" w14:textId="77777777" w:rsidR="00600DF9" w:rsidRDefault="00600DF9" w:rsidP="0048001B">
                      <w:pPr>
                        <w:rPr>
                          <w:rFonts w:cs="Arial"/>
                        </w:rPr>
                      </w:pPr>
                    </w:p>
                    <w:p w14:paraId="4C8C68D6" w14:textId="77777777" w:rsidR="00600DF9" w:rsidRDefault="00600DF9" w:rsidP="0048001B">
                      <w:pPr>
                        <w:rPr>
                          <w:rFonts w:cs="Arial"/>
                        </w:rPr>
                      </w:pPr>
                    </w:p>
                    <w:p w14:paraId="419EA725" w14:textId="77777777" w:rsidR="00600DF9" w:rsidRDefault="00600DF9" w:rsidP="0048001B">
                      <w:pPr>
                        <w:rPr>
                          <w:rFonts w:cs="Arial"/>
                        </w:rPr>
                      </w:pPr>
                    </w:p>
                    <w:p w14:paraId="7E7F0244" w14:textId="77777777" w:rsidR="00600DF9" w:rsidRDefault="00600DF9" w:rsidP="0048001B">
                      <w:pPr>
                        <w:rPr>
                          <w:rFonts w:cs="Arial"/>
                        </w:rPr>
                      </w:pPr>
                    </w:p>
                    <w:p w14:paraId="6986E403" w14:textId="77777777" w:rsidR="00600DF9" w:rsidRDefault="00600DF9" w:rsidP="0048001B">
                      <w:pPr>
                        <w:rPr>
                          <w:rFonts w:cs="Arial"/>
                        </w:rPr>
                      </w:pPr>
                    </w:p>
                    <w:p w14:paraId="76E623EC" w14:textId="77777777" w:rsidR="00600DF9" w:rsidRDefault="00600DF9" w:rsidP="0048001B">
                      <w:pPr>
                        <w:rPr>
                          <w:rFonts w:cs="Arial"/>
                        </w:rPr>
                      </w:pPr>
                    </w:p>
                    <w:p w14:paraId="75FD16F5" w14:textId="77777777" w:rsidR="00600DF9" w:rsidRDefault="00600DF9" w:rsidP="0048001B">
                      <w:pPr>
                        <w:rPr>
                          <w:rFonts w:cs="Arial"/>
                        </w:rPr>
                      </w:pPr>
                    </w:p>
                    <w:p w14:paraId="0966A985" w14:textId="77777777" w:rsidR="00600DF9" w:rsidRDefault="00600DF9" w:rsidP="0048001B">
                      <w:pPr>
                        <w:rPr>
                          <w:rFonts w:cs="Arial"/>
                        </w:rPr>
                      </w:pPr>
                    </w:p>
                    <w:p w14:paraId="4282182D" w14:textId="77777777" w:rsidR="00600DF9" w:rsidRDefault="00600DF9" w:rsidP="0048001B">
                      <w:pPr>
                        <w:rPr>
                          <w:rFonts w:cs="Arial"/>
                        </w:rPr>
                      </w:pPr>
                    </w:p>
                    <w:p w14:paraId="13E64D6B" w14:textId="77777777" w:rsidR="00600DF9" w:rsidRDefault="00600DF9" w:rsidP="0048001B">
                      <w:pPr>
                        <w:rPr>
                          <w:rFonts w:cs="Arial"/>
                        </w:rPr>
                      </w:pPr>
                    </w:p>
                    <w:p w14:paraId="0534B7E6" w14:textId="77777777" w:rsidR="00600DF9" w:rsidRDefault="00600DF9" w:rsidP="0048001B">
                      <w:pPr>
                        <w:rPr>
                          <w:rFonts w:cs="Arial"/>
                        </w:rPr>
                      </w:pPr>
                    </w:p>
                    <w:p w14:paraId="527FA49B" w14:textId="77777777" w:rsidR="00600DF9" w:rsidRDefault="00600DF9" w:rsidP="0048001B">
                      <w:pPr>
                        <w:rPr>
                          <w:rFonts w:cs="Arial"/>
                        </w:rPr>
                      </w:pPr>
                    </w:p>
                    <w:p w14:paraId="05DAB50A" w14:textId="77777777" w:rsidR="00600DF9" w:rsidRDefault="00600DF9" w:rsidP="0048001B">
                      <w:pPr>
                        <w:rPr>
                          <w:rFonts w:cs="Arial"/>
                        </w:rPr>
                      </w:pPr>
                    </w:p>
                    <w:p w14:paraId="325FF53C" w14:textId="77777777" w:rsidR="00600DF9" w:rsidRDefault="00600DF9" w:rsidP="0048001B">
                      <w:pPr>
                        <w:rPr>
                          <w:rFonts w:cs="Arial"/>
                        </w:rPr>
                      </w:pPr>
                    </w:p>
                    <w:p w14:paraId="264FC5E8" w14:textId="77777777" w:rsidR="00600DF9" w:rsidRDefault="00600DF9" w:rsidP="0048001B">
                      <w:pPr>
                        <w:rPr>
                          <w:rFonts w:cs="Arial"/>
                        </w:rPr>
                      </w:pPr>
                    </w:p>
                    <w:p w14:paraId="5D681737" w14:textId="77777777" w:rsidR="00600DF9" w:rsidRDefault="00600DF9" w:rsidP="0048001B">
                      <w:pPr>
                        <w:rPr>
                          <w:rFonts w:cs="Arial"/>
                        </w:rPr>
                      </w:pPr>
                    </w:p>
                    <w:p w14:paraId="7D4F932F" w14:textId="77777777" w:rsidR="00600DF9" w:rsidRDefault="00600DF9" w:rsidP="0048001B">
                      <w:pPr>
                        <w:rPr>
                          <w:rFonts w:cs="Arial"/>
                        </w:rPr>
                      </w:pPr>
                    </w:p>
                    <w:p w14:paraId="70CE7C17" w14:textId="77777777" w:rsidR="00600DF9" w:rsidRDefault="00600DF9" w:rsidP="0048001B">
                      <w:pPr>
                        <w:rPr>
                          <w:rFonts w:cs="Arial"/>
                        </w:rPr>
                      </w:pPr>
                    </w:p>
                    <w:p w14:paraId="3C7B6EAC" w14:textId="77777777" w:rsidR="00600DF9" w:rsidRDefault="00600DF9" w:rsidP="0048001B">
                      <w:pPr>
                        <w:rPr>
                          <w:rFonts w:cs="Arial"/>
                        </w:rPr>
                      </w:pPr>
                    </w:p>
                    <w:p w14:paraId="6651A11C" w14:textId="77777777" w:rsidR="00600DF9" w:rsidRDefault="00600DF9" w:rsidP="0048001B">
                      <w:pPr>
                        <w:rPr>
                          <w:rFonts w:cs="Arial"/>
                        </w:rPr>
                      </w:pPr>
                    </w:p>
                    <w:p w14:paraId="649EAD33" w14:textId="77777777" w:rsidR="00600DF9" w:rsidRDefault="00600DF9" w:rsidP="0048001B">
                      <w:pPr>
                        <w:rPr>
                          <w:rFonts w:cs="Arial"/>
                        </w:rPr>
                      </w:pPr>
                    </w:p>
                    <w:p w14:paraId="36676B4C" w14:textId="77777777" w:rsidR="00600DF9" w:rsidRDefault="00600DF9" w:rsidP="0048001B">
                      <w:pPr>
                        <w:rPr>
                          <w:rFonts w:cs="Arial"/>
                        </w:rPr>
                      </w:pPr>
                    </w:p>
                    <w:p w14:paraId="388C206C" w14:textId="77777777" w:rsidR="00600DF9" w:rsidRDefault="00600DF9" w:rsidP="0048001B">
                      <w:pPr>
                        <w:rPr>
                          <w:rFonts w:cs="Arial"/>
                        </w:rPr>
                      </w:pPr>
                    </w:p>
                    <w:p w14:paraId="72C49298" w14:textId="77777777" w:rsidR="00600DF9" w:rsidRDefault="00600DF9" w:rsidP="0048001B">
                      <w:pPr>
                        <w:rPr>
                          <w:rFonts w:cs="Arial"/>
                        </w:rPr>
                      </w:pPr>
                    </w:p>
                    <w:p w14:paraId="7A38B65E" w14:textId="77777777" w:rsidR="00600DF9" w:rsidRDefault="00600DF9" w:rsidP="0048001B">
                      <w:pPr>
                        <w:rPr>
                          <w:rFonts w:cs="Arial"/>
                        </w:rPr>
                      </w:pPr>
                    </w:p>
                    <w:p w14:paraId="6CB93CBE" w14:textId="77777777" w:rsidR="00600DF9" w:rsidRDefault="00600DF9" w:rsidP="0048001B">
                      <w:pPr>
                        <w:rPr>
                          <w:rFonts w:cs="Arial"/>
                        </w:rPr>
                      </w:pPr>
                    </w:p>
                    <w:p w14:paraId="195C23F6" w14:textId="77777777" w:rsidR="00600DF9" w:rsidRDefault="00600DF9" w:rsidP="0048001B">
                      <w:pPr>
                        <w:rPr>
                          <w:rFonts w:cs="Arial"/>
                        </w:rPr>
                      </w:pPr>
                    </w:p>
                    <w:p w14:paraId="7EDC4D3C" w14:textId="77777777" w:rsidR="00600DF9" w:rsidRDefault="00600DF9" w:rsidP="0048001B">
                      <w:pPr>
                        <w:rPr>
                          <w:rFonts w:cs="Arial"/>
                        </w:rPr>
                      </w:pPr>
                    </w:p>
                    <w:p w14:paraId="648BF1D4" w14:textId="77777777" w:rsidR="00600DF9" w:rsidRDefault="00600DF9" w:rsidP="0048001B">
                      <w:pPr>
                        <w:rPr>
                          <w:rFonts w:cs="Arial"/>
                        </w:rPr>
                      </w:pPr>
                    </w:p>
                    <w:p w14:paraId="67C935BE" w14:textId="77777777" w:rsidR="00600DF9" w:rsidRDefault="00600DF9" w:rsidP="0048001B">
                      <w:pPr>
                        <w:rPr>
                          <w:rFonts w:cs="Arial"/>
                        </w:rPr>
                      </w:pPr>
                    </w:p>
                    <w:p w14:paraId="2D1FB129" w14:textId="77777777" w:rsidR="00600DF9" w:rsidRDefault="00600DF9" w:rsidP="0048001B">
                      <w:pPr>
                        <w:rPr>
                          <w:rFonts w:cs="Arial"/>
                        </w:rPr>
                      </w:pPr>
                    </w:p>
                    <w:p w14:paraId="33DC4464" w14:textId="77777777" w:rsidR="00600DF9" w:rsidRDefault="00600DF9" w:rsidP="0048001B">
                      <w:pPr>
                        <w:rPr>
                          <w:rFonts w:cs="Arial"/>
                        </w:rPr>
                      </w:pPr>
                    </w:p>
                    <w:p w14:paraId="243889A5" w14:textId="77777777" w:rsidR="00600DF9" w:rsidRDefault="00600DF9" w:rsidP="0048001B">
                      <w:pPr>
                        <w:rPr>
                          <w:rFonts w:cs="Arial"/>
                        </w:rPr>
                      </w:pPr>
                    </w:p>
                    <w:p w14:paraId="28054633" w14:textId="77777777" w:rsidR="00600DF9" w:rsidRDefault="00600DF9" w:rsidP="0048001B">
                      <w:pPr>
                        <w:rPr>
                          <w:rFonts w:cs="Arial"/>
                        </w:rPr>
                      </w:pPr>
                    </w:p>
                    <w:p w14:paraId="6D62E266" w14:textId="77777777" w:rsidR="00600DF9" w:rsidRDefault="00600DF9" w:rsidP="0048001B">
                      <w:pPr>
                        <w:rPr>
                          <w:rFonts w:cs="Arial"/>
                        </w:rPr>
                      </w:pPr>
                    </w:p>
                    <w:p w14:paraId="05945506" w14:textId="77777777" w:rsidR="00600DF9" w:rsidRDefault="00600DF9" w:rsidP="0048001B">
                      <w:pPr>
                        <w:rPr>
                          <w:rFonts w:cs="Arial"/>
                        </w:rPr>
                      </w:pPr>
                    </w:p>
                    <w:p w14:paraId="268E854C" w14:textId="77777777" w:rsidR="00600DF9" w:rsidRDefault="00600DF9" w:rsidP="0048001B">
                      <w:pPr>
                        <w:rPr>
                          <w:rFonts w:cs="Arial"/>
                        </w:rPr>
                      </w:pPr>
                    </w:p>
                    <w:p w14:paraId="449C7E57" w14:textId="77777777" w:rsidR="00600DF9" w:rsidRDefault="00600DF9" w:rsidP="0048001B">
                      <w:pPr>
                        <w:rPr>
                          <w:rFonts w:cs="Arial"/>
                        </w:rPr>
                      </w:pPr>
                    </w:p>
                    <w:p w14:paraId="42A79F41" w14:textId="77777777" w:rsidR="00600DF9" w:rsidRDefault="00600DF9" w:rsidP="0048001B">
                      <w:pPr>
                        <w:rPr>
                          <w:rFonts w:cs="Arial"/>
                        </w:rPr>
                      </w:pPr>
                    </w:p>
                    <w:p w14:paraId="33955DAD" w14:textId="77777777" w:rsidR="00600DF9" w:rsidRDefault="00600DF9" w:rsidP="0048001B">
                      <w:pPr>
                        <w:rPr>
                          <w:rFonts w:cs="Arial"/>
                        </w:rPr>
                      </w:pPr>
                    </w:p>
                    <w:p w14:paraId="04378041" w14:textId="77777777" w:rsidR="00600DF9" w:rsidRDefault="00600DF9" w:rsidP="0048001B">
                      <w:pPr>
                        <w:rPr>
                          <w:rFonts w:cs="Arial"/>
                        </w:rPr>
                      </w:pPr>
                    </w:p>
                    <w:p w14:paraId="603FFF40" w14:textId="77777777" w:rsidR="00600DF9" w:rsidRDefault="00600DF9" w:rsidP="0048001B">
                      <w:pPr>
                        <w:rPr>
                          <w:rFonts w:cs="Arial"/>
                        </w:rPr>
                      </w:pPr>
                    </w:p>
                    <w:p w14:paraId="12301896" w14:textId="77777777" w:rsidR="00600DF9" w:rsidRDefault="00600DF9" w:rsidP="0048001B">
                      <w:pPr>
                        <w:rPr>
                          <w:rFonts w:cs="Arial"/>
                        </w:rPr>
                      </w:pPr>
                    </w:p>
                    <w:p w14:paraId="5A2C0044" w14:textId="77777777" w:rsidR="00600DF9" w:rsidRDefault="00600DF9" w:rsidP="0048001B">
                      <w:pPr>
                        <w:rPr>
                          <w:rFonts w:cs="Arial"/>
                        </w:rPr>
                      </w:pPr>
                    </w:p>
                    <w:p w14:paraId="65131F5F" w14:textId="77777777" w:rsidR="00600DF9" w:rsidRDefault="00600DF9" w:rsidP="0048001B">
                      <w:pPr>
                        <w:rPr>
                          <w:rFonts w:cs="Arial"/>
                        </w:rPr>
                      </w:pPr>
                    </w:p>
                    <w:p w14:paraId="29A76438" w14:textId="77777777" w:rsidR="00600DF9" w:rsidRDefault="00600DF9" w:rsidP="0048001B">
                      <w:pPr>
                        <w:rPr>
                          <w:rFonts w:cs="Arial"/>
                        </w:rPr>
                      </w:pPr>
                    </w:p>
                    <w:p w14:paraId="15BC709E" w14:textId="77777777" w:rsidR="00600DF9" w:rsidRDefault="00600DF9" w:rsidP="0048001B">
                      <w:pPr>
                        <w:rPr>
                          <w:rFonts w:cs="Arial"/>
                        </w:rPr>
                      </w:pPr>
                    </w:p>
                    <w:p w14:paraId="793920AE" w14:textId="77777777" w:rsidR="00600DF9" w:rsidRDefault="00600DF9" w:rsidP="0048001B">
                      <w:pPr>
                        <w:rPr>
                          <w:rFonts w:cs="Arial"/>
                        </w:rPr>
                      </w:pPr>
                    </w:p>
                    <w:p w14:paraId="1FA7B7C3" w14:textId="77777777" w:rsidR="00600DF9" w:rsidRDefault="00600DF9" w:rsidP="0048001B">
                      <w:pPr>
                        <w:rPr>
                          <w:rFonts w:cs="Arial"/>
                        </w:rPr>
                      </w:pPr>
                    </w:p>
                    <w:p w14:paraId="004173C2" w14:textId="77777777" w:rsidR="00600DF9" w:rsidRDefault="00600DF9" w:rsidP="0048001B">
                      <w:pPr>
                        <w:rPr>
                          <w:rFonts w:cs="Arial"/>
                        </w:rPr>
                      </w:pPr>
                    </w:p>
                    <w:p w14:paraId="6A028AA1" w14:textId="77777777" w:rsidR="00600DF9" w:rsidRDefault="00600DF9" w:rsidP="0048001B">
                      <w:pPr>
                        <w:rPr>
                          <w:rFonts w:cs="Arial"/>
                        </w:rPr>
                      </w:pPr>
                    </w:p>
                    <w:p w14:paraId="7E8D2252" w14:textId="77777777" w:rsidR="00600DF9" w:rsidRDefault="00600DF9" w:rsidP="0048001B">
                      <w:pPr>
                        <w:rPr>
                          <w:rFonts w:cs="Arial"/>
                        </w:rPr>
                      </w:pPr>
                    </w:p>
                    <w:p w14:paraId="076A983B" w14:textId="77777777" w:rsidR="00600DF9" w:rsidRDefault="00600DF9" w:rsidP="0048001B">
                      <w:pPr>
                        <w:rPr>
                          <w:rFonts w:cs="Arial"/>
                        </w:rPr>
                      </w:pPr>
                    </w:p>
                    <w:p w14:paraId="1F5ECD67" w14:textId="77777777" w:rsidR="00600DF9" w:rsidRDefault="00600DF9" w:rsidP="0048001B">
                      <w:pPr>
                        <w:rPr>
                          <w:rFonts w:cs="Arial"/>
                        </w:rPr>
                      </w:pPr>
                    </w:p>
                    <w:p w14:paraId="12FAA437" w14:textId="77777777" w:rsidR="00600DF9" w:rsidRDefault="00600DF9" w:rsidP="0048001B">
                      <w:pPr>
                        <w:rPr>
                          <w:rFonts w:cs="Arial"/>
                        </w:rPr>
                      </w:pPr>
                    </w:p>
                    <w:p w14:paraId="347A8382" w14:textId="77777777" w:rsidR="00600DF9" w:rsidRDefault="00600DF9" w:rsidP="0048001B">
                      <w:pPr>
                        <w:rPr>
                          <w:rFonts w:cs="Arial"/>
                        </w:rPr>
                      </w:pPr>
                    </w:p>
                    <w:p w14:paraId="5B13EE89" w14:textId="77777777" w:rsidR="00600DF9" w:rsidRDefault="00600DF9" w:rsidP="0048001B">
                      <w:pPr>
                        <w:rPr>
                          <w:rFonts w:cs="Arial"/>
                        </w:rPr>
                      </w:pPr>
                    </w:p>
                    <w:p w14:paraId="26B2F595" w14:textId="77777777" w:rsidR="00600DF9" w:rsidRDefault="00600DF9" w:rsidP="0048001B">
                      <w:pPr>
                        <w:rPr>
                          <w:rFonts w:cs="Arial"/>
                        </w:rPr>
                      </w:pPr>
                    </w:p>
                    <w:p w14:paraId="3A84199D" w14:textId="77777777" w:rsidR="00600DF9" w:rsidRDefault="00600DF9" w:rsidP="0048001B">
                      <w:pPr>
                        <w:rPr>
                          <w:rFonts w:cs="Arial"/>
                        </w:rPr>
                      </w:pPr>
                    </w:p>
                    <w:p w14:paraId="78D7769F" w14:textId="77777777" w:rsidR="00600DF9" w:rsidRDefault="00600DF9" w:rsidP="0048001B">
                      <w:pPr>
                        <w:rPr>
                          <w:rFonts w:cs="Arial"/>
                        </w:rPr>
                      </w:pPr>
                    </w:p>
                    <w:p w14:paraId="7CEEA2C0" w14:textId="77777777" w:rsidR="00600DF9" w:rsidRDefault="00600DF9" w:rsidP="0048001B">
                      <w:pPr>
                        <w:rPr>
                          <w:rFonts w:cs="Arial"/>
                        </w:rPr>
                      </w:pPr>
                    </w:p>
                    <w:p w14:paraId="69E69CA7" w14:textId="77777777" w:rsidR="00600DF9" w:rsidRDefault="00600DF9" w:rsidP="0048001B">
                      <w:pPr>
                        <w:rPr>
                          <w:rFonts w:cs="Arial"/>
                        </w:rPr>
                      </w:pPr>
                    </w:p>
                    <w:p w14:paraId="4F14AB14" w14:textId="77777777" w:rsidR="00600DF9" w:rsidRDefault="00600DF9" w:rsidP="0048001B">
                      <w:pPr>
                        <w:rPr>
                          <w:rFonts w:cs="Arial"/>
                        </w:rPr>
                      </w:pPr>
                    </w:p>
                    <w:p w14:paraId="66F3F422" w14:textId="77777777" w:rsidR="00600DF9" w:rsidRDefault="00600DF9" w:rsidP="0048001B">
                      <w:pPr>
                        <w:rPr>
                          <w:rFonts w:cs="Arial"/>
                        </w:rPr>
                      </w:pPr>
                    </w:p>
                    <w:p w14:paraId="37E99C56" w14:textId="77777777" w:rsidR="00600DF9" w:rsidRDefault="00600DF9" w:rsidP="0048001B">
                      <w:pPr>
                        <w:rPr>
                          <w:rFonts w:cs="Arial"/>
                        </w:rPr>
                      </w:pPr>
                    </w:p>
                    <w:p w14:paraId="181F5CDF" w14:textId="77777777" w:rsidR="00600DF9" w:rsidRDefault="00600DF9" w:rsidP="0048001B">
                      <w:pPr>
                        <w:rPr>
                          <w:rFonts w:cs="Arial"/>
                        </w:rPr>
                      </w:pPr>
                    </w:p>
                    <w:p w14:paraId="063A9162" w14:textId="77777777" w:rsidR="00600DF9" w:rsidRDefault="00600DF9" w:rsidP="0048001B">
                      <w:pPr>
                        <w:rPr>
                          <w:rFonts w:cs="Arial"/>
                        </w:rPr>
                      </w:pPr>
                    </w:p>
                    <w:p w14:paraId="0FE82330" w14:textId="77777777" w:rsidR="00600DF9" w:rsidRDefault="00600DF9" w:rsidP="0048001B">
                      <w:pPr>
                        <w:rPr>
                          <w:rFonts w:cs="Arial"/>
                        </w:rPr>
                      </w:pPr>
                    </w:p>
                    <w:p w14:paraId="579A9FF5" w14:textId="77777777" w:rsidR="00600DF9" w:rsidRDefault="00600DF9" w:rsidP="0048001B">
                      <w:pPr>
                        <w:rPr>
                          <w:rFonts w:cs="Arial"/>
                        </w:rPr>
                      </w:pPr>
                    </w:p>
                    <w:p w14:paraId="61F76AB2" w14:textId="77777777" w:rsidR="00600DF9" w:rsidRDefault="00600DF9" w:rsidP="0048001B">
                      <w:pPr>
                        <w:rPr>
                          <w:rFonts w:cs="Arial"/>
                        </w:rPr>
                      </w:pPr>
                    </w:p>
                    <w:p w14:paraId="6BC50FB2" w14:textId="77777777" w:rsidR="00600DF9" w:rsidRDefault="00600DF9" w:rsidP="0048001B">
                      <w:pPr>
                        <w:rPr>
                          <w:rFonts w:cs="Arial"/>
                        </w:rPr>
                      </w:pPr>
                    </w:p>
                    <w:p w14:paraId="01F80220" w14:textId="77777777" w:rsidR="00600DF9" w:rsidRDefault="00600DF9" w:rsidP="0048001B">
                      <w:pPr>
                        <w:rPr>
                          <w:rFonts w:cs="Arial"/>
                        </w:rPr>
                      </w:pPr>
                    </w:p>
                    <w:p w14:paraId="22762CD1" w14:textId="77777777" w:rsidR="00600DF9" w:rsidRDefault="00600DF9" w:rsidP="0048001B">
                      <w:pPr>
                        <w:rPr>
                          <w:rFonts w:cs="Arial"/>
                        </w:rPr>
                      </w:pPr>
                    </w:p>
                    <w:p w14:paraId="2AA20155" w14:textId="77777777" w:rsidR="00600DF9" w:rsidRDefault="00600DF9" w:rsidP="0048001B">
                      <w:pPr>
                        <w:rPr>
                          <w:rFonts w:cs="Arial"/>
                        </w:rPr>
                      </w:pPr>
                    </w:p>
                    <w:p w14:paraId="2419D539" w14:textId="77777777" w:rsidR="00600DF9" w:rsidRDefault="00600DF9" w:rsidP="0048001B">
                      <w:pPr>
                        <w:rPr>
                          <w:rFonts w:cs="Arial"/>
                        </w:rPr>
                      </w:pPr>
                    </w:p>
                    <w:p w14:paraId="0E15C028" w14:textId="77777777" w:rsidR="00600DF9" w:rsidRDefault="00600DF9" w:rsidP="0048001B">
                      <w:pPr>
                        <w:rPr>
                          <w:rFonts w:cs="Arial"/>
                        </w:rPr>
                      </w:pPr>
                    </w:p>
                    <w:p w14:paraId="737966D7" w14:textId="77777777" w:rsidR="00600DF9" w:rsidRDefault="00600DF9" w:rsidP="0048001B">
                      <w:pPr>
                        <w:rPr>
                          <w:rFonts w:cs="Arial"/>
                        </w:rPr>
                      </w:pPr>
                    </w:p>
                    <w:p w14:paraId="136B3BAC" w14:textId="77777777" w:rsidR="00600DF9" w:rsidRDefault="00600DF9" w:rsidP="0048001B">
                      <w:pPr>
                        <w:rPr>
                          <w:rFonts w:cs="Arial"/>
                        </w:rPr>
                      </w:pPr>
                    </w:p>
                    <w:p w14:paraId="13DCE8D0" w14:textId="77777777" w:rsidR="00600DF9" w:rsidRDefault="00600DF9" w:rsidP="0048001B">
                      <w:pPr>
                        <w:rPr>
                          <w:rFonts w:cs="Arial"/>
                        </w:rPr>
                      </w:pPr>
                    </w:p>
                    <w:p w14:paraId="1CDC374D" w14:textId="77777777" w:rsidR="00600DF9" w:rsidRDefault="00600DF9" w:rsidP="0048001B">
                      <w:pPr>
                        <w:rPr>
                          <w:rFonts w:cs="Arial"/>
                        </w:rPr>
                      </w:pPr>
                    </w:p>
                    <w:p w14:paraId="4742403E" w14:textId="77777777" w:rsidR="00600DF9" w:rsidRDefault="00600DF9" w:rsidP="0048001B">
                      <w:pPr>
                        <w:rPr>
                          <w:rFonts w:cs="Arial"/>
                        </w:rPr>
                      </w:pPr>
                    </w:p>
                    <w:p w14:paraId="53A75800" w14:textId="77777777" w:rsidR="00600DF9" w:rsidRDefault="00600DF9" w:rsidP="0048001B">
                      <w:pPr>
                        <w:rPr>
                          <w:rFonts w:cs="Arial"/>
                        </w:rPr>
                      </w:pPr>
                    </w:p>
                    <w:p w14:paraId="55E7CACB" w14:textId="77777777" w:rsidR="00600DF9" w:rsidRDefault="00600DF9" w:rsidP="0048001B">
                      <w:pPr>
                        <w:rPr>
                          <w:rFonts w:cs="Arial"/>
                        </w:rPr>
                      </w:pPr>
                    </w:p>
                    <w:p w14:paraId="385BC2EF" w14:textId="77777777" w:rsidR="00600DF9" w:rsidRDefault="00600DF9" w:rsidP="0048001B">
                      <w:pPr>
                        <w:rPr>
                          <w:rFonts w:cs="Arial"/>
                        </w:rPr>
                      </w:pPr>
                    </w:p>
                    <w:p w14:paraId="335227F6" w14:textId="77777777" w:rsidR="00600DF9" w:rsidRDefault="00600DF9" w:rsidP="0048001B">
                      <w:pPr>
                        <w:rPr>
                          <w:rFonts w:cs="Arial"/>
                        </w:rPr>
                      </w:pPr>
                    </w:p>
                    <w:p w14:paraId="71D3D9BD" w14:textId="77777777" w:rsidR="00600DF9" w:rsidRDefault="00600DF9" w:rsidP="0048001B">
                      <w:pPr>
                        <w:rPr>
                          <w:rFonts w:cs="Arial"/>
                        </w:rPr>
                      </w:pPr>
                    </w:p>
                    <w:p w14:paraId="67550B8A" w14:textId="77777777" w:rsidR="00600DF9" w:rsidRDefault="00600DF9" w:rsidP="0048001B">
                      <w:pPr>
                        <w:rPr>
                          <w:rFonts w:cs="Arial"/>
                        </w:rPr>
                      </w:pPr>
                    </w:p>
                    <w:p w14:paraId="44A88BEB" w14:textId="77777777" w:rsidR="00600DF9" w:rsidRDefault="00600DF9" w:rsidP="0048001B">
                      <w:pPr>
                        <w:rPr>
                          <w:rFonts w:cs="Arial"/>
                        </w:rPr>
                      </w:pPr>
                    </w:p>
                    <w:p w14:paraId="110C8799" w14:textId="77777777" w:rsidR="00600DF9" w:rsidRDefault="00600DF9" w:rsidP="0048001B">
                      <w:pPr>
                        <w:rPr>
                          <w:rFonts w:cs="Arial"/>
                        </w:rPr>
                      </w:pPr>
                    </w:p>
                    <w:p w14:paraId="28BAA82A" w14:textId="77777777" w:rsidR="00600DF9" w:rsidRDefault="00600DF9" w:rsidP="0048001B">
                      <w:pPr>
                        <w:rPr>
                          <w:rFonts w:cs="Arial"/>
                        </w:rPr>
                      </w:pPr>
                    </w:p>
                    <w:p w14:paraId="1BD213D9" w14:textId="77777777" w:rsidR="00600DF9" w:rsidRDefault="00600DF9" w:rsidP="0048001B">
                      <w:pPr>
                        <w:rPr>
                          <w:rFonts w:cs="Arial"/>
                        </w:rPr>
                      </w:pPr>
                    </w:p>
                    <w:p w14:paraId="65503556" w14:textId="77777777" w:rsidR="00600DF9" w:rsidRDefault="00600DF9" w:rsidP="0048001B">
                      <w:pPr>
                        <w:rPr>
                          <w:rFonts w:cs="Arial"/>
                        </w:rPr>
                      </w:pPr>
                    </w:p>
                    <w:p w14:paraId="511B0559" w14:textId="77777777" w:rsidR="00600DF9" w:rsidRDefault="00600DF9" w:rsidP="0048001B">
                      <w:pPr>
                        <w:rPr>
                          <w:rFonts w:cs="Arial"/>
                        </w:rPr>
                      </w:pPr>
                    </w:p>
                    <w:p w14:paraId="14A910C2" w14:textId="77777777" w:rsidR="00600DF9" w:rsidRDefault="00600DF9" w:rsidP="0048001B">
                      <w:pPr>
                        <w:rPr>
                          <w:rFonts w:cs="Arial"/>
                        </w:rPr>
                      </w:pPr>
                    </w:p>
                    <w:p w14:paraId="34F4ABC2" w14:textId="77777777" w:rsidR="00600DF9" w:rsidRDefault="00600DF9" w:rsidP="0048001B">
                      <w:pPr>
                        <w:rPr>
                          <w:rFonts w:cs="Arial"/>
                        </w:rPr>
                      </w:pPr>
                    </w:p>
                    <w:p w14:paraId="296DFDAE" w14:textId="77777777" w:rsidR="00600DF9" w:rsidRDefault="00600DF9" w:rsidP="0048001B">
                      <w:pPr>
                        <w:rPr>
                          <w:rFonts w:cs="Arial"/>
                        </w:rPr>
                      </w:pPr>
                    </w:p>
                    <w:p w14:paraId="7BA9CBA2" w14:textId="77777777" w:rsidR="00600DF9" w:rsidRDefault="00600DF9" w:rsidP="0048001B">
                      <w:pPr>
                        <w:rPr>
                          <w:rFonts w:cs="Arial"/>
                        </w:rPr>
                      </w:pPr>
                    </w:p>
                    <w:p w14:paraId="3BF5F45F" w14:textId="77777777" w:rsidR="00600DF9" w:rsidRDefault="00600DF9" w:rsidP="0048001B">
                      <w:pPr>
                        <w:rPr>
                          <w:rFonts w:cs="Arial"/>
                        </w:rPr>
                      </w:pPr>
                    </w:p>
                    <w:p w14:paraId="65ACB75A" w14:textId="77777777" w:rsidR="00600DF9" w:rsidRDefault="00600DF9" w:rsidP="0048001B">
                      <w:pPr>
                        <w:rPr>
                          <w:rFonts w:cs="Arial"/>
                        </w:rPr>
                      </w:pPr>
                    </w:p>
                    <w:p w14:paraId="2E02E58B" w14:textId="77777777" w:rsidR="00600DF9" w:rsidRDefault="00600DF9" w:rsidP="0048001B">
                      <w:pPr>
                        <w:rPr>
                          <w:rFonts w:cs="Arial"/>
                        </w:rPr>
                      </w:pPr>
                    </w:p>
                    <w:p w14:paraId="402CC3E9" w14:textId="77777777" w:rsidR="00600DF9" w:rsidRDefault="00600DF9" w:rsidP="0048001B">
                      <w:pPr>
                        <w:rPr>
                          <w:rFonts w:cs="Arial"/>
                        </w:rPr>
                      </w:pPr>
                    </w:p>
                    <w:p w14:paraId="1064A740" w14:textId="77777777" w:rsidR="00600DF9" w:rsidRDefault="00600DF9" w:rsidP="0048001B">
                      <w:pPr>
                        <w:rPr>
                          <w:rFonts w:cs="Arial"/>
                        </w:rPr>
                      </w:pPr>
                    </w:p>
                    <w:p w14:paraId="0071016B" w14:textId="77777777" w:rsidR="00600DF9" w:rsidRDefault="00600DF9" w:rsidP="0048001B">
                      <w:pPr>
                        <w:rPr>
                          <w:rFonts w:cs="Arial"/>
                        </w:rPr>
                      </w:pPr>
                    </w:p>
                    <w:p w14:paraId="0A501E12" w14:textId="77777777" w:rsidR="00600DF9" w:rsidRDefault="00600DF9" w:rsidP="0048001B">
                      <w:pPr>
                        <w:rPr>
                          <w:rFonts w:cs="Arial"/>
                        </w:rPr>
                      </w:pPr>
                    </w:p>
                    <w:p w14:paraId="3E9E54DC" w14:textId="77777777" w:rsidR="00600DF9" w:rsidRDefault="00600DF9" w:rsidP="0048001B">
                      <w:pPr>
                        <w:rPr>
                          <w:rFonts w:cs="Arial"/>
                        </w:rPr>
                      </w:pPr>
                    </w:p>
                    <w:p w14:paraId="5B2A435D" w14:textId="77777777" w:rsidR="00600DF9" w:rsidRDefault="00600DF9" w:rsidP="0048001B">
                      <w:pPr>
                        <w:rPr>
                          <w:rFonts w:cs="Arial"/>
                        </w:rPr>
                      </w:pPr>
                    </w:p>
                    <w:p w14:paraId="7F673B38" w14:textId="77777777" w:rsidR="00600DF9" w:rsidRDefault="00600DF9" w:rsidP="0048001B">
                      <w:pPr>
                        <w:rPr>
                          <w:rFonts w:cs="Arial"/>
                        </w:rPr>
                      </w:pPr>
                    </w:p>
                    <w:p w14:paraId="3657DDE3" w14:textId="77777777" w:rsidR="00600DF9" w:rsidRDefault="00600DF9" w:rsidP="0048001B">
                      <w:pPr>
                        <w:rPr>
                          <w:rFonts w:cs="Arial"/>
                        </w:rPr>
                      </w:pPr>
                    </w:p>
                    <w:p w14:paraId="63E821C2" w14:textId="77777777" w:rsidR="00600DF9" w:rsidRDefault="00600DF9" w:rsidP="0048001B">
                      <w:pPr>
                        <w:rPr>
                          <w:rFonts w:cs="Arial"/>
                        </w:rPr>
                      </w:pPr>
                    </w:p>
                    <w:p w14:paraId="5B63F694" w14:textId="77777777" w:rsidR="00600DF9" w:rsidRDefault="00600DF9" w:rsidP="0048001B">
                      <w:pPr>
                        <w:rPr>
                          <w:rFonts w:cs="Arial"/>
                        </w:rPr>
                      </w:pPr>
                    </w:p>
                    <w:p w14:paraId="24F76335" w14:textId="77777777" w:rsidR="00600DF9" w:rsidRDefault="00600DF9" w:rsidP="0048001B">
                      <w:pPr>
                        <w:rPr>
                          <w:rFonts w:cs="Arial"/>
                        </w:rPr>
                      </w:pPr>
                    </w:p>
                    <w:p w14:paraId="41A5C11E" w14:textId="77777777" w:rsidR="00600DF9" w:rsidRDefault="00600DF9" w:rsidP="0048001B">
                      <w:pPr>
                        <w:rPr>
                          <w:rFonts w:cs="Arial"/>
                        </w:rPr>
                      </w:pPr>
                    </w:p>
                    <w:p w14:paraId="0EEE8613" w14:textId="77777777" w:rsidR="00600DF9" w:rsidRDefault="00600DF9" w:rsidP="0048001B">
                      <w:pPr>
                        <w:rPr>
                          <w:rFonts w:cs="Arial"/>
                        </w:rPr>
                      </w:pPr>
                    </w:p>
                    <w:p w14:paraId="6F9A4923" w14:textId="77777777" w:rsidR="00600DF9" w:rsidRDefault="00600DF9" w:rsidP="0048001B">
                      <w:pPr>
                        <w:rPr>
                          <w:rFonts w:cs="Arial"/>
                        </w:rPr>
                      </w:pPr>
                    </w:p>
                    <w:p w14:paraId="0CF4B370" w14:textId="77777777" w:rsidR="00600DF9" w:rsidRDefault="00600DF9" w:rsidP="0048001B">
                      <w:pPr>
                        <w:rPr>
                          <w:rFonts w:cs="Arial"/>
                        </w:rPr>
                      </w:pPr>
                    </w:p>
                    <w:p w14:paraId="22947C92" w14:textId="77777777" w:rsidR="00600DF9" w:rsidRDefault="00600DF9" w:rsidP="0048001B">
                      <w:pPr>
                        <w:rPr>
                          <w:rFonts w:cs="Arial"/>
                        </w:rPr>
                      </w:pPr>
                    </w:p>
                    <w:p w14:paraId="357BBF50" w14:textId="77777777" w:rsidR="00600DF9" w:rsidRDefault="00600DF9" w:rsidP="0048001B">
                      <w:pPr>
                        <w:rPr>
                          <w:rFonts w:cs="Arial"/>
                        </w:rPr>
                      </w:pPr>
                    </w:p>
                    <w:p w14:paraId="67672478" w14:textId="77777777" w:rsidR="00600DF9" w:rsidRDefault="00600DF9" w:rsidP="0048001B">
                      <w:pPr>
                        <w:rPr>
                          <w:rFonts w:cs="Arial"/>
                        </w:rPr>
                      </w:pPr>
                    </w:p>
                    <w:p w14:paraId="7AEF0993" w14:textId="77777777" w:rsidR="00600DF9" w:rsidRDefault="00600DF9" w:rsidP="0048001B">
                      <w:pPr>
                        <w:rPr>
                          <w:rFonts w:cs="Arial"/>
                        </w:rPr>
                      </w:pPr>
                    </w:p>
                    <w:p w14:paraId="3F4F4184" w14:textId="77777777" w:rsidR="00600DF9" w:rsidRDefault="00600DF9" w:rsidP="0048001B">
                      <w:pPr>
                        <w:rPr>
                          <w:rFonts w:cs="Arial"/>
                        </w:rPr>
                      </w:pPr>
                    </w:p>
                    <w:p w14:paraId="5E913B32" w14:textId="77777777" w:rsidR="00600DF9" w:rsidRDefault="00600DF9" w:rsidP="0048001B">
                      <w:pPr>
                        <w:rPr>
                          <w:rFonts w:cs="Arial"/>
                        </w:rPr>
                      </w:pPr>
                    </w:p>
                    <w:p w14:paraId="0498C9A1" w14:textId="77777777" w:rsidR="00600DF9" w:rsidRDefault="00600DF9" w:rsidP="0048001B">
                      <w:pPr>
                        <w:rPr>
                          <w:rFonts w:cs="Arial"/>
                        </w:rPr>
                      </w:pPr>
                    </w:p>
                    <w:p w14:paraId="747BDE81" w14:textId="77777777" w:rsidR="00600DF9" w:rsidRDefault="00600DF9" w:rsidP="0048001B">
                      <w:pPr>
                        <w:rPr>
                          <w:rFonts w:cs="Arial"/>
                        </w:rPr>
                      </w:pPr>
                    </w:p>
                    <w:p w14:paraId="4F1403D5" w14:textId="77777777" w:rsidR="00600DF9" w:rsidRDefault="00600DF9" w:rsidP="0048001B">
                      <w:pPr>
                        <w:rPr>
                          <w:rFonts w:cs="Arial"/>
                        </w:rPr>
                      </w:pPr>
                    </w:p>
                    <w:p w14:paraId="4DE3DDB7" w14:textId="77777777" w:rsidR="00600DF9" w:rsidRDefault="00600DF9" w:rsidP="0048001B">
                      <w:pPr>
                        <w:rPr>
                          <w:rFonts w:cs="Arial"/>
                        </w:rPr>
                      </w:pPr>
                    </w:p>
                    <w:p w14:paraId="39BD9F6E" w14:textId="77777777" w:rsidR="00600DF9" w:rsidRDefault="00600DF9" w:rsidP="0048001B">
                      <w:pPr>
                        <w:rPr>
                          <w:rFonts w:cs="Arial"/>
                        </w:rPr>
                      </w:pPr>
                    </w:p>
                    <w:p w14:paraId="3A9A12A8" w14:textId="77777777" w:rsidR="00600DF9" w:rsidRDefault="00600DF9" w:rsidP="0048001B">
                      <w:pPr>
                        <w:rPr>
                          <w:rFonts w:cs="Arial"/>
                        </w:rPr>
                      </w:pPr>
                    </w:p>
                    <w:p w14:paraId="43CA8CC0" w14:textId="77777777" w:rsidR="00600DF9" w:rsidRDefault="00600DF9" w:rsidP="0048001B">
                      <w:pPr>
                        <w:rPr>
                          <w:rFonts w:cs="Arial"/>
                        </w:rPr>
                      </w:pPr>
                    </w:p>
                    <w:p w14:paraId="4C8673CC" w14:textId="77777777" w:rsidR="00600DF9" w:rsidRDefault="00600DF9" w:rsidP="0048001B">
                      <w:pPr>
                        <w:rPr>
                          <w:rFonts w:cs="Arial"/>
                        </w:rPr>
                      </w:pPr>
                    </w:p>
                    <w:p w14:paraId="5D152EFA" w14:textId="77777777" w:rsidR="00600DF9" w:rsidRDefault="00600DF9" w:rsidP="0048001B">
                      <w:pPr>
                        <w:rPr>
                          <w:rFonts w:cs="Arial"/>
                        </w:rPr>
                      </w:pPr>
                    </w:p>
                    <w:p w14:paraId="10B80CCF" w14:textId="77777777" w:rsidR="00600DF9" w:rsidRDefault="00600DF9" w:rsidP="0048001B">
                      <w:pPr>
                        <w:rPr>
                          <w:rFonts w:cs="Arial"/>
                        </w:rPr>
                      </w:pPr>
                    </w:p>
                    <w:p w14:paraId="7FD00875" w14:textId="77777777" w:rsidR="00600DF9" w:rsidRDefault="00600DF9" w:rsidP="0048001B">
                      <w:pPr>
                        <w:rPr>
                          <w:rFonts w:cs="Arial"/>
                        </w:rPr>
                      </w:pPr>
                    </w:p>
                    <w:p w14:paraId="6AE17799" w14:textId="77777777" w:rsidR="00600DF9" w:rsidRDefault="00600DF9" w:rsidP="0048001B">
                      <w:pPr>
                        <w:rPr>
                          <w:rFonts w:cs="Arial"/>
                        </w:rPr>
                      </w:pPr>
                    </w:p>
                    <w:p w14:paraId="66B6159A" w14:textId="77777777" w:rsidR="00600DF9" w:rsidRDefault="00600DF9" w:rsidP="0048001B">
                      <w:pPr>
                        <w:rPr>
                          <w:rFonts w:cs="Arial"/>
                        </w:rPr>
                      </w:pPr>
                    </w:p>
                    <w:p w14:paraId="726799DF" w14:textId="77777777" w:rsidR="00600DF9" w:rsidRDefault="00600DF9" w:rsidP="0048001B">
                      <w:pPr>
                        <w:rPr>
                          <w:rFonts w:cs="Arial"/>
                        </w:rPr>
                      </w:pPr>
                    </w:p>
                    <w:p w14:paraId="0B86F38E" w14:textId="77777777" w:rsidR="00600DF9" w:rsidRDefault="00600DF9" w:rsidP="0048001B">
                      <w:pPr>
                        <w:rPr>
                          <w:rFonts w:cs="Arial"/>
                        </w:rPr>
                      </w:pPr>
                    </w:p>
                    <w:p w14:paraId="533A45A8" w14:textId="77777777" w:rsidR="00600DF9" w:rsidRDefault="00600DF9" w:rsidP="0048001B">
                      <w:pPr>
                        <w:rPr>
                          <w:rFonts w:cs="Arial"/>
                        </w:rPr>
                      </w:pPr>
                    </w:p>
                    <w:p w14:paraId="7D8F2B46" w14:textId="77777777" w:rsidR="00600DF9" w:rsidRDefault="00600DF9" w:rsidP="0048001B">
                      <w:pPr>
                        <w:rPr>
                          <w:rFonts w:cs="Arial"/>
                        </w:rPr>
                      </w:pPr>
                    </w:p>
                    <w:p w14:paraId="787C162F" w14:textId="77777777" w:rsidR="00600DF9" w:rsidRDefault="00600DF9" w:rsidP="0048001B">
                      <w:pPr>
                        <w:rPr>
                          <w:rFonts w:cs="Arial"/>
                        </w:rPr>
                      </w:pPr>
                    </w:p>
                    <w:p w14:paraId="4B6C0FB8" w14:textId="77777777" w:rsidR="00600DF9" w:rsidRDefault="00600DF9" w:rsidP="0048001B">
                      <w:pPr>
                        <w:rPr>
                          <w:rFonts w:cs="Arial"/>
                        </w:rPr>
                      </w:pPr>
                    </w:p>
                    <w:p w14:paraId="0BA3EF6C" w14:textId="77777777" w:rsidR="00600DF9" w:rsidRDefault="00600DF9" w:rsidP="0048001B">
                      <w:pPr>
                        <w:rPr>
                          <w:rFonts w:cs="Arial"/>
                        </w:rPr>
                      </w:pPr>
                    </w:p>
                    <w:p w14:paraId="2B24B317" w14:textId="77777777" w:rsidR="00600DF9" w:rsidRDefault="00600DF9" w:rsidP="0048001B">
                      <w:pPr>
                        <w:rPr>
                          <w:rFonts w:cs="Arial"/>
                        </w:rPr>
                      </w:pPr>
                    </w:p>
                    <w:p w14:paraId="39F73D51" w14:textId="77777777" w:rsidR="00600DF9" w:rsidRDefault="00600DF9" w:rsidP="0048001B">
                      <w:pPr>
                        <w:rPr>
                          <w:rFonts w:cs="Arial"/>
                        </w:rPr>
                      </w:pPr>
                    </w:p>
                    <w:p w14:paraId="5CF81C99" w14:textId="77777777" w:rsidR="00600DF9" w:rsidRDefault="00600DF9" w:rsidP="0048001B">
                      <w:pPr>
                        <w:rPr>
                          <w:rFonts w:cs="Arial"/>
                        </w:rPr>
                      </w:pPr>
                    </w:p>
                    <w:p w14:paraId="356E010F" w14:textId="77777777" w:rsidR="00600DF9" w:rsidRDefault="00600DF9" w:rsidP="0048001B">
                      <w:pPr>
                        <w:rPr>
                          <w:rFonts w:cs="Arial"/>
                        </w:rPr>
                      </w:pPr>
                    </w:p>
                    <w:p w14:paraId="582B705E" w14:textId="77777777" w:rsidR="00600DF9" w:rsidRDefault="00600DF9" w:rsidP="0048001B">
                      <w:pPr>
                        <w:rPr>
                          <w:rFonts w:cs="Arial"/>
                        </w:rPr>
                      </w:pPr>
                    </w:p>
                    <w:p w14:paraId="1582B0C6" w14:textId="77777777" w:rsidR="00600DF9" w:rsidRDefault="00600DF9" w:rsidP="0048001B">
                      <w:pPr>
                        <w:rPr>
                          <w:rFonts w:cs="Arial"/>
                        </w:rPr>
                      </w:pPr>
                    </w:p>
                    <w:p w14:paraId="51C4619D" w14:textId="77777777" w:rsidR="00600DF9" w:rsidRDefault="00600DF9" w:rsidP="0048001B">
                      <w:pPr>
                        <w:rPr>
                          <w:rFonts w:cs="Arial"/>
                        </w:rPr>
                      </w:pPr>
                    </w:p>
                    <w:p w14:paraId="75E19B06" w14:textId="77777777" w:rsidR="00600DF9" w:rsidRDefault="00600DF9" w:rsidP="0048001B">
                      <w:pPr>
                        <w:rPr>
                          <w:rFonts w:cs="Arial"/>
                        </w:rPr>
                      </w:pPr>
                    </w:p>
                    <w:p w14:paraId="6B0530F5" w14:textId="77777777" w:rsidR="00600DF9" w:rsidRDefault="00600DF9" w:rsidP="0048001B">
                      <w:pPr>
                        <w:rPr>
                          <w:rFonts w:cs="Arial"/>
                        </w:rPr>
                      </w:pPr>
                    </w:p>
                    <w:p w14:paraId="413429E7" w14:textId="77777777" w:rsidR="00600DF9" w:rsidRDefault="00600DF9" w:rsidP="0048001B">
                      <w:pPr>
                        <w:rPr>
                          <w:rFonts w:cs="Arial"/>
                        </w:rPr>
                      </w:pPr>
                    </w:p>
                    <w:p w14:paraId="09386959" w14:textId="77777777" w:rsidR="00600DF9" w:rsidRDefault="00600DF9" w:rsidP="0048001B">
                      <w:pPr>
                        <w:rPr>
                          <w:rFonts w:cs="Arial"/>
                        </w:rPr>
                      </w:pPr>
                    </w:p>
                    <w:p w14:paraId="542E3A6C" w14:textId="77777777" w:rsidR="00600DF9" w:rsidRDefault="00600DF9" w:rsidP="0048001B">
                      <w:pPr>
                        <w:rPr>
                          <w:rFonts w:cs="Arial"/>
                        </w:rPr>
                      </w:pPr>
                    </w:p>
                    <w:p w14:paraId="0C8418D4" w14:textId="77777777" w:rsidR="00600DF9" w:rsidRDefault="00600DF9" w:rsidP="0048001B">
                      <w:pPr>
                        <w:rPr>
                          <w:rFonts w:cs="Arial"/>
                        </w:rPr>
                      </w:pPr>
                    </w:p>
                    <w:p w14:paraId="42B93D74" w14:textId="77777777" w:rsidR="00600DF9" w:rsidRDefault="00600DF9" w:rsidP="0048001B">
                      <w:pPr>
                        <w:rPr>
                          <w:rFonts w:cs="Arial"/>
                        </w:rPr>
                      </w:pPr>
                    </w:p>
                    <w:p w14:paraId="57776D12" w14:textId="77777777" w:rsidR="00600DF9" w:rsidRDefault="00600DF9" w:rsidP="0048001B">
                      <w:pPr>
                        <w:rPr>
                          <w:rFonts w:cs="Arial"/>
                        </w:rPr>
                      </w:pPr>
                    </w:p>
                    <w:p w14:paraId="1BA034E4" w14:textId="77777777" w:rsidR="00600DF9" w:rsidRDefault="00600DF9" w:rsidP="0048001B">
                      <w:pPr>
                        <w:rPr>
                          <w:rFonts w:cs="Arial"/>
                        </w:rPr>
                      </w:pPr>
                    </w:p>
                    <w:p w14:paraId="6C19D123" w14:textId="77777777" w:rsidR="00600DF9" w:rsidRDefault="00600DF9" w:rsidP="0048001B">
                      <w:pPr>
                        <w:rPr>
                          <w:rFonts w:cs="Arial"/>
                        </w:rPr>
                      </w:pPr>
                    </w:p>
                    <w:p w14:paraId="35792267" w14:textId="77777777" w:rsidR="00600DF9" w:rsidRDefault="00600DF9" w:rsidP="0048001B">
                      <w:pPr>
                        <w:rPr>
                          <w:rFonts w:cs="Arial"/>
                        </w:rPr>
                      </w:pPr>
                    </w:p>
                    <w:p w14:paraId="03299879" w14:textId="77777777" w:rsidR="00600DF9" w:rsidRDefault="00600DF9" w:rsidP="0048001B">
                      <w:pPr>
                        <w:rPr>
                          <w:rFonts w:cs="Arial"/>
                        </w:rPr>
                      </w:pPr>
                    </w:p>
                    <w:p w14:paraId="6DCAFF45" w14:textId="77777777" w:rsidR="00600DF9" w:rsidRDefault="00600DF9" w:rsidP="0048001B">
                      <w:pPr>
                        <w:rPr>
                          <w:rFonts w:cs="Arial"/>
                        </w:rPr>
                      </w:pPr>
                    </w:p>
                    <w:p w14:paraId="1FAFE571" w14:textId="77777777" w:rsidR="00600DF9" w:rsidRDefault="00600DF9" w:rsidP="0048001B">
                      <w:pPr>
                        <w:rPr>
                          <w:rFonts w:cs="Arial"/>
                        </w:rPr>
                      </w:pPr>
                    </w:p>
                    <w:p w14:paraId="3A01F5B2" w14:textId="77777777" w:rsidR="00600DF9" w:rsidRDefault="00600DF9" w:rsidP="0048001B">
                      <w:pPr>
                        <w:rPr>
                          <w:rFonts w:cs="Arial"/>
                        </w:rPr>
                      </w:pPr>
                    </w:p>
                    <w:p w14:paraId="783B78BD" w14:textId="77777777" w:rsidR="00600DF9" w:rsidRDefault="00600DF9" w:rsidP="0048001B">
                      <w:pPr>
                        <w:rPr>
                          <w:rFonts w:cs="Arial"/>
                        </w:rPr>
                      </w:pPr>
                    </w:p>
                    <w:p w14:paraId="1C93EB04" w14:textId="77777777" w:rsidR="00600DF9" w:rsidRDefault="00600DF9" w:rsidP="0048001B">
                      <w:pPr>
                        <w:rPr>
                          <w:rFonts w:cs="Arial"/>
                        </w:rPr>
                      </w:pPr>
                    </w:p>
                    <w:p w14:paraId="71ABB1C5" w14:textId="77777777" w:rsidR="00600DF9" w:rsidRDefault="00600DF9" w:rsidP="0048001B">
                      <w:pPr>
                        <w:rPr>
                          <w:rFonts w:cs="Arial"/>
                        </w:rPr>
                      </w:pPr>
                    </w:p>
                    <w:p w14:paraId="62CFD10B" w14:textId="77777777" w:rsidR="00600DF9" w:rsidRDefault="00600DF9" w:rsidP="0048001B">
                      <w:pPr>
                        <w:rPr>
                          <w:rFonts w:cs="Arial"/>
                        </w:rPr>
                      </w:pPr>
                    </w:p>
                    <w:p w14:paraId="59938436" w14:textId="77777777" w:rsidR="00600DF9" w:rsidRDefault="00600DF9" w:rsidP="0048001B">
                      <w:pPr>
                        <w:rPr>
                          <w:rFonts w:cs="Arial"/>
                        </w:rPr>
                      </w:pPr>
                    </w:p>
                    <w:p w14:paraId="0B43F711" w14:textId="77777777" w:rsidR="00600DF9" w:rsidRDefault="00600DF9" w:rsidP="0048001B">
                      <w:pPr>
                        <w:rPr>
                          <w:rFonts w:cs="Arial"/>
                        </w:rPr>
                      </w:pPr>
                    </w:p>
                    <w:p w14:paraId="496A0CC9" w14:textId="77777777" w:rsidR="00600DF9" w:rsidRDefault="00600DF9" w:rsidP="0048001B">
                      <w:pPr>
                        <w:rPr>
                          <w:rFonts w:cs="Arial"/>
                        </w:rPr>
                      </w:pPr>
                    </w:p>
                    <w:p w14:paraId="04794B0C" w14:textId="77777777" w:rsidR="00600DF9" w:rsidRDefault="00600DF9" w:rsidP="0048001B">
                      <w:pPr>
                        <w:rPr>
                          <w:rFonts w:cs="Arial"/>
                        </w:rPr>
                      </w:pPr>
                    </w:p>
                    <w:p w14:paraId="3C40BE89" w14:textId="77777777" w:rsidR="00600DF9" w:rsidRDefault="00600DF9" w:rsidP="0048001B">
                      <w:pPr>
                        <w:rPr>
                          <w:rFonts w:cs="Arial"/>
                        </w:rPr>
                      </w:pPr>
                    </w:p>
                    <w:p w14:paraId="1ADA69EF" w14:textId="77777777" w:rsidR="00600DF9" w:rsidRDefault="00600DF9" w:rsidP="0048001B">
                      <w:pPr>
                        <w:rPr>
                          <w:rFonts w:cs="Arial"/>
                        </w:rPr>
                      </w:pPr>
                    </w:p>
                    <w:p w14:paraId="481EB956" w14:textId="77777777" w:rsidR="00600DF9" w:rsidRDefault="00600DF9" w:rsidP="0048001B">
                      <w:pPr>
                        <w:rPr>
                          <w:rFonts w:cs="Arial"/>
                        </w:rPr>
                      </w:pPr>
                    </w:p>
                    <w:p w14:paraId="5DB8E4F8" w14:textId="77777777" w:rsidR="00600DF9" w:rsidRDefault="00600DF9" w:rsidP="0048001B">
                      <w:pPr>
                        <w:rPr>
                          <w:rFonts w:cs="Arial"/>
                        </w:rPr>
                      </w:pPr>
                    </w:p>
                    <w:p w14:paraId="1934D7EF" w14:textId="77777777" w:rsidR="00600DF9" w:rsidRDefault="00600DF9" w:rsidP="0048001B">
                      <w:pPr>
                        <w:rPr>
                          <w:rFonts w:cs="Arial"/>
                        </w:rPr>
                      </w:pPr>
                    </w:p>
                    <w:p w14:paraId="1B4CBD80" w14:textId="77777777" w:rsidR="00600DF9" w:rsidRDefault="00600DF9" w:rsidP="0048001B">
                      <w:pPr>
                        <w:rPr>
                          <w:rFonts w:cs="Arial"/>
                        </w:rPr>
                      </w:pPr>
                    </w:p>
                    <w:p w14:paraId="6A0E8A86" w14:textId="77777777" w:rsidR="00600DF9" w:rsidRDefault="00600DF9" w:rsidP="0048001B">
                      <w:pPr>
                        <w:rPr>
                          <w:rFonts w:cs="Arial"/>
                        </w:rPr>
                      </w:pPr>
                    </w:p>
                    <w:p w14:paraId="4AE52B45" w14:textId="77777777" w:rsidR="00600DF9" w:rsidRDefault="00600DF9" w:rsidP="0048001B">
                      <w:pPr>
                        <w:rPr>
                          <w:rFonts w:cs="Arial"/>
                        </w:rPr>
                      </w:pPr>
                    </w:p>
                    <w:p w14:paraId="54B9C1D1" w14:textId="77777777" w:rsidR="00600DF9" w:rsidRDefault="00600DF9" w:rsidP="0048001B">
                      <w:pPr>
                        <w:rPr>
                          <w:rFonts w:cs="Arial"/>
                        </w:rPr>
                      </w:pPr>
                    </w:p>
                    <w:p w14:paraId="754D6143" w14:textId="77777777" w:rsidR="00600DF9" w:rsidRDefault="00600DF9" w:rsidP="0048001B">
                      <w:pPr>
                        <w:rPr>
                          <w:rFonts w:cs="Arial"/>
                        </w:rPr>
                      </w:pPr>
                    </w:p>
                    <w:p w14:paraId="34994E96" w14:textId="77777777" w:rsidR="00600DF9" w:rsidRDefault="00600DF9" w:rsidP="0048001B">
                      <w:pPr>
                        <w:rPr>
                          <w:rFonts w:cs="Arial"/>
                        </w:rPr>
                      </w:pPr>
                    </w:p>
                    <w:p w14:paraId="7868A515" w14:textId="77777777" w:rsidR="00600DF9" w:rsidRDefault="00600DF9" w:rsidP="0048001B">
                      <w:pPr>
                        <w:rPr>
                          <w:rFonts w:cs="Arial"/>
                        </w:rPr>
                      </w:pPr>
                    </w:p>
                    <w:p w14:paraId="6192199A" w14:textId="77777777" w:rsidR="00600DF9" w:rsidRDefault="00600DF9" w:rsidP="0048001B">
                      <w:pPr>
                        <w:rPr>
                          <w:rFonts w:cs="Arial"/>
                        </w:rPr>
                      </w:pPr>
                    </w:p>
                    <w:p w14:paraId="3CED1644" w14:textId="77777777" w:rsidR="00600DF9" w:rsidRDefault="00600DF9" w:rsidP="0048001B">
                      <w:pPr>
                        <w:rPr>
                          <w:rFonts w:cs="Arial"/>
                        </w:rPr>
                      </w:pPr>
                    </w:p>
                    <w:p w14:paraId="6E7C0910" w14:textId="77777777" w:rsidR="00600DF9" w:rsidRDefault="00600DF9" w:rsidP="0048001B">
                      <w:pPr>
                        <w:rPr>
                          <w:rFonts w:cs="Arial"/>
                        </w:rPr>
                      </w:pPr>
                    </w:p>
                    <w:p w14:paraId="2774AD44" w14:textId="77777777" w:rsidR="00600DF9" w:rsidRDefault="00600DF9" w:rsidP="0048001B">
                      <w:pPr>
                        <w:rPr>
                          <w:rFonts w:cs="Arial"/>
                        </w:rPr>
                      </w:pPr>
                    </w:p>
                    <w:p w14:paraId="4227C652" w14:textId="77777777" w:rsidR="00600DF9" w:rsidRDefault="00600DF9" w:rsidP="0048001B">
                      <w:pPr>
                        <w:rPr>
                          <w:rFonts w:cs="Arial"/>
                        </w:rPr>
                      </w:pPr>
                    </w:p>
                    <w:p w14:paraId="0AF00F9C" w14:textId="77777777" w:rsidR="00600DF9" w:rsidRDefault="00600DF9" w:rsidP="0048001B">
                      <w:pPr>
                        <w:rPr>
                          <w:rFonts w:cs="Arial"/>
                        </w:rPr>
                      </w:pPr>
                    </w:p>
                    <w:p w14:paraId="369382A7" w14:textId="77777777" w:rsidR="00600DF9" w:rsidRDefault="00600DF9" w:rsidP="0048001B">
                      <w:pPr>
                        <w:rPr>
                          <w:rFonts w:cs="Arial"/>
                        </w:rPr>
                      </w:pPr>
                    </w:p>
                    <w:p w14:paraId="5408163C" w14:textId="77777777" w:rsidR="00600DF9" w:rsidRDefault="00600DF9" w:rsidP="0048001B">
                      <w:pPr>
                        <w:rPr>
                          <w:rFonts w:cs="Arial"/>
                        </w:rPr>
                      </w:pPr>
                    </w:p>
                    <w:p w14:paraId="5549E645" w14:textId="77777777" w:rsidR="00600DF9" w:rsidRDefault="00600DF9" w:rsidP="0048001B">
                      <w:pPr>
                        <w:rPr>
                          <w:rFonts w:cs="Arial"/>
                        </w:rPr>
                      </w:pPr>
                    </w:p>
                    <w:p w14:paraId="0F13C32E" w14:textId="77777777" w:rsidR="00600DF9" w:rsidRDefault="00600DF9" w:rsidP="0048001B">
                      <w:pPr>
                        <w:rPr>
                          <w:rFonts w:cs="Arial"/>
                        </w:rPr>
                      </w:pPr>
                    </w:p>
                    <w:p w14:paraId="04337496" w14:textId="77777777" w:rsidR="00600DF9" w:rsidRDefault="00600DF9" w:rsidP="0048001B">
                      <w:pPr>
                        <w:rPr>
                          <w:rFonts w:cs="Arial"/>
                        </w:rPr>
                      </w:pPr>
                    </w:p>
                    <w:p w14:paraId="450C4CCC" w14:textId="77777777" w:rsidR="00600DF9" w:rsidRDefault="00600DF9" w:rsidP="0048001B">
                      <w:pPr>
                        <w:rPr>
                          <w:rFonts w:cs="Arial"/>
                        </w:rPr>
                      </w:pPr>
                    </w:p>
                    <w:p w14:paraId="03EB11B1" w14:textId="77777777" w:rsidR="00600DF9" w:rsidRDefault="00600DF9" w:rsidP="0048001B">
                      <w:pPr>
                        <w:rPr>
                          <w:rFonts w:cs="Arial"/>
                        </w:rPr>
                      </w:pPr>
                    </w:p>
                    <w:p w14:paraId="6C127622" w14:textId="77777777" w:rsidR="00600DF9" w:rsidRDefault="00600DF9" w:rsidP="0048001B">
                      <w:pPr>
                        <w:rPr>
                          <w:rFonts w:cs="Arial"/>
                        </w:rPr>
                      </w:pPr>
                    </w:p>
                    <w:p w14:paraId="1B4AF775" w14:textId="77777777" w:rsidR="00600DF9" w:rsidRDefault="00600DF9" w:rsidP="0048001B">
                      <w:pPr>
                        <w:rPr>
                          <w:rFonts w:cs="Arial"/>
                        </w:rPr>
                      </w:pPr>
                    </w:p>
                    <w:p w14:paraId="2603F5C8" w14:textId="77777777" w:rsidR="00600DF9" w:rsidRDefault="00600DF9" w:rsidP="0048001B">
                      <w:pPr>
                        <w:rPr>
                          <w:rFonts w:cs="Arial"/>
                        </w:rPr>
                      </w:pPr>
                    </w:p>
                    <w:p w14:paraId="00F8CEEE" w14:textId="77777777" w:rsidR="00600DF9" w:rsidRDefault="00600DF9" w:rsidP="0048001B">
                      <w:pPr>
                        <w:rPr>
                          <w:rFonts w:cs="Arial"/>
                        </w:rPr>
                      </w:pPr>
                    </w:p>
                    <w:p w14:paraId="642728B2" w14:textId="77777777" w:rsidR="00600DF9" w:rsidRDefault="00600DF9" w:rsidP="0048001B">
                      <w:pPr>
                        <w:rPr>
                          <w:rFonts w:cs="Arial"/>
                        </w:rPr>
                      </w:pPr>
                    </w:p>
                    <w:p w14:paraId="4D512342" w14:textId="77777777" w:rsidR="00600DF9" w:rsidRDefault="00600DF9" w:rsidP="0048001B">
                      <w:pPr>
                        <w:rPr>
                          <w:rFonts w:cs="Arial"/>
                        </w:rPr>
                      </w:pPr>
                    </w:p>
                    <w:p w14:paraId="3CC2842D" w14:textId="77777777" w:rsidR="00600DF9" w:rsidRDefault="00600DF9" w:rsidP="0048001B">
                      <w:pPr>
                        <w:rPr>
                          <w:rFonts w:cs="Arial"/>
                        </w:rPr>
                      </w:pPr>
                    </w:p>
                    <w:p w14:paraId="0D558D17" w14:textId="77777777" w:rsidR="00600DF9" w:rsidRDefault="00600DF9" w:rsidP="0048001B">
                      <w:pPr>
                        <w:rPr>
                          <w:rFonts w:cs="Arial"/>
                        </w:rPr>
                      </w:pPr>
                    </w:p>
                    <w:p w14:paraId="26125D8F" w14:textId="77777777" w:rsidR="00600DF9" w:rsidRDefault="00600DF9" w:rsidP="0048001B">
                      <w:pPr>
                        <w:rPr>
                          <w:rFonts w:cs="Arial"/>
                        </w:rPr>
                      </w:pPr>
                    </w:p>
                    <w:p w14:paraId="299C0540" w14:textId="77777777" w:rsidR="00600DF9" w:rsidRDefault="00600DF9" w:rsidP="0048001B">
                      <w:pPr>
                        <w:rPr>
                          <w:rFonts w:cs="Arial"/>
                        </w:rPr>
                      </w:pPr>
                    </w:p>
                    <w:p w14:paraId="61823AF8" w14:textId="77777777" w:rsidR="00600DF9" w:rsidRDefault="00600DF9" w:rsidP="0048001B">
                      <w:pPr>
                        <w:rPr>
                          <w:rFonts w:cs="Arial"/>
                        </w:rPr>
                      </w:pPr>
                    </w:p>
                    <w:p w14:paraId="5C1D2A50" w14:textId="77777777" w:rsidR="00600DF9" w:rsidRDefault="00600DF9" w:rsidP="0048001B">
                      <w:pPr>
                        <w:rPr>
                          <w:rFonts w:cs="Arial"/>
                        </w:rPr>
                      </w:pPr>
                    </w:p>
                    <w:p w14:paraId="65ED2051" w14:textId="77777777" w:rsidR="00600DF9" w:rsidRDefault="00600DF9" w:rsidP="0048001B">
                      <w:pPr>
                        <w:rPr>
                          <w:rFonts w:cs="Arial"/>
                        </w:rPr>
                      </w:pPr>
                    </w:p>
                    <w:p w14:paraId="54FDBAC9" w14:textId="77777777" w:rsidR="00600DF9" w:rsidRDefault="00600DF9" w:rsidP="0048001B">
                      <w:pPr>
                        <w:rPr>
                          <w:rFonts w:cs="Arial"/>
                        </w:rPr>
                      </w:pPr>
                    </w:p>
                    <w:p w14:paraId="24F3986C" w14:textId="77777777" w:rsidR="00600DF9" w:rsidRDefault="00600DF9" w:rsidP="0048001B">
                      <w:pPr>
                        <w:rPr>
                          <w:rFonts w:cs="Arial"/>
                        </w:rPr>
                      </w:pPr>
                    </w:p>
                    <w:p w14:paraId="302B3430" w14:textId="77777777" w:rsidR="00600DF9" w:rsidRDefault="00600DF9" w:rsidP="0048001B">
                      <w:pPr>
                        <w:rPr>
                          <w:rFonts w:cs="Arial"/>
                        </w:rPr>
                      </w:pPr>
                    </w:p>
                    <w:p w14:paraId="047DDDD2" w14:textId="77777777" w:rsidR="00600DF9" w:rsidRDefault="00600DF9" w:rsidP="0048001B">
                      <w:pPr>
                        <w:rPr>
                          <w:rFonts w:cs="Arial"/>
                        </w:rPr>
                      </w:pPr>
                    </w:p>
                    <w:p w14:paraId="6BB38698" w14:textId="77777777" w:rsidR="00600DF9" w:rsidRDefault="00600DF9" w:rsidP="0048001B">
                      <w:pPr>
                        <w:rPr>
                          <w:rFonts w:cs="Arial"/>
                        </w:rPr>
                      </w:pPr>
                    </w:p>
                    <w:p w14:paraId="613F7618" w14:textId="77777777" w:rsidR="00600DF9" w:rsidRDefault="00600DF9" w:rsidP="0048001B">
                      <w:pPr>
                        <w:rPr>
                          <w:rFonts w:cs="Arial"/>
                        </w:rPr>
                      </w:pPr>
                    </w:p>
                    <w:p w14:paraId="5AA260BE" w14:textId="77777777" w:rsidR="00600DF9" w:rsidRDefault="00600DF9" w:rsidP="0048001B">
                      <w:pPr>
                        <w:rPr>
                          <w:rFonts w:cs="Arial"/>
                        </w:rPr>
                      </w:pPr>
                    </w:p>
                    <w:p w14:paraId="226633B0" w14:textId="77777777" w:rsidR="00600DF9" w:rsidRDefault="00600DF9" w:rsidP="0048001B">
                      <w:pPr>
                        <w:rPr>
                          <w:rFonts w:cs="Arial"/>
                        </w:rPr>
                      </w:pPr>
                    </w:p>
                    <w:p w14:paraId="45D9B889" w14:textId="77777777" w:rsidR="00600DF9" w:rsidRDefault="00600DF9" w:rsidP="0048001B">
                      <w:pPr>
                        <w:rPr>
                          <w:rFonts w:cs="Arial"/>
                        </w:rPr>
                      </w:pPr>
                    </w:p>
                    <w:p w14:paraId="4C893231" w14:textId="77777777" w:rsidR="00600DF9" w:rsidRDefault="00600DF9" w:rsidP="0048001B">
                      <w:pPr>
                        <w:rPr>
                          <w:rFonts w:cs="Arial"/>
                        </w:rPr>
                      </w:pPr>
                    </w:p>
                    <w:p w14:paraId="46575426" w14:textId="77777777" w:rsidR="00600DF9" w:rsidRDefault="00600DF9" w:rsidP="0048001B">
                      <w:pPr>
                        <w:rPr>
                          <w:rFonts w:cs="Arial"/>
                        </w:rPr>
                      </w:pPr>
                    </w:p>
                    <w:p w14:paraId="1F44012F" w14:textId="77777777" w:rsidR="00600DF9" w:rsidRDefault="00600DF9" w:rsidP="0048001B">
                      <w:pPr>
                        <w:rPr>
                          <w:rFonts w:cs="Arial"/>
                        </w:rPr>
                      </w:pPr>
                    </w:p>
                    <w:p w14:paraId="0EEE3794" w14:textId="77777777" w:rsidR="00600DF9" w:rsidRDefault="00600DF9" w:rsidP="0048001B">
                      <w:pPr>
                        <w:rPr>
                          <w:rFonts w:cs="Arial"/>
                        </w:rPr>
                      </w:pPr>
                    </w:p>
                    <w:p w14:paraId="63D6D186" w14:textId="77777777" w:rsidR="00600DF9" w:rsidRDefault="00600DF9" w:rsidP="0048001B">
                      <w:pPr>
                        <w:rPr>
                          <w:rFonts w:cs="Arial"/>
                        </w:rPr>
                      </w:pPr>
                    </w:p>
                    <w:p w14:paraId="4330FAB0" w14:textId="77777777" w:rsidR="00600DF9" w:rsidRDefault="00600DF9" w:rsidP="0048001B">
                      <w:pPr>
                        <w:rPr>
                          <w:rFonts w:cs="Arial"/>
                        </w:rPr>
                      </w:pPr>
                    </w:p>
                    <w:p w14:paraId="490E1930" w14:textId="77777777" w:rsidR="00600DF9" w:rsidRDefault="00600DF9" w:rsidP="0048001B">
                      <w:pPr>
                        <w:rPr>
                          <w:rFonts w:cs="Arial"/>
                        </w:rPr>
                      </w:pPr>
                    </w:p>
                    <w:p w14:paraId="3CE92BD1" w14:textId="77777777" w:rsidR="00600DF9" w:rsidRDefault="00600DF9" w:rsidP="0048001B">
                      <w:pPr>
                        <w:rPr>
                          <w:rFonts w:cs="Arial"/>
                        </w:rPr>
                      </w:pPr>
                    </w:p>
                    <w:p w14:paraId="5842C18C" w14:textId="77777777" w:rsidR="00600DF9" w:rsidRDefault="00600DF9" w:rsidP="0048001B">
                      <w:pPr>
                        <w:rPr>
                          <w:rFonts w:cs="Arial"/>
                        </w:rPr>
                      </w:pPr>
                    </w:p>
                    <w:p w14:paraId="140802C9" w14:textId="77777777" w:rsidR="00600DF9" w:rsidRDefault="00600DF9" w:rsidP="0048001B">
                      <w:pPr>
                        <w:rPr>
                          <w:rFonts w:cs="Arial"/>
                        </w:rPr>
                      </w:pPr>
                    </w:p>
                    <w:p w14:paraId="125F9437" w14:textId="77777777" w:rsidR="00600DF9" w:rsidRDefault="00600DF9" w:rsidP="0048001B">
                      <w:pPr>
                        <w:rPr>
                          <w:rFonts w:cs="Arial"/>
                        </w:rPr>
                      </w:pPr>
                    </w:p>
                    <w:p w14:paraId="77C5C87C" w14:textId="77777777" w:rsidR="00600DF9" w:rsidRDefault="00600DF9" w:rsidP="0048001B">
                      <w:pPr>
                        <w:rPr>
                          <w:rFonts w:cs="Arial"/>
                        </w:rPr>
                      </w:pPr>
                    </w:p>
                    <w:p w14:paraId="79A93A53" w14:textId="77777777" w:rsidR="00600DF9" w:rsidRDefault="00600DF9" w:rsidP="0048001B">
                      <w:pPr>
                        <w:rPr>
                          <w:rFonts w:cs="Arial"/>
                        </w:rPr>
                      </w:pPr>
                    </w:p>
                    <w:p w14:paraId="6C2F76F7" w14:textId="77777777" w:rsidR="00600DF9" w:rsidRDefault="00600DF9" w:rsidP="0048001B">
                      <w:pPr>
                        <w:rPr>
                          <w:rFonts w:cs="Arial"/>
                        </w:rPr>
                      </w:pPr>
                    </w:p>
                    <w:p w14:paraId="73F3C276" w14:textId="77777777" w:rsidR="00600DF9" w:rsidRDefault="00600DF9" w:rsidP="0048001B">
                      <w:pPr>
                        <w:rPr>
                          <w:rFonts w:cs="Arial"/>
                        </w:rPr>
                      </w:pPr>
                    </w:p>
                    <w:p w14:paraId="697815E3" w14:textId="77777777" w:rsidR="00600DF9" w:rsidRDefault="00600DF9" w:rsidP="0048001B">
                      <w:pPr>
                        <w:rPr>
                          <w:rFonts w:cs="Arial"/>
                        </w:rPr>
                      </w:pPr>
                    </w:p>
                    <w:p w14:paraId="3EEC8A65" w14:textId="77777777" w:rsidR="00600DF9" w:rsidRDefault="00600DF9" w:rsidP="0048001B">
                      <w:pPr>
                        <w:rPr>
                          <w:rFonts w:cs="Arial"/>
                        </w:rPr>
                      </w:pPr>
                    </w:p>
                    <w:p w14:paraId="138611DF" w14:textId="77777777" w:rsidR="00600DF9" w:rsidRDefault="00600DF9" w:rsidP="0048001B">
                      <w:pPr>
                        <w:rPr>
                          <w:rFonts w:cs="Arial"/>
                        </w:rPr>
                      </w:pPr>
                    </w:p>
                    <w:p w14:paraId="19684EF0" w14:textId="77777777" w:rsidR="00600DF9" w:rsidRDefault="00600DF9" w:rsidP="0048001B">
                      <w:pPr>
                        <w:rPr>
                          <w:rFonts w:cs="Arial"/>
                        </w:rPr>
                      </w:pPr>
                    </w:p>
                    <w:p w14:paraId="51A90622" w14:textId="77777777" w:rsidR="00600DF9" w:rsidRDefault="00600DF9" w:rsidP="0048001B">
                      <w:pPr>
                        <w:rPr>
                          <w:rFonts w:cs="Arial"/>
                        </w:rPr>
                      </w:pPr>
                    </w:p>
                    <w:p w14:paraId="5C5D21FD" w14:textId="77777777" w:rsidR="00600DF9" w:rsidRDefault="00600DF9" w:rsidP="0048001B">
                      <w:pPr>
                        <w:rPr>
                          <w:rFonts w:cs="Arial"/>
                        </w:rPr>
                      </w:pPr>
                    </w:p>
                    <w:p w14:paraId="7BEDC65E" w14:textId="77777777" w:rsidR="00600DF9" w:rsidRDefault="00600DF9" w:rsidP="0048001B">
                      <w:pPr>
                        <w:rPr>
                          <w:rFonts w:cs="Arial"/>
                        </w:rPr>
                      </w:pPr>
                    </w:p>
                    <w:p w14:paraId="6BDFEDB8" w14:textId="77777777" w:rsidR="00600DF9" w:rsidRDefault="00600DF9" w:rsidP="0048001B">
                      <w:pPr>
                        <w:rPr>
                          <w:rFonts w:cs="Arial"/>
                        </w:rPr>
                      </w:pPr>
                    </w:p>
                    <w:p w14:paraId="08AFA981" w14:textId="77777777" w:rsidR="00600DF9" w:rsidRDefault="00600DF9" w:rsidP="0048001B">
                      <w:pPr>
                        <w:rPr>
                          <w:rFonts w:cs="Arial"/>
                        </w:rPr>
                      </w:pPr>
                    </w:p>
                    <w:p w14:paraId="56065E81" w14:textId="77777777" w:rsidR="00600DF9" w:rsidRDefault="00600DF9" w:rsidP="0048001B">
                      <w:pPr>
                        <w:rPr>
                          <w:rFonts w:cs="Arial"/>
                        </w:rPr>
                      </w:pPr>
                    </w:p>
                    <w:p w14:paraId="4D644DE2" w14:textId="77777777" w:rsidR="00600DF9" w:rsidRDefault="00600DF9" w:rsidP="0048001B">
                      <w:pPr>
                        <w:rPr>
                          <w:rFonts w:cs="Arial"/>
                        </w:rPr>
                      </w:pPr>
                    </w:p>
                    <w:p w14:paraId="1C0CBAD5" w14:textId="77777777" w:rsidR="00600DF9" w:rsidRDefault="00600DF9" w:rsidP="0048001B">
                      <w:pPr>
                        <w:rPr>
                          <w:rFonts w:cs="Arial"/>
                        </w:rPr>
                      </w:pPr>
                    </w:p>
                    <w:p w14:paraId="2F684E27" w14:textId="77777777" w:rsidR="00600DF9" w:rsidRDefault="00600DF9" w:rsidP="0048001B">
                      <w:pPr>
                        <w:rPr>
                          <w:rFonts w:cs="Arial"/>
                        </w:rPr>
                      </w:pPr>
                    </w:p>
                    <w:p w14:paraId="4F8B00AA" w14:textId="77777777" w:rsidR="00600DF9" w:rsidRDefault="00600DF9" w:rsidP="0048001B">
                      <w:pPr>
                        <w:rPr>
                          <w:rFonts w:cs="Arial"/>
                        </w:rPr>
                      </w:pPr>
                    </w:p>
                    <w:p w14:paraId="22A55313" w14:textId="77777777" w:rsidR="00600DF9" w:rsidRDefault="00600DF9" w:rsidP="0048001B">
                      <w:pPr>
                        <w:rPr>
                          <w:rFonts w:cs="Arial"/>
                        </w:rPr>
                      </w:pPr>
                    </w:p>
                    <w:p w14:paraId="3B70C729" w14:textId="77777777" w:rsidR="00600DF9" w:rsidRDefault="00600DF9" w:rsidP="0048001B">
                      <w:pPr>
                        <w:rPr>
                          <w:rFonts w:cs="Arial"/>
                        </w:rPr>
                      </w:pPr>
                    </w:p>
                    <w:p w14:paraId="70953FC4" w14:textId="77777777" w:rsidR="00600DF9" w:rsidRDefault="00600DF9" w:rsidP="0048001B">
                      <w:pPr>
                        <w:rPr>
                          <w:rFonts w:cs="Arial"/>
                        </w:rPr>
                      </w:pPr>
                    </w:p>
                    <w:p w14:paraId="28BC342C" w14:textId="77777777" w:rsidR="00600DF9" w:rsidRDefault="00600DF9" w:rsidP="0048001B">
                      <w:pPr>
                        <w:rPr>
                          <w:rFonts w:cs="Arial"/>
                        </w:rPr>
                      </w:pPr>
                    </w:p>
                    <w:p w14:paraId="572A3A19" w14:textId="77777777" w:rsidR="00600DF9" w:rsidRDefault="00600DF9" w:rsidP="0048001B">
                      <w:pPr>
                        <w:rPr>
                          <w:rFonts w:cs="Arial"/>
                        </w:rPr>
                      </w:pPr>
                    </w:p>
                    <w:p w14:paraId="0A03C12E" w14:textId="77777777" w:rsidR="00600DF9" w:rsidRDefault="00600DF9" w:rsidP="0048001B">
                      <w:pPr>
                        <w:rPr>
                          <w:rFonts w:cs="Arial"/>
                        </w:rPr>
                      </w:pPr>
                    </w:p>
                    <w:p w14:paraId="4D16AAFF" w14:textId="77777777" w:rsidR="00600DF9" w:rsidRDefault="00600DF9" w:rsidP="0048001B">
                      <w:pPr>
                        <w:rPr>
                          <w:rFonts w:cs="Arial"/>
                        </w:rPr>
                      </w:pPr>
                    </w:p>
                    <w:p w14:paraId="79AAD5B2" w14:textId="77777777" w:rsidR="00600DF9" w:rsidRDefault="00600DF9" w:rsidP="0048001B">
                      <w:pPr>
                        <w:rPr>
                          <w:rFonts w:cs="Arial"/>
                        </w:rPr>
                      </w:pPr>
                    </w:p>
                    <w:p w14:paraId="29D4FE6F" w14:textId="77777777" w:rsidR="00600DF9" w:rsidRDefault="00600DF9" w:rsidP="0048001B">
                      <w:pPr>
                        <w:rPr>
                          <w:rFonts w:cs="Arial"/>
                        </w:rPr>
                      </w:pPr>
                    </w:p>
                    <w:p w14:paraId="6B31AA09" w14:textId="77777777" w:rsidR="00600DF9" w:rsidRDefault="00600DF9" w:rsidP="0048001B">
                      <w:pPr>
                        <w:rPr>
                          <w:rFonts w:cs="Arial"/>
                        </w:rPr>
                      </w:pPr>
                    </w:p>
                    <w:p w14:paraId="6B550092" w14:textId="77777777" w:rsidR="00600DF9" w:rsidRDefault="00600DF9" w:rsidP="0048001B">
                      <w:pPr>
                        <w:rPr>
                          <w:rFonts w:cs="Arial"/>
                        </w:rPr>
                      </w:pPr>
                    </w:p>
                    <w:p w14:paraId="3703D10F" w14:textId="77777777" w:rsidR="00600DF9" w:rsidRDefault="00600DF9" w:rsidP="0048001B">
                      <w:pPr>
                        <w:rPr>
                          <w:rFonts w:cs="Arial"/>
                        </w:rPr>
                      </w:pPr>
                    </w:p>
                    <w:p w14:paraId="2877F535" w14:textId="77777777" w:rsidR="00600DF9" w:rsidRDefault="00600DF9" w:rsidP="0048001B">
                      <w:pPr>
                        <w:rPr>
                          <w:rFonts w:cs="Arial"/>
                        </w:rPr>
                      </w:pPr>
                    </w:p>
                    <w:p w14:paraId="1D06B40B" w14:textId="77777777" w:rsidR="00600DF9" w:rsidRDefault="00600DF9" w:rsidP="0048001B">
                      <w:pPr>
                        <w:rPr>
                          <w:rFonts w:cs="Arial"/>
                        </w:rPr>
                      </w:pPr>
                    </w:p>
                    <w:p w14:paraId="2535CFE8" w14:textId="77777777" w:rsidR="00600DF9" w:rsidRDefault="00600DF9" w:rsidP="0048001B">
                      <w:pPr>
                        <w:rPr>
                          <w:rFonts w:cs="Arial"/>
                        </w:rPr>
                      </w:pPr>
                    </w:p>
                    <w:p w14:paraId="1C75BCD1" w14:textId="77777777" w:rsidR="00600DF9" w:rsidRDefault="00600DF9" w:rsidP="0048001B">
                      <w:pPr>
                        <w:rPr>
                          <w:rFonts w:cs="Arial"/>
                        </w:rPr>
                      </w:pPr>
                    </w:p>
                    <w:p w14:paraId="6BD966FB" w14:textId="77777777" w:rsidR="00600DF9" w:rsidRDefault="00600DF9" w:rsidP="0048001B">
                      <w:pPr>
                        <w:rPr>
                          <w:rFonts w:cs="Arial"/>
                        </w:rPr>
                      </w:pPr>
                    </w:p>
                    <w:p w14:paraId="0E5088D9" w14:textId="77777777" w:rsidR="00600DF9" w:rsidRDefault="00600DF9" w:rsidP="0048001B">
                      <w:pPr>
                        <w:rPr>
                          <w:rFonts w:cs="Arial"/>
                        </w:rPr>
                      </w:pPr>
                    </w:p>
                    <w:p w14:paraId="429EA268" w14:textId="77777777" w:rsidR="00600DF9" w:rsidRDefault="00600DF9" w:rsidP="0048001B">
                      <w:pPr>
                        <w:rPr>
                          <w:rFonts w:cs="Arial"/>
                        </w:rPr>
                      </w:pPr>
                    </w:p>
                    <w:p w14:paraId="5AC944C0" w14:textId="77777777" w:rsidR="00600DF9" w:rsidRDefault="00600DF9" w:rsidP="0048001B">
                      <w:pPr>
                        <w:rPr>
                          <w:rFonts w:cs="Arial"/>
                        </w:rPr>
                      </w:pPr>
                    </w:p>
                    <w:p w14:paraId="765F52D6" w14:textId="77777777" w:rsidR="00600DF9" w:rsidRDefault="00600DF9" w:rsidP="0048001B">
                      <w:pPr>
                        <w:rPr>
                          <w:rFonts w:cs="Arial"/>
                        </w:rPr>
                      </w:pPr>
                    </w:p>
                    <w:p w14:paraId="41F9DAD2" w14:textId="77777777" w:rsidR="00600DF9" w:rsidRDefault="00600DF9" w:rsidP="0048001B">
                      <w:pPr>
                        <w:rPr>
                          <w:rFonts w:cs="Arial"/>
                        </w:rPr>
                      </w:pPr>
                    </w:p>
                    <w:p w14:paraId="294C8687" w14:textId="77777777" w:rsidR="00600DF9" w:rsidRDefault="00600DF9" w:rsidP="0048001B">
                      <w:pPr>
                        <w:rPr>
                          <w:rFonts w:cs="Arial"/>
                        </w:rPr>
                      </w:pPr>
                    </w:p>
                    <w:p w14:paraId="77D1B385" w14:textId="77777777" w:rsidR="00600DF9" w:rsidRDefault="00600DF9" w:rsidP="0048001B">
                      <w:pPr>
                        <w:rPr>
                          <w:rFonts w:cs="Arial"/>
                        </w:rPr>
                      </w:pPr>
                    </w:p>
                    <w:p w14:paraId="42E0E449" w14:textId="77777777" w:rsidR="00600DF9" w:rsidRDefault="00600DF9" w:rsidP="0048001B">
                      <w:pPr>
                        <w:rPr>
                          <w:rFonts w:cs="Arial"/>
                        </w:rPr>
                      </w:pPr>
                    </w:p>
                    <w:p w14:paraId="48A29ECF" w14:textId="77777777" w:rsidR="00600DF9" w:rsidRDefault="00600DF9" w:rsidP="0048001B">
                      <w:pPr>
                        <w:rPr>
                          <w:rFonts w:cs="Arial"/>
                        </w:rPr>
                      </w:pPr>
                    </w:p>
                    <w:p w14:paraId="21B34052" w14:textId="77777777" w:rsidR="00600DF9" w:rsidRDefault="00600DF9" w:rsidP="0048001B">
                      <w:pPr>
                        <w:rPr>
                          <w:rFonts w:cs="Arial"/>
                        </w:rPr>
                      </w:pPr>
                    </w:p>
                    <w:p w14:paraId="74B74A73" w14:textId="77777777" w:rsidR="00600DF9" w:rsidRDefault="00600DF9" w:rsidP="0048001B">
                      <w:pPr>
                        <w:rPr>
                          <w:rFonts w:cs="Arial"/>
                        </w:rPr>
                      </w:pPr>
                    </w:p>
                    <w:p w14:paraId="36B0149D" w14:textId="77777777" w:rsidR="00600DF9" w:rsidRDefault="00600DF9" w:rsidP="0048001B">
                      <w:pPr>
                        <w:rPr>
                          <w:rFonts w:cs="Arial"/>
                        </w:rPr>
                      </w:pPr>
                    </w:p>
                    <w:p w14:paraId="1C13A82C" w14:textId="77777777" w:rsidR="00600DF9" w:rsidRDefault="00600DF9" w:rsidP="0048001B">
                      <w:pPr>
                        <w:rPr>
                          <w:rFonts w:cs="Arial"/>
                        </w:rPr>
                      </w:pPr>
                    </w:p>
                    <w:p w14:paraId="3927715B" w14:textId="77777777" w:rsidR="00600DF9" w:rsidRDefault="00600DF9" w:rsidP="0048001B">
                      <w:pPr>
                        <w:rPr>
                          <w:rFonts w:cs="Arial"/>
                        </w:rPr>
                      </w:pPr>
                    </w:p>
                    <w:p w14:paraId="393493F0" w14:textId="77777777" w:rsidR="00600DF9" w:rsidRDefault="00600DF9" w:rsidP="0048001B">
                      <w:pPr>
                        <w:rPr>
                          <w:rFonts w:cs="Arial"/>
                        </w:rPr>
                      </w:pPr>
                    </w:p>
                    <w:p w14:paraId="311C3CE6" w14:textId="77777777" w:rsidR="00600DF9" w:rsidRDefault="00600DF9" w:rsidP="0048001B">
                      <w:pPr>
                        <w:rPr>
                          <w:rFonts w:cs="Arial"/>
                        </w:rPr>
                      </w:pPr>
                    </w:p>
                    <w:p w14:paraId="23590DD0" w14:textId="77777777" w:rsidR="00600DF9" w:rsidRDefault="00600DF9" w:rsidP="0048001B">
                      <w:pPr>
                        <w:rPr>
                          <w:rFonts w:cs="Arial"/>
                        </w:rPr>
                      </w:pPr>
                    </w:p>
                    <w:p w14:paraId="2A739844" w14:textId="77777777" w:rsidR="00600DF9" w:rsidRDefault="00600DF9" w:rsidP="0048001B">
                      <w:pPr>
                        <w:rPr>
                          <w:rFonts w:cs="Arial"/>
                        </w:rPr>
                      </w:pPr>
                    </w:p>
                    <w:p w14:paraId="2FA528EB" w14:textId="77777777" w:rsidR="00600DF9" w:rsidRDefault="00600DF9" w:rsidP="0048001B">
                      <w:pPr>
                        <w:rPr>
                          <w:rFonts w:cs="Arial"/>
                        </w:rPr>
                      </w:pPr>
                    </w:p>
                    <w:p w14:paraId="6E1F8C65" w14:textId="77777777" w:rsidR="00600DF9" w:rsidRDefault="00600DF9" w:rsidP="0048001B">
                      <w:pPr>
                        <w:rPr>
                          <w:rFonts w:cs="Arial"/>
                        </w:rPr>
                      </w:pPr>
                    </w:p>
                    <w:p w14:paraId="4B59F467" w14:textId="77777777" w:rsidR="00600DF9" w:rsidRDefault="00600DF9" w:rsidP="0048001B">
                      <w:pPr>
                        <w:rPr>
                          <w:rFonts w:cs="Arial"/>
                        </w:rPr>
                      </w:pPr>
                    </w:p>
                    <w:p w14:paraId="5501FB0B" w14:textId="77777777" w:rsidR="00600DF9" w:rsidRDefault="00600DF9" w:rsidP="0048001B">
                      <w:pPr>
                        <w:rPr>
                          <w:rFonts w:cs="Arial"/>
                        </w:rPr>
                      </w:pPr>
                    </w:p>
                    <w:p w14:paraId="4808B6DA" w14:textId="77777777" w:rsidR="00600DF9" w:rsidRDefault="00600DF9" w:rsidP="0048001B">
                      <w:pPr>
                        <w:rPr>
                          <w:rFonts w:cs="Arial"/>
                        </w:rPr>
                      </w:pPr>
                    </w:p>
                    <w:p w14:paraId="115BAB94" w14:textId="77777777" w:rsidR="00600DF9" w:rsidRDefault="00600DF9" w:rsidP="0048001B">
                      <w:pPr>
                        <w:rPr>
                          <w:rFonts w:cs="Arial"/>
                        </w:rPr>
                      </w:pPr>
                    </w:p>
                    <w:p w14:paraId="04D21334" w14:textId="77777777" w:rsidR="00600DF9" w:rsidRDefault="00600DF9" w:rsidP="0048001B">
                      <w:pPr>
                        <w:rPr>
                          <w:rFonts w:cs="Arial"/>
                        </w:rPr>
                      </w:pPr>
                    </w:p>
                    <w:p w14:paraId="0A375B7B" w14:textId="77777777" w:rsidR="00600DF9" w:rsidRDefault="00600DF9" w:rsidP="0048001B">
                      <w:pPr>
                        <w:rPr>
                          <w:rFonts w:cs="Arial"/>
                        </w:rPr>
                      </w:pPr>
                    </w:p>
                    <w:p w14:paraId="08BD29E5" w14:textId="77777777" w:rsidR="00600DF9" w:rsidRDefault="00600DF9" w:rsidP="0048001B">
                      <w:pPr>
                        <w:rPr>
                          <w:rFonts w:cs="Arial"/>
                        </w:rPr>
                      </w:pPr>
                    </w:p>
                    <w:p w14:paraId="5BFCF01C" w14:textId="77777777" w:rsidR="00600DF9" w:rsidRDefault="00600DF9" w:rsidP="0048001B">
                      <w:pPr>
                        <w:rPr>
                          <w:rFonts w:cs="Arial"/>
                        </w:rPr>
                      </w:pPr>
                    </w:p>
                    <w:p w14:paraId="11944BAD" w14:textId="77777777" w:rsidR="00600DF9" w:rsidRDefault="00600DF9" w:rsidP="0048001B">
                      <w:pPr>
                        <w:rPr>
                          <w:rFonts w:cs="Arial"/>
                        </w:rPr>
                      </w:pPr>
                    </w:p>
                    <w:p w14:paraId="0127D5BD" w14:textId="77777777" w:rsidR="00600DF9" w:rsidRDefault="00600DF9" w:rsidP="0048001B">
                      <w:pPr>
                        <w:rPr>
                          <w:rFonts w:cs="Arial"/>
                        </w:rPr>
                      </w:pPr>
                    </w:p>
                    <w:p w14:paraId="703F5560" w14:textId="77777777" w:rsidR="00600DF9" w:rsidRDefault="00600DF9" w:rsidP="0048001B">
                      <w:pPr>
                        <w:rPr>
                          <w:rFonts w:cs="Arial"/>
                        </w:rPr>
                      </w:pPr>
                    </w:p>
                    <w:p w14:paraId="48BB3A0A" w14:textId="77777777" w:rsidR="00600DF9" w:rsidRDefault="00600DF9" w:rsidP="0048001B">
                      <w:pPr>
                        <w:rPr>
                          <w:rFonts w:cs="Arial"/>
                        </w:rPr>
                      </w:pPr>
                    </w:p>
                    <w:p w14:paraId="51AE61E1" w14:textId="77777777" w:rsidR="00600DF9" w:rsidRDefault="00600DF9" w:rsidP="0048001B">
                      <w:pPr>
                        <w:rPr>
                          <w:rFonts w:cs="Arial"/>
                        </w:rPr>
                      </w:pPr>
                    </w:p>
                    <w:p w14:paraId="29EDE32F" w14:textId="77777777" w:rsidR="00600DF9" w:rsidRDefault="00600DF9" w:rsidP="0048001B">
                      <w:pPr>
                        <w:rPr>
                          <w:rFonts w:cs="Arial"/>
                        </w:rPr>
                      </w:pPr>
                    </w:p>
                    <w:p w14:paraId="263151E0" w14:textId="77777777" w:rsidR="00600DF9" w:rsidRDefault="00600DF9" w:rsidP="0048001B">
                      <w:pPr>
                        <w:rPr>
                          <w:rFonts w:cs="Arial"/>
                        </w:rPr>
                      </w:pPr>
                    </w:p>
                    <w:p w14:paraId="4D1EC302" w14:textId="77777777" w:rsidR="00600DF9" w:rsidRDefault="00600DF9" w:rsidP="0048001B">
                      <w:pPr>
                        <w:rPr>
                          <w:rFonts w:cs="Arial"/>
                        </w:rPr>
                      </w:pPr>
                    </w:p>
                    <w:p w14:paraId="302C0C41" w14:textId="77777777" w:rsidR="00600DF9" w:rsidRDefault="00600DF9" w:rsidP="0048001B">
                      <w:pPr>
                        <w:rPr>
                          <w:rFonts w:cs="Arial"/>
                        </w:rPr>
                      </w:pPr>
                    </w:p>
                    <w:p w14:paraId="24DEDC00" w14:textId="77777777" w:rsidR="00600DF9" w:rsidRDefault="00600DF9" w:rsidP="0048001B">
                      <w:pPr>
                        <w:rPr>
                          <w:rFonts w:cs="Arial"/>
                        </w:rPr>
                      </w:pPr>
                    </w:p>
                    <w:p w14:paraId="14AAC34B" w14:textId="77777777" w:rsidR="00600DF9" w:rsidRDefault="00600DF9" w:rsidP="0048001B">
                      <w:pPr>
                        <w:rPr>
                          <w:rFonts w:cs="Arial"/>
                        </w:rPr>
                      </w:pPr>
                    </w:p>
                    <w:p w14:paraId="7612DF2C" w14:textId="77777777" w:rsidR="00600DF9" w:rsidRDefault="00600DF9" w:rsidP="0048001B">
                      <w:pPr>
                        <w:rPr>
                          <w:rFonts w:cs="Arial"/>
                        </w:rPr>
                      </w:pPr>
                    </w:p>
                    <w:p w14:paraId="4D088D66" w14:textId="77777777" w:rsidR="00600DF9" w:rsidRDefault="00600DF9" w:rsidP="0048001B">
                      <w:pPr>
                        <w:rPr>
                          <w:rFonts w:cs="Arial"/>
                        </w:rPr>
                      </w:pPr>
                    </w:p>
                    <w:p w14:paraId="5C2569FB" w14:textId="77777777" w:rsidR="00600DF9" w:rsidRDefault="00600DF9" w:rsidP="0048001B">
                      <w:pPr>
                        <w:rPr>
                          <w:rFonts w:cs="Arial"/>
                        </w:rPr>
                      </w:pPr>
                    </w:p>
                    <w:p w14:paraId="225F998D" w14:textId="77777777" w:rsidR="00600DF9" w:rsidRDefault="00600DF9" w:rsidP="0048001B">
                      <w:pPr>
                        <w:rPr>
                          <w:rFonts w:cs="Arial"/>
                        </w:rPr>
                      </w:pPr>
                    </w:p>
                    <w:p w14:paraId="4892881E" w14:textId="77777777" w:rsidR="00600DF9" w:rsidRDefault="00600DF9" w:rsidP="0048001B">
                      <w:pPr>
                        <w:rPr>
                          <w:rFonts w:cs="Arial"/>
                        </w:rPr>
                      </w:pPr>
                    </w:p>
                    <w:p w14:paraId="387CD532" w14:textId="77777777" w:rsidR="00600DF9" w:rsidRDefault="00600DF9" w:rsidP="0048001B">
                      <w:pPr>
                        <w:rPr>
                          <w:rFonts w:cs="Arial"/>
                        </w:rPr>
                      </w:pPr>
                    </w:p>
                    <w:p w14:paraId="280BA107" w14:textId="77777777" w:rsidR="00600DF9" w:rsidRDefault="00600DF9" w:rsidP="0048001B">
                      <w:pPr>
                        <w:rPr>
                          <w:rFonts w:cs="Arial"/>
                        </w:rPr>
                      </w:pPr>
                    </w:p>
                    <w:p w14:paraId="612D566B" w14:textId="77777777" w:rsidR="00600DF9" w:rsidRDefault="00600DF9" w:rsidP="0048001B">
                      <w:pPr>
                        <w:rPr>
                          <w:rFonts w:cs="Arial"/>
                        </w:rPr>
                      </w:pPr>
                    </w:p>
                    <w:p w14:paraId="23592EA6" w14:textId="77777777" w:rsidR="00600DF9" w:rsidRDefault="00600DF9" w:rsidP="0048001B">
                      <w:pPr>
                        <w:rPr>
                          <w:rFonts w:cs="Arial"/>
                        </w:rPr>
                      </w:pPr>
                    </w:p>
                    <w:p w14:paraId="2F5F5FBC" w14:textId="77777777" w:rsidR="00600DF9" w:rsidRDefault="00600DF9" w:rsidP="0048001B">
                      <w:pPr>
                        <w:rPr>
                          <w:rFonts w:cs="Arial"/>
                        </w:rPr>
                      </w:pPr>
                    </w:p>
                    <w:p w14:paraId="78E8896F" w14:textId="77777777" w:rsidR="00600DF9" w:rsidRDefault="00600DF9" w:rsidP="0048001B">
                      <w:pPr>
                        <w:rPr>
                          <w:rFonts w:cs="Arial"/>
                        </w:rPr>
                      </w:pPr>
                    </w:p>
                    <w:p w14:paraId="0BED54DF" w14:textId="77777777" w:rsidR="00600DF9" w:rsidRDefault="00600DF9" w:rsidP="0048001B">
                      <w:pPr>
                        <w:rPr>
                          <w:rFonts w:cs="Arial"/>
                        </w:rPr>
                      </w:pPr>
                    </w:p>
                    <w:p w14:paraId="2ADDB812" w14:textId="77777777" w:rsidR="00600DF9" w:rsidRDefault="00600DF9" w:rsidP="0048001B">
                      <w:pPr>
                        <w:rPr>
                          <w:rFonts w:cs="Arial"/>
                        </w:rPr>
                      </w:pPr>
                    </w:p>
                    <w:p w14:paraId="16EB41D7" w14:textId="77777777" w:rsidR="00600DF9" w:rsidRDefault="00600DF9" w:rsidP="0048001B">
                      <w:pPr>
                        <w:rPr>
                          <w:rFonts w:cs="Arial"/>
                        </w:rPr>
                      </w:pPr>
                    </w:p>
                    <w:p w14:paraId="5A498A87" w14:textId="77777777" w:rsidR="00600DF9" w:rsidRDefault="00600DF9" w:rsidP="0048001B">
                      <w:pPr>
                        <w:rPr>
                          <w:rFonts w:cs="Arial"/>
                        </w:rPr>
                      </w:pPr>
                    </w:p>
                    <w:p w14:paraId="52544A70" w14:textId="77777777" w:rsidR="00600DF9" w:rsidRDefault="00600DF9" w:rsidP="0048001B">
                      <w:pPr>
                        <w:rPr>
                          <w:rFonts w:cs="Arial"/>
                        </w:rPr>
                      </w:pPr>
                    </w:p>
                    <w:p w14:paraId="06B88C06" w14:textId="77777777" w:rsidR="00600DF9" w:rsidRDefault="00600DF9" w:rsidP="0048001B">
                      <w:pPr>
                        <w:rPr>
                          <w:rFonts w:cs="Arial"/>
                        </w:rPr>
                      </w:pPr>
                    </w:p>
                    <w:p w14:paraId="70E073C8" w14:textId="77777777" w:rsidR="00600DF9" w:rsidRDefault="00600DF9" w:rsidP="0048001B">
                      <w:pPr>
                        <w:rPr>
                          <w:rFonts w:cs="Arial"/>
                        </w:rPr>
                      </w:pPr>
                    </w:p>
                    <w:p w14:paraId="6DC6A2EF" w14:textId="77777777" w:rsidR="00600DF9" w:rsidRDefault="00600DF9" w:rsidP="0048001B">
                      <w:pPr>
                        <w:rPr>
                          <w:rFonts w:cs="Arial"/>
                        </w:rPr>
                      </w:pPr>
                    </w:p>
                    <w:p w14:paraId="78659E96" w14:textId="77777777" w:rsidR="00600DF9" w:rsidRDefault="00600DF9" w:rsidP="0048001B">
                      <w:pPr>
                        <w:rPr>
                          <w:rFonts w:cs="Arial"/>
                        </w:rPr>
                      </w:pPr>
                    </w:p>
                    <w:p w14:paraId="6D81D2C1" w14:textId="77777777" w:rsidR="00600DF9" w:rsidRDefault="00600DF9" w:rsidP="0048001B">
                      <w:pPr>
                        <w:rPr>
                          <w:rFonts w:cs="Arial"/>
                        </w:rPr>
                      </w:pPr>
                    </w:p>
                    <w:p w14:paraId="287F3678" w14:textId="77777777" w:rsidR="00600DF9" w:rsidRDefault="00600DF9" w:rsidP="0048001B">
                      <w:pPr>
                        <w:rPr>
                          <w:rFonts w:cs="Arial"/>
                        </w:rPr>
                      </w:pPr>
                    </w:p>
                    <w:p w14:paraId="335952EA" w14:textId="77777777" w:rsidR="00600DF9" w:rsidRDefault="00600DF9" w:rsidP="0048001B">
                      <w:pPr>
                        <w:rPr>
                          <w:rFonts w:cs="Arial"/>
                        </w:rPr>
                      </w:pPr>
                    </w:p>
                    <w:p w14:paraId="04CEB321" w14:textId="77777777" w:rsidR="00600DF9" w:rsidRDefault="00600DF9" w:rsidP="0048001B">
                      <w:pPr>
                        <w:rPr>
                          <w:rFonts w:cs="Arial"/>
                        </w:rPr>
                      </w:pPr>
                    </w:p>
                    <w:p w14:paraId="08BA9D7B" w14:textId="77777777" w:rsidR="00600DF9" w:rsidRDefault="00600DF9" w:rsidP="0048001B">
                      <w:pPr>
                        <w:rPr>
                          <w:rFonts w:cs="Arial"/>
                        </w:rPr>
                      </w:pPr>
                    </w:p>
                    <w:p w14:paraId="7A383CC4" w14:textId="77777777" w:rsidR="00600DF9" w:rsidRDefault="00600DF9" w:rsidP="0048001B">
                      <w:pPr>
                        <w:rPr>
                          <w:rFonts w:cs="Arial"/>
                        </w:rPr>
                      </w:pPr>
                    </w:p>
                    <w:p w14:paraId="5A80172C" w14:textId="77777777" w:rsidR="00600DF9" w:rsidRDefault="00600DF9" w:rsidP="0048001B">
                      <w:pPr>
                        <w:rPr>
                          <w:rFonts w:cs="Arial"/>
                        </w:rPr>
                      </w:pPr>
                    </w:p>
                    <w:p w14:paraId="7F05E971" w14:textId="77777777" w:rsidR="00600DF9" w:rsidRDefault="00600DF9" w:rsidP="0048001B">
                      <w:pPr>
                        <w:rPr>
                          <w:rFonts w:cs="Arial"/>
                        </w:rPr>
                      </w:pPr>
                    </w:p>
                    <w:p w14:paraId="20D99AED" w14:textId="77777777" w:rsidR="00600DF9" w:rsidRDefault="00600DF9" w:rsidP="0048001B">
                      <w:pPr>
                        <w:rPr>
                          <w:rFonts w:cs="Arial"/>
                        </w:rPr>
                      </w:pPr>
                    </w:p>
                    <w:p w14:paraId="571927C6" w14:textId="77777777" w:rsidR="00600DF9" w:rsidRDefault="00600DF9" w:rsidP="0048001B">
                      <w:pPr>
                        <w:rPr>
                          <w:rFonts w:cs="Arial"/>
                        </w:rPr>
                      </w:pPr>
                    </w:p>
                    <w:p w14:paraId="7B17C12D" w14:textId="77777777" w:rsidR="00600DF9" w:rsidRDefault="00600DF9" w:rsidP="0048001B">
                      <w:pPr>
                        <w:rPr>
                          <w:rFonts w:cs="Arial"/>
                        </w:rPr>
                      </w:pPr>
                    </w:p>
                    <w:p w14:paraId="595ACAEA" w14:textId="77777777" w:rsidR="00600DF9" w:rsidRDefault="00600DF9" w:rsidP="0048001B">
                      <w:pPr>
                        <w:rPr>
                          <w:rFonts w:cs="Arial"/>
                        </w:rPr>
                      </w:pPr>
                    </w:p>
                    <w:p w14:paraId="0B275EAF" w14:textId="77777777" w:rsidR="00600DF9" w:rsidRDefault="00600DF9" w:rsidP="0048001B">
                      <w:pPr>
                        <w:rPr>
                          <w:rFonts w:cs="Arial"/>
                        </w:rPr>
                      </w:pPr>
                    </w:p>
                    <w:p w14:paraId="006813BB" w14:textId="77777777" w:rsidR="00600DF9" w:rsidRDefault="00600DF9" w:rsidP="0048001B">
                      <w:pPr>
                        <w:rPr>
                          <w:rFonts w:cs="Arial"/>
                        </w:rPr>
                      </w:pPr>
                    </w:p>
                    <w:p w14:paraId="33C98A3B" w14:textId="77777777" w:rsidR="00600DF9" w:rsidRDefault="00600DF9" w:rsidP="0048001B">
                      <w:pPr>
                        <w:rPr>
                          <w:rFonts w:cs="Arial"/>
                        </w:rPr>
                      </w:pPr>
                    </w:p>
                    <w:p w14:paraId="55C8D419" w14:textId="77777777" w:rsidR="00600DF9" w:rsidRDefault="00600DF9" w:rsidP="0048001B">
                      <w:pPr>
                        <w:rPr>
                          <w:rFonts w:cs="Arial"/>
                        </w:rPr>
                      </w:pPr>
                    </w:p>
                    <w:p w14:paraId="147DA311" w14:textId="77777777" w:rsidR="00600DF9" w:rsidRDefault="00600DF9" w:rsidP="0048001B">
                      <w:pPr>
                        <w:rPr>
                          <w:rFonts w:cs="Arial"/>
                        </w:rPr>
                      </w:pPr>
                    </w:p>
                    <w:p w14:paraId="32E590CD" w14:textId="77777777" w:rsidR="00600DF9" w:rsidRDefault="00600DF9" w:rsidP="0048001B">
                      <w:pPr>
                        <w:rPr>
                          <w:rFonts w:cs="Arial"/>
                        </w:rPr>
                      </w:pPr>
                    </w:p>
                    <w:p w14:paraId="2BF0E935" w14:textId="77777777" w:rsidR="00600DF9" w:rsidRDefault="00600DF9" w:rsidP="0048001B">
                      <w:pPr>
                        <w:rPr>
                          <w:rFonts w:cs="Arial"/>
                        </w:rPr>
                      </w:pPr>
                    </w:p>
                    <w:p w14:paraId="542F5CD6" w14:textId="77777777" w:rsidR="00600DF9" w:rsidRDefault="00600DF9" w:rsidP="0048001B">
                      <w:pPr>
                        <w:rPr>
                          <w:rFonts w:cs="Arial"/>
                        </w:rPr>
                      </w:pPr>
                    </w:p>
                    <w:p w14:paraId="38095BA1" w14:textId="77777777" w:rsidR="00600DF9" w:rsidRDefault="00600DF9" w:rsidP="0048001B">
                      <w:pPr>
                        <w:rPr>
                          <w:rFonts w:cs="Arial"/>
                        </w:rPr>
                      </w:pPr>
                    </w:p>
                    <w:p w14:paraId="5A0CF9D1" w14:textId="77777777" w:rsidR="00600DF9" w:rsidRDefault="00600DF9" w:rsidP="0048001B">
                      <w:pPr>
                        <w:rPr>
                          <w:rFonts w:cs="Arial"/>
                        </w:rPr>
                      </w:pPr>
                    </w:p>
                    <w:p w14:paraId="3ED8A7F5" w14:textId="77777777" w:rsidR="00600DF9" w:rsidRDefault="00600DF9" w:rsidP="0048001B">
                      <w:pPr>
                        <w:rPr>
                          <w:rFonts w:cs="Arial"/>
                        </w:rPr>
                      </w:pPr>
                    </w:p>
                    <w:p w14:paraId="18B04476" w14:textId="77777777" w:rsidR="00600DF9" w:rsidRDefault="00600DF9" w:rsidP="0048001B">
                      <w:pPr>
                        <w:rPr>
                          <w:rFonts w:cs="Arial"/>
                        </w:rPr>
                      </w:pPr>
                    </w:p>
                    <w:p w14:paraId="3D3F3045" w14:textId="77777777" w:rsidR="00600DF9" w:rsidRDefault="00600DF9" w:rsidP="0048001B">
                      <w:pPr>
                        <w:rPr>
                          <w:rFonts w:cs="Arial"/>
                        </w:rPr>
                      </w:pPr>
                    </w:p>
                    <w:p w14:paraId="3C2B92E5" w14:textId="77777777" w:rsidR="00600DF9" w:rsidRDefault="00600DF9" w:rsidP="0048001B">
                      <w:pPr>
                        <w:rPr>
                          <w:rFonts w:cs="Arial"/>
                        </w:rPr>
                      </w:pPr>
                    </w:p>
                    <w:p w14:paraId="6EAF2E22" w14:textId="77777777" w:rsidR="00600DF9" w:rsidRDefault="00600DF9" w:rsidP="0048001B">
                      <w:pPr>
                        <w:rPr>
                          <w:rFonts w:cs="Arial"/>
                        </w:rPr>
                      </w:pPr>
                    </w:p>
                    <w:p w14:paraId="5189D17A" w14:textId="77777777" w:rsidR="00600DF9" w:rsidRDefault="00600DF9" w:rsidP="0048001B">
                      <w:pPr>
                        <w:rPr>
                          <w:rFonts w:cs="Arial"/>
                        </w:rPr>
                      </w:pPr>
                    </w:p>
                    <w:p w14:paraId="2F360A5E" w14:textId="77777777" w:rsidR="00600DF9" w:rsidRDefault="00600DF9" w:rsidP="0048001B">
                      <w:pPr>
                        <w:rPr>
                          <w:rFonts w:cs="Arial"/>
                        </w:rPr>
                      </w:pPr>
                    </w:p>
                    <w:p w14:paraId="473871D8" w14:textId="77777777" w:rsidR="00600DF9" w:rsidRDefault="00600DF9" w:rsidP="0048001B">
                      <w:pPr>
                        <w:rPr>
                          <w:rFonts w:cs="Arial"/>
                        </w:rPr>
                      </w:pPr>
                    </w:p>
                    <w:p w14:paraId="5B744010" w14:textId="77777777" w:rsidR="00600DF9" w:rsidRDefault="00600DF9" w:rsidP="0048001B">
                      <w:pPr>
                        <w:rPr>
                          <w:rFonts w:cs="Arial"/>
                        </w:rPr>
                      </w:pPr>
                    </w:p>
                    <w:p w14:paraId="15CA826D" w14:textId="77777777" w:rsidR="00600DF9" w:rsidRDefault="00600DF9" w:rsidP="0048001B">
                      <w:pPr>
                        <w:rPr>
                          <w:rFonts w:cs="Arial"/>
                        </w:rPr>
                      </w:pPr>
                    </w:p>
                    <w:p w14:paraId="14FA568F" w14:textId="77777777" w:rsidR="00600DF9" w:rsidRDefault="00600DF9" w:rsidP="0048001B">
                      <w:pPr>
                        <w:rPr>
                          <w:rFonts w:cs="Arial"/>
                        </w:rPr>
                      </w:pPr>
                    </w:p>
                    <w:p w14:paraId="62D75FF3" w14:textId="77777777" w:rsidR="00600DF9" w:rsidRDefault="00600DF9" w:rsidP="0048001B">
                      <w:pPr>
                        <w:rPr>
                          <w:rFonts w:cs="Arial"/>
                        </w:rPr>
                      </w:pPr>
                    </w:p>
                    <w:p w14:paraId="7B88C95C" w14:textId="77777777" w:rsidR="00600DF9" w:rsidRDefault="00600DF9" w:rsidP="0048001B">
                      <w:pPr>
                        <w:rPr>
                          <w:rFonts w:cs="Arial"/>
                        </w:rPr>
                      </w:pPr>
                    </w:p>
                    <w:p w14:paraId="49A1D7B1" w14:textId="77777777" w:rsidR="00600DF9" w:rsidRDefault="00600DF9" w:rsidP="0048001B">
                      <w:pPr>
                        <w:rPr>
                          <w:rFonts w:cs="Arial"/>
                        </w:rPr>
                      </w:pPr>
                    </w:p>
                    <w:p w14:paraId="60DC7226" w14:textId="77777777" w:rsidR="00600DF9" w:rsidRDefault="00600DF9" w:rsidP="0048001B">
                      <w:pPr>
                        <w:rPr>
                          <w:rFonts w:cs="Arial"/>
                        </w:rPr>
                      </w:pPr>
                    </w:p>
                    <w:p w14:paraId="0413F546" w14:textId="77777777" w:rsidR="00600DF9" w:rsidRDefault="00600DF9" w:rsidP="0048001B">
                      <w:pPr>
                        <w:rPr>
                          <w:rFonts w:cs="Arial"/>
                        </w:rPr>
                      </w:pPr>
                    </w:p>
                    <w:p w14:paraId="0CB52D43" w14:textId="77777777" w:rsidR="00600DF9" w:rsidRDefault="00600DF9" w:rsidP="0048001B">
                      <w:pPr>
                        <w:rPr>
                          <w:rFonts w:cs="Arial"/>
                        </w:rPr>
                      </w:pPr>
                    </w:p>
                    <w:p w14:paraId="1D962AF9" w14:textId="77777777" w:rsidR="00600DF9" w:rsidRDefault="00600DF9" w:rsidP="0048001B">
                      <w:pPr>
                        <w:rPr>
                          <w:rFonts w:cs="Arial"/>
                        </w:rPr>
                      </w:pPr>
                    </w:p>
                    <w:p w14:paraId="24FB5ED0" w14:textId="77777777" w:rsidR="00600DF9" w:rsidRDefault="00600DF9" w:rsidP="0048001B">
                      <w:pPr>
                        <w:rPr>
                          <w:rFonts w:cs="Arial"/>
                        </w:rPr>
                      </w:pPr>
                    </w:p>
                    <w:p w14:paraId="5A71088F" w14:textId="77777777" w:rsidR="00600DF9" w:rsidRDefault="00600DF9" w:rsidP="0048001B">
                      <w:pPr>
                        <w:rPr>
                          <w:rFonts w:cs="Arial"/>
                        </w:rPr>
                      </w:pPr>
                    </w:p>
                    <w:p w14:paraId="3D623C3A" w14:textId="77777777" w:rsidR="00600DF9" w:rsidRDefault="00600DF9" w:rsidP="0048001B">
                      <w:pPr>
                        <w:rPr>
                          <w:rFonts w:cs="Arial"/>
                        </w:rPr>
                      </w:pPr>
                    </w:p>
                    <w:p w14:paraId="7CAD5495" w14:textId="77777777" w:rsidR="00600DF9" w:rsidRDefault="00600DF9" w:rsidP="0048001B">
                      <w:pPr>
                        <w:rPr>
                          <w:rFonts w:cs="Arial"/>
                        </w:rPr>
                      </w:pPr>
                    </w:p>
                    <w:p w14:paraId="2092DE54" w14:textId="77777777" w:rsidR="00600DF9" w:rsidRDefault="00600DF9" w:rsidP="0048001B">
                      <w:pPr>
                        <w:rPr>
                          <w:rFonts w:cs="Arial"/>
                        </w:rPr>
                      </w:pPr>
                    </w:p>
                    <w:p w14:paraId="3D67FC48" w14:textId="77777777" w:rsidR="00600DF9" w:rsidRDefault="00600DF9" w:rsidP="0048001B">
                      <w:pPr>
                        <w:rPr>
                          <w:rFonts w:cs="Arial"/>
                        </w:rPr>
                      </w:pPr>
                    </w:p>
                    <w:p w14:paraId="59461FBC" w14:textId="77777777" w:rsidR="00600DF9" w:rsidRDefault="00600DF9" w:rsidP="0048001B">
                      <w:pPr>
                        <w:rPr>
                          <w:rFonts w:cs="Arial"/>
                        </w:rPr>
                      </w:pPr>
                    </w:p>
                    <w:p w14:paraId="723C575F" w14:textId="77777777" w:rsidR="00600DF9" w:rsidRDefault="00600DF9" w:rsidP="0048001B">
                      <w:pPr>
                        <w:rPr>
                          <w:rFonts w:cs="Arial"/>
                        </w:rPr>
                      </w:pPr>
                    </w:p>
                    <w:p w14:paraId="0FF0BCD1" w14:textId="77777777" w:rsidR="00600DF9" w:rsidRDefault="00600DF9" w:rsidP="0048001B">
                      <w:pPr>
                        <w:rPr>
                          <w:rFonts w:cs="Arial"/>
                        </w:rPr>
                      </w:pPr>
                    </w:p>
                    <w:p w14:paraId="21886795" w14:textId="77777777" w:rsidR="00600DF9" w:rsidRDefault="00600DF9" w:rsidP="0048001B">
                      <w:pPr>
                        <w:rPr>
                          <w:rFonts w:cs="Arial"/>
                        </w:rPr>
                      </w:pPr>
                    </w:p>
                  </w:txbxContent>
                </v:textbox>
                <w10:anchorlock/>
              </v:shape>
            </w:pict>
          </mc:Fallback>
        </mc:AlternateContent>
      </w:r>
      <w:r>
        <w:rPr>
          <w:noProof/>
          <w:lang w:eastAsia="en-GB"/>
        </w:rPr>
        <mc:AlternateContent>
          <mc:Choice Requires="wps">
            <w:drawing>
              <wp:anchor distT="0" distB="0" distL="114300" distR="114300" simplePos="0" relativeHeight="251715584" behindDoc="0" locked="1" layoutInCell="1" allowOverlap="1" wp14:anchorId="4E37CD26" wp14:editId="4DC607F1">
                <wp:simplePos x="0" y="0"/>
                <wp:positionH relativeFrom="column">
                  <wp:posOffset>-914400</wp:posOffset>
                </wp:positionH>
                <wp:positionV relativeFrom="paragraph">
                  <wp:posOffset>-9433560</wp:posOffset>
                </wp:positionV>
                <wp:extent cx="914400" cy="914400"/>
                <wp:effectExtent l="0" t="2540" r="12700" b="10160"/>
                <wp:wrapNone/>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0E38F162" w14:textId="77777777" w:rsidR="00600DF9" w:rsidRDefault="00600DF9" w:rsidP="0048001B">
                            <w:pPr>
                              <w:rPr>
                                <w:rFonts w:cs="Arial"/>
                                <w:i/>
                                <w:iCs/>
                                <w:sz w:val="48"/>
                                <w:szCs w:val="48"/>
                                <w:lang w:val="fr-FR"/>
                              </w:rPr>
                            </w:pPr>
                            <w:r>
                              <w:rPr>
                                <w:rFonts w:cs="Arial"/>
                                <w:b/>
                                <w:bCs/>
                                <w:i/>
                                <w:iCs/>
                                <w:sz w:val="48"/>
                                <w:szCs w:val="48"/>
                                <w:lang w:val="fr-FR"/>
                              </w:rPr>
                              <w:t>AISM</w:t>
                            </w:r>
                            <w:r>
                              <w:rPr>
                                <w:rFonts w:cs="Arial"/>
                                <w:i/>
                                <w:iCs/>
                                <w:sz w:val="48"/>
                                <w:szCs w:val="48"/>
                                <w:lang w:val="fr-FR"/>
                              </w:rPr>
                              <w:t xml:space="preserve"> </w:t>
                            </w:r>
                            <w:r>
                              <w:rPr>
                                <w:rFonts w:cs="Arial"/>
                                <w:lang w:val="fr-FR"/>
                              </w:rPr>
                              <w:t xml:space="preserve">Association of Internationale de Signalisation Maritime </w:t>
                            </w:r>
                            <w:r>
                              <w:rPr>
                                <w:rFonts w:cs="Arial"/>
                                <w:i/>
                                <w:iCs/>
                                <w:lang w:val="fr-FR"/>
                              </w:rPr>
                              <w:t xml:space="preserve"> </w:t>
                            </w:r>
                            <w:r>
                              <w:rPr>
                                <w:rFonts w:cs="Arial"/>
                                <w:b/>
                                <w:bCs/>
                                <w:i/>
                                <w:iCs/>
                                <w:sz w:val="48"/>
                                <w:szCs w:val="48"/>
                                <w:lang w:val="fr-FR"/>
                              </w:rPr>
                              <w:t>IALA</w:t>
                            </w:r>
                          </w:p>
                          <w:p w14:paraId="399106A2" w14:textId="77777777" w:rsidR="00600DF9" w:rsidRDefault="00600DF9" w:rsidP="0048001B">
                            <w:pPr>
                              <w:rPr>
                                <w:rFonts w:cs="Arial"/>
                                <w:lang w:val="fr-FR"/>
                              </w:rPr>
                            </w:pPr>
                          </w:p>
                          <w:p w14:paraId="0BB83A04" w14:textId="77777777" w:rsidR="00600DF9" w:rsidRDefault="00600DF9" w:rsidP="0048001B">
                            <w:pPr>
                              <w:rPr>
                                <w:rFonts w:cs="Arial"/>
                                <w:lang w:val="fr-FR"/>
                              </w:rPr>
                            </w:pPr>
                          </w:p>
                          <w:p w14:paraId="359651AB" w14:textId="77777777" w:rsidR="00600DF9" w:rsidRDefault="00600DF9" w:rsidP="0048001B">
                            <w:pPr>
                              <w:rPr>
                                <w:rFonts w:cs="Arial"/>
                                <w:lang w:val="fr-FR"/>
                              </w:rPr>
                            </w:pPr>
                          </w:p>
                          <w:p w14:paraId="62C7D906" w14:textId="77777777" w:rsidR="00600DF9" w:rsidRDefault="00600DF9" w:rsidP="0048001B">
                            <w:pPr>
                              <w:rPr>
                                <w:rFonts w:cs="Arial"/>
                                <w:lang w:val="fr-FR"/>
                              </w:rPr>
                            </w:pPr>
                          </w:p>
                          <w:p w14:paraId="27DD9518" w14:textId="77777777" w:rsidR="00600DF9" w:rsidRDefault="00600DF9" w:rsidP="0048001B">
                            <w:pPr>
                              <w:rPr>
                                <w:rFonts w:cs="Arial"/>
                                <w:lang w:val="fr-FR"/>
                              </w:rPr>
                            </w:pPr>
                          </w:p>
                          <w:p w14:paraId="7AAD925B" w14:textId="77777777" w:rsidR="00600DF9" w:rsidRDefault="00600DF9" w:rsidP="0048001B">
                            <w:pPr>
                              <w:rPr>
                                <w:rFonts w:cs="Arial"/>
                                <w:lang w:val="fr-FR"/>
                              </w:rPr>
                            </w:pPr>
                          </w:p>
                          <w:p w14:paraId="6FD4A8B0" w14:textId="77777777" w:rsidR="00600DF9" w:rsidRDefault="00600DF9" w:rsidP="0048001B">
                            <w:pPr>
                              <w:rPr>
                                <w:rFonts w:cs="Arial"/>
                                <w:lang w:val="fr-FR"/>
                              </w:rPr>
                            </w:pPr>
                          </w:p>
                          <w:p w14:paraId="4C585D0D" w14:textId="77777777" w:rsidR="00600DF9" w:rsidRDefault="00600DF9" w:rsidP="0048001B">
                            <w:pPr>
                              <w:rPr>
                                <w:rFonts w:cs="Arial"/>
                                <w:lang w:val="fr-FR"/>
                              </w:rPr>
                            </w:pPr>
                          </w:p>
                          <w:p w14:paraId="74F691F6" w14:textId="77777777" w:rsidR="00600DF9" w:rsidRDefault="00600DF9" w:rsidP="0048001B">
                            <w:pPr>
                              <w:rPr>
                                <w:rFonts w:cs="Arial"/>
                                <w:lang w:val="fr-FR"/>
                              </w:rPr>
                            </w:pPr>
                          </w:p>
                          <w:p w14:paraId="324A8D31" w14:textId="77777777" w:rsidR="00600DF9" w:rsidRDefault="00600DF9" w:rsidP="0048001B">
                            <w:pPr>
                              <w:rPr>
                                <w:rFonts w:cs="Arial"/>
                                <w:lang w:val="fr-FR"/>
                              </w:rPr>
                            </w:pPr>
                          </w:p>
                          <w:p w14:paraId="71177055" w14:textId="77777777" w:rsidR="00600DF9" w:rsidRDefault="00600DF9" w:rsidP="0048001B">
                            <w:pPr>
                              <w:rPr>
                                <w:rFonts w:cs="Arial"/>
                                <w:lang w:val="fr-FR"/>
                              </w:rPr>
                            </w:pPr>
                          </w:p>
                          <w:p w14:paraId="2B3D5D6C" w14:textId="77777777" w:rsidR="00600DF9" w:rsidRDefault="00600DF9" w:rsidP="0048001B">
                            <w:pPr>
                              <w:rPr>
                                <w:rFonts w:cs="Arial"/>
                                <w:lang w:val="fr-FR"/>
                              </w:rPr>
                            </w:pPr>
                          </w:p>
                          <w:p w14:paraId="6C35CB7A" w14:textId="77777777" w:rsidR="00600DF9" w:rsidRDefault="00600DF9" w:rsidP="0048001B">
                            <w:pPr>
                              <w:rPr>
                                <w:rFonts w:cs="Arial"/>
                                <w:lang w:val="fr-FR"/>
                              </w:rPr>
                            </w:pPr>
                          </w:p>
                          <w:p w14:paraId="66CBFFF4" w14:textId="77777777" w:rsidR="00600DF9" w:rsidRDefault="00600DF9" w:rsidP="0048001B">
                            <w:pPr>
                              <w:rPr>
                                <w:rFonts w:cs="Arial"/>
                                <w:lang w:val="fr-FR"/>
                              </w:rPr>
                            </w:pPr>
                          </w:p>
                          <w:p w14:paraId="3B271E90" w14:textId="77777777" w:rsidR="00600DF9" w:rsidRDefault="00600DF9" w:rsidP="0048001B">
                            <w:pPr>
                              <w:rPr>
                                <w:rFonts w:cs="Arial"/>
                                <w:lang w:val="fr-FR"/>
                              </w:rPr>
                            </w:pPr>
                          </w:p>
                          <w:p w14:paraId="66CC5BDE" w14:textId="77777777" w:rsidR="00600DF9" w:rsidRDefault="00600DF9" w:rsidP="0048001B">
                            <w:pPr>
                              <w:rPr>
                                <w:rFonts w:cs="Arial"/>
                                <w:lang w:val="fr-FR"/>
                              </w:rPr>
                            </w:pPr>
                          </w:p>
                          <w:p w14:paraId="48ED4085" w14:textId="77777777" w:rsidR="00600DF9" w:rsidRDefault="00600DF9" w:rsidP="0048001B">
                            <w:pPr>
                              <w:rPr>
                                <w:rFonts w:cs="Arial"/>
                                <w:lang w:val="fr-FR"/>
                              </w:rPr>
                            </w:pPr>
                          </w:p>
                          <w:p w14:paraId="50D1053C" w14:textId="77777777" w:rsidR="00600DF9" w:rsidRDefault="00600DF9" w:rsidP="0048001B">
                            <w:pPr>
                              <w:rPr>
                                <w:rFonts w:cs="Arial"/>
                                <w:lang w:val="fr-FR"/>
                              </w:rPr>
                            </w:pPr>
                          </w:p>
                          <w:p w14:paraId="7DC29D3E" w14:textId="77777777" w:rsidR="00600DF9" w:rsidRDefault="00600DF9" w:rsidP="0048001B">
                            <w:pPr>
                              <w:rPr>
                                <w:rFonts w:cs="Arial"/>
                                <w:lang w:val="fr-FR"/>
                              </w:rPr>
                            </w:pPr>
                          </w:p>
                          <w:p w14:paraId="2E175A8C" w14:textId="77777777" w:rsidR="00600DF9" w:rsidRDefault="00600DF9" w:rsidP="0048001B">
                            <w:pPr>
                              <w:rPr>
                                <w:rFonts w:cs="Arial"/>
                                <w:lang w:val="fr-FR"/>
                              </w:rPr>
                            </w:pPr>
                          </w:p>
                          <w:p w14:paraId="50F96C9F" w14:textId="77777777" w:rsidR="00600DF9" w:rsidRDefault="00600DF9" w:rsidP="0048001B">
                            <w:pPr>
                              <w:rPr>
                                <w:rFonts w:cs="Arial"/>
                                <w:lang w:val="fr-FR"/>
                              </w:rPr>
                            </w:pPr>
                          </w:p>
                          <w:p w14:paraId="0BC8FFB5" w14:textId="77777777" w:rsidR="00600DF9" w:rsidRDefault="00600DF9" w:rsidP="0048001B">
                            <w:pPr>
                              <w:rPr>
                                <w:rFonts w:cs="Arial"/>
                                <w:lang w:val="fr-FR"/>
                              </w:rPr>
                            </w:pPr>
                          </w:p>
                          <w:p w14:paraId="39068477" w14:textId="77777777" w:rsidR="00600DF9" w:rsidRDefault="00600DF9" w:rsidP="0048001B">
                            <w:pPr>
                              <w:rPr>
                                <w:rFonts w:cs="Arial"/>
                                <w:lang w:val="fr-FR"/>
                              </w:rPr>
                            </w:pPr>
                          </w:p>
                          <w:p w14:paraId="4A14AE89" w14:textId="77777777" w:rsidR="00600DF9" w:rsidRDefault="00600DF9" w:rsidP="0048001B">
                            <w:pPr>
                              <w:rPr>
                                <w:rFonts w:cs="Arial"/>
                                <w:lang w:val="fr-FR"/>
                              </w:rPr>
                            </w:pPr>
                          </w:p>
                          <w:p w14:paraId="1678876D" w14:textId="77777777" w:rsidR="00600DF9" w:rsidRDefault="00600DF9" w:rsidP="0048001B">
                            <w:pPr>
                              <w:rPr>
                                <w:rFonts w:cs="Arial"/>
                                <w:lang w:val="fr-FR"/>
                              </w:rPr>
                            </w:pPr>
                          </w:p>
                          <w:p w14:paraId="28F02948" w14:textId="77777777" w:rsidR="00600DF9" w:rsidRDefault="00600DF9" w:rsidP="0048001B">
                            <w:pPr>
                              <w:rPr>
                                <w:rFonts w:cs="Arial"/>
                                <w:lang w:val="fr-FR"/>
                              </w:rPr>
                            </w:pPr>
                          </w:p>
                          <w:p w14:paraId="206C69FA" w14:textId="77777777" w:rsidR="00600DF9" w:rsidRDefault="00600DF9" w:rsidP="0048001B">
                            <w:pPr>
                              <w:rPr>
                                <w:rFonts w:cs="Arial"/>
                                <w:lang w:val="fr-FR"/>
                              </w:rPr>
                            </w:pPr>
                          </w:p>
                          <w:p w14:paraId="7A2A65D9" w14:textId="77777777" w:rsidR="00600DF9" w:rsidRDefault="00600DF9" w:rsidP="0048001B">
                            <w:pPr>
                              <w:rPr>
                                <w:rFonts w:cs="Arial"/>
                                <w:lang w:val="fr-FR"/>
                              </w:rPr>
                            </w:pPr>
                          </w:p>
                          <w:p w14:paraId="4792215B" w14:textId="77777777" w:rsidR="00600DF9" w:rsidRDefault="00600DF9" w:rsidP="0048001B">
                            <w:pPr>
                              <w:rPr>
                                <w:rFonts w:cs="Arial"/>
                                <w:lang w:val="fr-FR"/>
                              </w:rPr>
                            </w:pPr>
                          </w:p>
                          <w:p w14:paraId="4C166CB6" w14:textId="77777777" w:rsidR="00600DF9" w:rsidRDefault="00600DF9" w:rsidP="0048001B">
                            <w:pPr>
                              <w:rPr>
                                <w:rFonts w:cs="Arial"/>
                                <w:lang w:val="fr-FR"/>
                              </w:rPr>
                            </w:pPr>
                          </w:p>
                          <w:p w14:paraId="135554FE" w14:textId="77777777" w:rsidR="00600DF9" w:rsidRDefault="00600DF9" w:rsidP="0048001B">
                            <w:pPr>
                              <w:rPr>
                                <w:rFonts w:cs="Arial"/>
                                <w:lang w:val="fr-FR"/>
                              </w:rPr>
                            </w:pPr>
                          </w:p>
                          <w:p w14:paraId="4BAA43B4" w14:textId="77777777" w:rsidR="00600DF9" w:rsidRDefault="00600DF9" w:rsidP="0048001B">
                            <w:pPr>
                              <w:rPr>
                                <w:rFonts w:cs="Arial"/>
                                <w:lang w:val="fr-FR"/>
                              </w:rPr>
                            </w:pPr>
                          </w:p>
                          <w:p w14:paraId="5DF42967" w14:textId="77777777" w:rsidR="00600DF9" w:rsidRDefault="00600DF9" w:rsidP="0048001B">
                            <w:pPr>
                              <w:rPr>
                                <w:rFonts w:cs="Arial"/>
                                <w:lang w:val="fr-FR"/>
                              </w:rPr>
                            </w:pPr>
                          </w:p>
                          <w:p w14:paraId="7AE54C86" w14:textId="77777777" w:rsidR="00600DF9" w:rsidRDefault="00600DF9" w:rsidP="0048001B">
                            <w:pPr>
                              <w:rPr>
                                <w:rFonts w:cs="Arial"/>
                                <w:lang w:val="fr-FR"/>
                              </w:rPr>
                            </w:pPr>
                          </w:p>
                          <w:p w14:paraId="49B5B767" w14:textId="77777777" w:rsidR="00600DF9" w:rsidRDefault="00600DF9" w:rsidP="0048001B">
                            <w:pPr>
                              <w:rPr>
                                <w:rFonts w:cs="Arial"/>
                                <w:lang w:val="fr-FR"/>
                              </w:rPr>
                            </w:pPr>
                          </w:p>
                          <w:p w14:paraId="5B49B4AC" w14:textId="77777777" w:rsidR="00600DF9" w:rsidRDefault="00600DF9" w:rsidP="0048001B">
                            <w:pPr>
                              <w:rPr>
                                <w:rFonts w:cs="Arial"/>
                                <w:lang w:val="fr-FR"/>
                              </w:rPr>
                            </w:pPr>
                          </w:p>
                          <w:p w14:paraId="35A5048D" w14:textId="77777777" w:rsidR="00600DF9" w:rsidRDefault="00600DF9" w:rsidP="0048001B">
                            <w:pPr>
                              <w:rPr>
                                <w:rFonts w:cs="Arial"/>
                                <w:lang w:val="fr-FR"/>
                              </w:rPr>
                            </w:pPr>
                          </w:p>
                          <w:p w14:paraId="16AC5570" w14:textId="77777777" w:rsidR="00600DF9" w:rsidRDefault="00600DF9" w:rsidP="0048001B">
                            <w:pPr>
                              <w:rPr>
                                <w:rFonts w:cs="Arial"/>
                                <w:lang w:val="fr-FR"/>
                              </w:rPr>
                            </w:pPr>
                          </w:p>
                          <w:p w14:paraId="6C5676B6" w14:textId="77777777" w:rsidR="00600DF9" w:rsidRDefault="00600DF9" w:rsidP="0048001B">
                            <w:pPr>
                              <w:rPr>
                                <w:rFonts w:cs="Arial"/>
                                <w:lang w:val="fr-FR"/>
                              </w:rPr>
                            </w:pPr>
                          </w:p>
                          <w:p w14:paraId="4C1519D4" w14:textId="77777777" w:rsidR="00600DF9" w:rsidRDefault="00600DF9" w:rsidP="0048001B">
                            <w:pPr>
                              <w:rPr>
                                <w:rFonts w:cs="Arial"/>
                                <w:lang w:val="fr-FR"/>
                              </w:rPr>
                            </w:pPr>
                          </w:p>
                          <w:p w14:paraId="608CC1A4" w14:textId="77777777" w:rsidR="00600DF9" w:rsidRDefault="00600DF9" w:rsidP="0048001B">
                            <w:pPr>
                              <w:rPr>
                                <w:rFonts w:cs="Arial"/>
                                <w:lang w:val="fr-FR"/>
                              </w:rPr>
                            </w:pPr>
                          </w:p>
                          <w:p w14:paraId="12ED9270" w14:textId="77777777" w:rsidR="00600DF9" w:rsidRDefault="00600DF9" w:rsidP="0048001B">
                            <w:pPr>
                              <w:rPr>
                                <w:rFonts w:cs="Arial"/>
                                <w:lang w:val="fr-FR"/>
                              </w:rPr>
                            </w:pPr>
                          </w:p>
                          <w:p w14:paraId="3F178EB5" w14:textId="77777777" w:rsidR="00600DF9" w:rsidRDefault="00600DF9" w:rsidP="0048001B">
                            <w:pPr>
                              <w:rPr>
                                <w:rFonts w:cs="Arial"/>
                                <w:lang w:val="fr-FR"/>
                              </w:rPr>
                            </w:pPr>
                          </w:p>
                          <w:p w14:paraId="05CA7C31" w14:textId="77777777" w:rsidR="00600DF9" w:rsidRDefault="00600DF9" w:rsidP="0048001B">
                            <w:pPr>
                              <w:rPr>
                                <w:rFonts w:cs="Arial"/>
                                <w:lang w:val="fr-FR"/>
                              </w:rPr>
                            </w:pPr>
                          </w:p>
                          <w:p w14:paraId="440B0D63" w14:textId="77777777" w:rsidR="00600DF9" w:rsidRDefault="00600DF9" w:rsidP="0048001B">
                            <w:pPr>
                              <w:rPr>
                                <w:rFonts w:cs="Arial"/>
                                <w:lang w:val="fr-FR"/>
                              </w:rPr>
                            </w:pPr>
                          </w:p>
                          <w:p w14:paraId="770D6188" w14:textId="77777777" w:rsidR="00600DF9" w:rsidRDefault="00600DF9" w:rsidP="0048001B">
                            <w:pPr>
                              <w:rPr>
                                <w:rFonts w:cs="Arial"/>
                                <w:lang w:val="fr-FR"/>
                              </w:rPr>
                            </w:pPr>
                          </w:p>
                          <w:p w14:paraId="5763A50D" w14:textId="77777777" w:rsidR="00600DF9" w:rsidRDefault="00600DF9" w:rsidP="0048001B">
                            <w:pPr>
                              <w:rPr>
                                <w:rFonts w:cs="Arial"/>
                                <w:lang w:val="fr-FR"/>
                              </w:rPr>
                            </w:pPr>
                          </w:p>
                          <w:p w14:paraId="24BFCD4C" w14:textId="77777777" w:rsidR="00600DF9" w:rsidRDefault="00600DF9" w:rsidP="0048001B">
                            <w:pPr>
                              <w:rPr>
                                <w:rFonts w:cs="Arial"/>
                                <w:lang w:val="fr-FR"/>
                              </w:rPr>
                            </w:pPr>
                          </w:p>
                          <w:p w14:paraId="6D33B3D3" w14:textId="77777777" w:rsidR="00600DF9" w:rsidRDefault="00600DF9" w:rsidP="0048001B">
                            <w:pPr>
                              <w:rPr>
                                <w:rFonts w:cs="Arial"/>
                                <w:lang w:val="fr-FR"/>
                              </w:rPr>
                            </w:pPr>
                          </w:p>
                          <w:p w14:paraId="73868FF9" w14:textId="77777777" w:rsidR="00600DF9" w:rsidRDefault="00600DF9" w:rsidP="0048001B">
                            <w:pPr>
                              <w:rPr>
                                <w:rFonts w:cs="Arial"/>
                                <w:lang w:val="fr-FR"/>
                              </w:rPr>
                            </w:pPr>
                          </w:p>
                          <w:p w14:paraId="0C4E3A12" w14:textId="77777777" w:rsidR="00600DF9" w:rsidRDefault="00600DF9" w:rsidP="0048001B">
                            <w:pPr>
                              <w:rPr>
                                <w:rFonts w:cs="Arial"/>
                                <w:lang w:val="fr-FR"/>
                              </w:rPr>
                            </w:pPr>
                          </w:p>
                          <w:p w14:paraId="30168CB2" w14:textId="77777777" w:rsidR="00600DF9" w:rsidRDefault="00600DF9" w:rsidP="0048001B">
                            <w:pPr>
                              <w:rPr>
                                <w:rFonts w:cs="Arial"/>
                                <w:lang w:val="fr-FR"/>
                              </w:rPr>
                            </w:pPr>
                          </w:p>
                          <w:p w14:paraId="6C205F6E" w14:textId="77777777" w:rsidR="00600DF9" w:rsidRDefault="00600DF9" w:rsidP="0048001B">
                            <w:pPr>
                              <w:rPr>
                                <w:rFonts w:cs="Arial"/>
                                <w:lang w:val="fr-FR"/>
                              </w:rPr>
                            </w:pPr>
                          </w:p>
                          <w:p w14:paraId="30F9E5D7" w14:textId="77777777" w:rsidR="00600DF9" w:rsidRDefault="00600DF9" w:rsidP="0048001B">
                            <w:pPr>
                              <w:rPr>
                                <w:rFonts w:cs="Arial"/>
                                <w:lang w:val="fr-FR"/>
                              </w:rPr>
                            </w:pPr>
                          </w:p>
                          <w:p w14:paraId="7DF32BB7" w14:textId="77777777" w:rsidR="00600DF9" w:rsidRDefault="00600DF9" w:rsidP="0048001B">
                            <w:pPr>
                              <w:rPr>
                                <w:rFonts w:cs="Arial"/>
                                <w:lang w:val="fr-FR"/>
                              </w:rPr>
                            </w:pPr>
                          </w:p>
                          <w:p w14:paraId="74E0F7AD" w14:textId="77777777" w:rsidR="00600DF9" w:rsidRDefault="00600DF9" w:rsidP="0048001B">
                            <w:pPr>
                              <w:rPr>
                                <w:rFonts w:cs="Arial"/>
                                <w:lang w:val="fr-FR"/>
                              </w:rPr>
                            </w:pPr>
                          </w:p>
                          <w:p w14:paraId="758A8CC6" w14:textId="77777777" w:rsidR="00600DF9" w:rsidRDefault="00600DF9" w:rsidP="0048001B">
                            <w:pPr>
                              <w:rPr>
                                <w:rFonts w:cs="Arial"/>
                                <w:lang w:val="fr-FR"/>
                              </w:rPr>
                            </w:pPr>
                          </w:p>
                          <w:p w14:paraId="5F477B8B" w14:textId="77777777" w:rsidR="00600DF9" w:rsidRDefault="00600DF9" w:rsidP="0048001B">
                            <w:pPr>
                              <w:rPr>
                                <w:rFonts w:cs="Arial"/>
                                <w:lang w:val="fr-FR"/>
                              </w:rPr>
                            </w:pPr>
                          </w:p>
                          <w:p w14:paraId="545B67D3" w14:textId="77777777" w:rsidR="00600DF9" w:rsidRDefault="00600DF9" w:rsidP="0048001B">
                            <w:pPr>
                              <w:rPr>
                                <w:rFonts w:cs="Arial"/>
                                <w:lang w:val="fr-FR"/>
                              </w:rPr>
                            </w:pPr>
                          </w:p>
                          <w:p w14:paraId="51AAEBCF" w14:textId="77777777" w:rsidR="00600DF9" w:rsidRDefault="00600DF9" w:rsidP="0048001B">
                            <w:pPr>
                              <w:rPr>
                                <w:rFonts w:cs="Arial"/>
                                <w:lang w:val="fr-FR"/>
                              </w:rPr>
                            </w:pPr>
                          </w:p>
                          <w:p w14:paraId="25253C18" w14:textId="77777777" w:rsidR="00600DF9" w:rsidRDefault="00600DF9" w:rsidP="0048001B">
                            <w:pPr>
                              <w:rPr>
                                <w:rFonts w:cs="Arial"/>
                                <w:lang w:val="fr-FR"/>
                              </w:rPr>
                            </w:pPr>
                          </w:p>
                          <w:p w14:paraId="207F1AAB" w14:textId="77777777" w:rsidR="00600DF9" w:rsidRDefault="00600DF9" w:rsidP="0048001B">
                            <w:pPr>
                              <w:rPr>
                                <w:rFonts w:cs="Arial"/>
                                <w:lang w:val="fr-FR"/>
                              </w:rPr>
                            </w:pPr>
                          </w:p>
                          <w:p w14:paraId="472EE391" w14:textId="77777777" w:rsidR="00600DF9" w:rsidRDefault="00600DF9" w:rsidP="0048001B">
                            <w:pPr>
                              <w:rPr>
                                <w:rFonts w:cs="Arial"/>
                                <w:lang w:val="fr-FR"/>
                              </w:rPr>
                            </w:pPr>
                          </w:p>
                          <w:p w14:paraId="6CDD1C85" w14:textId="77777777" w:rsidR="00600DF9" w:rsidRDefault="00600DF9" w:rsidP="0048001B">
                            <w:pPr>
                              <w:rPr>
                                <w:rFonts w:cs="Arial"/>
                                <w:lang w:val="fr-FR"/>
                              </w:rPr>
                            </w:pPr>
                          </w:p>
                          <w:p w14:paraId="799C1B44" w14:textId="77777777" w:rsidR="00600DF9" w:rsidRDefault="00600DF9" w:rsidP="0048001B">
                            <w:pPr>
                              <w:rPr>
                                <w:rFonts w:cs="Arial"/>
                                <w:lang w:val="fr-FR"/>
                              </w:rPr>
                            </w:pPr>
                          </w:p>
                          <w:p w14:paraId="74CEF0C4" w14:textId="77777777" w:rsidR="00600DF9" w:rsidRDefault="00600DF9" w:rsidP="0048001B">
                            <w:pPr>
                              <w:rPr>
                                <w:rFonts w:cs="Arial"/>
                                <w:lang w:val="fr-FR"/>
                              </w:rPr>
                            </w:pPr>
                          </w:p>
                          <w:p w14:paraId="41F79327" w14:textId="77777777" w:rsidR="00600DF9" w:rsidRDefault="00600DF9" w:rsidP="0048001B">
                            <w:pPr>
                              <w:rPr>
                                <w:rFonts w:cs="Arial"/>
                                <w:lang w:val="fr-FR"/>
                              </w:rPr>
                            </w:pPr>
                          </w:p>
                          <w:p w14:paraId="51D51410" w14:textId="77777777" w:rsidR="00600DF9" w:rsidRDefault="00600DF9" w:rsidP="0048001B">
                            <w:pPr>
                              <w:rPr>
                                <w:rFonts w:cs="Arial"/>
                                <w:lang w:val="fr-FR"/>
                              </w:rPr>
                            </w:pPr>
                          </w:p>
                          <w:p w14:paraId="766F7BEE" w14:textId="77777777" w:rsidR="00600DF9" w:rsidRDefault="00600DF9" w:rsidP="0048001B">
                            <w:pPr>
                              <w:rPr>
                                <w:rFonts w:cs="Arial"/>
                                <w:lang w:val="fr-FR"/>
                              </w:rPr>
                            </w:pPr>
                          </w:p>
                          <w:p w14:paraId="2DF25CA9" w14:textId="77777777" w:rsidR="00600DF9" w:rsidRDefault="00600DF9" w:rsidP="0048001B">
                            <w:pPr>
                              <w:rPr>
                                <w:rFonts w:cs="Arial"/>
                                <w:lang w:val="fr-FR"/>
                              </w:rPr>
                            </w:pPr>
                          </w:p>
                          <w:p w14:paraId="45D99B55" w14:textId="77777777" w:rsidR="00600DF9" w:rsidRDefault="00600DF9" w:rsidP="0048001B">
                            <w:pPr>
                              <w:rPr>
                                <w:rFonts w:cs="Arial"/>
                                <w:lang w:val="fr-FR"/>
                              </w:rPr>
                            </w:pPr>
                          </w:p>
                          <w:p w14:paraId="4828E0D9" w14:textId="77777777" w:rsidR="00600DF9" w:rsidRDefault="00600DF9" w:rsidP="0048001B">
                            <w:pPr>
                              <w:rPr>
                                <w:rFonts w:cs="Arial"/>
                                <w:lang w:val="fr-FR"/>
                              </w:rPr>
                            </w:pPr>
                          </w:p>
                          <w:p w14:paraId="6346BDEC" w14:textId="77777777" w:rsidR="00600DF9" w:rsidRDefault="00600DF9" w:rsidP="0048001B">
                            <w:pPr>
                              <w:rPr>
                                <w:rFonts w:cs="Arial"/>
                                <w:lang w:val="fr-FR"/>
                              </w:rPr>
                            </w:pPr>
                          </w:p>
                          <w:p w14:paraId="2BF0DF73" w14:textId="77777777" w:rsidR="00600DF9" w:rsidRDefault="00600DF9" w:rsidP="0048001B">
                            <w:pPr>
                              <w:rPr>
                                <w:rFonts w:cs="Arial"/>
                                <w:lang w:val="fr-FR"/>
                              </w:rPr>
                            </w:pPr>
                          </w:p>
                          <w:p w14:paraId="52B91B03" w14:textId="77777777" w:rsidR="00600DF9" w:rsidRDefault="00600DF9" w:rsidP="0048001B">
                            <w:pPr>
                              <w:rPr>
                                <w:rFonts w:cs="Arial"/>
                                <w:lang w:val="fr-FR"/>
                              </w:rPr>
                            </w:pPr>
                          </w:p>
                          <w:p w14:paraId="224E32EF" w14:textId="77777777" w:rsidR="00600DF9" w:rsidRDefault="00600DF9" w:rsidP="0048001B">
                            <w:pPr>
                              <w:rPr>
                                <w:rFonts w:cs="Arial"/>
                                <w:lang w:val="fr-FR"/>
                              </w:rPr>
                            </w:pPr>
                          </w:p>
                          <w:p w14:paraId="2D04C36E" w14:textId="77777777" w:rsidR="00600DF9" w:rsidRDefault="00600DF9" w:rsidP="0048001B">
                            <w:pPr>
                              <w:rPr>
                                <w:rFonts w:cs="Arial"/>
                                <w:lang w:val="fr-FR"/>
                              </w:rPr>
                            </w:pPr>
                          </w:p>
                          <w:p w14:paraId="2ACA2D2D" w14:textId="77777777" w:rsidR="00600DF9" w:rsidRDefault="00600DF9" w:rsidP="0048001B">
                            <w:pPr>
                              <w:rPr>
                                <w:rFonts w:cs="Arial"/>
                                <w:lang w:val="fr-FR"/>
                              </w:rPr>
                            </w:pPr>
                          </w:p>
                          <w:p w14:paraId="2933E580" w14:textId="77777777" w:rsidR="00600DF9" w:rsidRDefault="00600DF9" w:rsidP="0048001B">
                            <w:pPr>
                              <w:rPr>
                                <w:rFonts w:cs="Arial"/>
                                <w:lang w:val="fr-FR"/>
                              </w:rPr>
                            </w:pPr>
                          </w:p>
                          <w:p w14:paraId="46F82449" w14:textId="77777777" w:rsidR="00600DF9" w:rsidRDefault="00600DF9" w:rsidP="0048001B">
                            <w:pPr>
                              <w:rPr>
                                <w:rFonts w:cs="Arial"/>
                                <w:lang w:val="fr-FR"/>
                              </w:rPr>
                            </w:pPr>
                          </w:p>
                          <w:p w14:paraId="3894D49E" w14:textId="77777777" w:rsidR="00600DF9" w:rsidRDefault="00600DF9" w:rsidP="0048001B">
                            <w:pPr>
                              <w:rPr>
                                <w:rFonts w:cs="Arial"/>
                                <w:lang w:val="fr-FR"/>
                              </w:rPr>
                            </w:pPr>
                          </w:p>
                          <w:p w14:paraId="40AD91E8" w14:textId="77777777" w:rsidR="00600DF9" w:rsidRDefault="00600DF9" w:rsidP="0048001B">
                            <w:pPr>
                              <w:rPr>
                                <w:rFonts w:cs="Arial"/>
                                <w:lang w:val="fr-FR"/>
                              </w:rPr>
                            </w:pPr>
                          </w:p>
                          <w:p w14:paraId="5DC34952" w14:textId="77777777" w:rsidR="00600DF9" w:rsidRDefault="00600DF9" w:rsidP="0048001B">
                            <w:pPr>
                              <w:rPr>
                                <w:rFonts w:cs="Arial"/>
                                <w:lang w:val="fr-FR"/>
                              </w:rPr>
                            </w:pPr>
                          </w:p>
                          <w:p w14:paraId="27E0B90A" w14:textId="77777777" w:rsidR="00600DF9" w:rsidRDefault="00600DF9" w:rsidP="0048001B">
                            <w:pPr>
                              <w:rPr>
                                <w:rFonts w:cs="Arial"/>
                                <w:lang w:val="fr-FR"/>
                              </w:rPr>
                            </w:pPr>
                          </w:p>
                          <w:p w14:paraId="73277DD6" w14:textId="77777777" w:rsidR="00600DF9" w:rsidRDefault="00600DF9" w:rsidP="0048001B">
                            <w:pPr>
                              <w:rPr>
                                <w:rFonts w:cs="Arial"/>
                                <w:lang w:val="fr-FR"/>
                              </w:rPr>
                            </w:pPr>
                          </w:p>
                          <w:p w14:paraId="4D136657" w14:textId="77777777" w:rsidR="00600DF9" w:rsidRDefault="00600DF9" w:rsidP="0048001B">
                            <w:pPr>
                              <w:rPr>
                                <w:rFonts w:cs="Arial"/>
                                <w:lang w:val="fr-FR"/>
                              </w:rPr>
                            </w:pPr>
                          </w:p>
                          <w:p w14:paraId="7C49EB26" w14:textId="77777777" w:rsidR="00600DF9" w:rsidRDefault="00600DF9" w:rsidP="0048001B">
                            <w:pPr>
                              <w:rPr>
                                <w:rFonts w:cs="Arial"/>
                                <w:lang w:val="fr-FR"/>
                              </w:rPr>
                            </w:pPr>
                          </w:p>
                          <w:p w14:paraId="3ACEFEF3" w14:textId="77777777" w:rsidR="00600DF9" w:rsidRDefault="00600DF9" w:rsidP="0048001B">
                            <w:pPr>
                              <w:rPr>
                                <w:rFonts w:cs="Arial"/>
                                <w:lang w:val="fr-FR"/>
                              </w:rPr>
                            </w:pPr>
                          </w:p>
                          <w:p w14:paraId="32178AB8" w14:textId="77777777" w:rsidR="00600DF9" w:rsidRDefault="00600DF9" w:rsidP="0048001B">
                            <w:pPr>
                              <w:rPr>
                                <w:rFonts w:cs="Arial"/>
                                <w:lang w:val="fr-FR"/>
                              </w:rPr>
                            </w:pPr>
                          </w:p>
                          <w:p w14:paraId="4C317189" w14:textId="77777777" w:rsidR="00600DF9" w:rsidRDefault="00600DF9" w:rsidP="0048001B">
                            <w:pPr>
                              <w:rPr>
                                <w:rFonts w:cs="Arial"/>
                                <w:lang w:val="fr-FR"/>
                              </w:rPr>
                            </w:pPr>
                          </w:p>
                          <w:p w14:paraId="1FDD738E" w14:textId="77777777" w:rsidR="00600DF9" w:rsidRDefault="00600DF9" w:rsidP="0048001B">
                            <w:pPr>
                              <w:rPr>
                                <w:rFonts w:cs="Arial"/>
                                <w:lang w:val="fr-FR"/>
                              </w:rPr>
                            </w:pPr>
                          </w:p>
                          <w:p w14:paraId="0DA6DFD0" w14:textId="77777777" w:rsidR="00600DF9" w:rsidRDefault="00600DF9" w:rsidP="0048001B">
                            <w:pPr>
                              <w:rPr>
                                <w:rFonts w:cs="Arial"/>
                                <w:lang w:val="fr-FR"/>
                              </w:rPr>
                            </w:pPr>
                          </w:p>
                          <w:p w14:paraId="55E4DE24" w14:textId="77777777" w:rsidR="00600DF9" w:rsidRDefault="00600DF9" w:rsidP="0048001B">
                            <w:pPr>
                              <w:rPr>
                                <w:rFonts w:cs="Arial"/>
                                <w:lang w:val="fr-FR"/>
                              </w:rPr>
                            </w:pPr>
                          </w:p>
                          <w:p w14:paraId="482AF208" w14:textId="77777777" w:rsidR="00600DF9" w:rsidRDefault="00600DF9" w:rsidP="0048001B">
                            <w:pPr>
                              <w:rPr>
                                <w:rFonts w:cs="Arial"/>
                                <w:lang w:val="fr-FR"/>
                              </w:rPr>
                            </w:pPr>
                          </w:p>
                          <w:p w14:paraId="3293E669" w14:textId="77777777" w:rsidR="00600DF9" w:rsidRDefault="00600DF9" w:rsidP="0048001B">
                            <w:pPr>
                              <w:rPr>
                                <w:rFonts w:cs="Arial"/>
                                <w:lang w:val="fr-FR"/>
                              </w:rPr>
                            </w:pPr>
                          </w:p>
                          <w:p w14:paraId="6EFB2B40" w14:textId="77777777" w:rsidR="00600DF9" w:rsidRDefault="00600DF9" w:rsidP="0048001B">
                            <w:pPr>
                              <w:rPr>
                                <w:rFonts w:cs="Arial"/>
                                <w:lang w:val="fr-FR"/>
                              </w:rPr>
                            </w:pPr>
                          </w:p>
                          <w:p w14:paraId="34B71FAD" w14:textId="77777777" w:rsidR="00600DF9" w:rsidRDefault="00600DF9" w:rsidP="0048001B">
                            <w:pPr>
                              <w:rPr>
                                <w:rFonts w:cs="Arial"/>
                                <w:lang w:val="fr-FR"/>
                              </w:rPr>
                            </w:pPr>
                          </w:p>
                          <w:p w14:paraId="7046F933" w14:textId="77777777" w:rsidR="00600DF9" w:rsidRDefault="00600DF9" w:rsidP="0048001B">
                            <w:pPr>
                              <w:rPr>
                                <w:rFonts w:cs="Arial"/>
                                <w:lang w:val="fr-FR"/>
                              </w:rPr>
                            </w:pPr>
                          </w:p>
                          <w:p w14:paraId="6DD3130F" w14:textId="77777777" w:rsidR="00600DF9" w:rsidRDefault="00600DF9" w:rsidP="0048001B">
                            <w:pPr>
                              <w:rPr>
                                <w:rFonts w:cs="Arial"/>
                                <w:lang w:val="fr-FR"/>
                              </w:rPr>
                            </w:pPr>
                          </w:p>
                          <w:p w14:paraId="558F1844" w14:textId="77777777" w:rsidR="00600DF9" w:rsidRDefault="00600DF9" w:rsidP="0048001B">
                            <w:pPr>
                              <w:rPr>
                                <w:rFonts w:cs="Arial"/>
                                <w:lang w:val="fr-FR"/>
                              </w:rPr>
                            </w:pPr>
                          </w:p>
                          <w:p w14:paraId="6DA2BF3E" w14:textId="77777777" w:rsidR="00600DF9" w:rsidRDefault="00600DF9" w:rsidP="0048001B">
                            <w:pPr>
                              <w:rPr>
                                <w:rFonts w:cs="Arial"/>
                                <w:lang w:val="fr-FR"/>
                              </w:rPr>
                            </w:pPr>
                          </w:p>
                          <w:p w14:paraId="178FA5DC" w14:textId="77777777" w:rsidR="00600DF9" w:rsidRDefault="00600DF9" w:rsidP="0048001B">
                            <w:pPr>
                              <w:rPr>
                                <w:rFonts w:cs="Arial"/>
                                <w:lang w:val="fr-FR"/>
                              </w:rPr>
                            </w:pPr>
                          </w:p>
                          <w:p w14:paraId="7CDAB7F8" w14:textId="77777777" w:rsidR="00600DF9" w:rsidRDefault="00600DF9" w:rsidP="0048001B">
                            <w:pPr>
                              <w:rPr>
                                <w:rFonts w:cs="Arial"/>
                                <w:lang w:val="fr-FR"/>
                              </w:rPr>
                            </w:pPr>
                          </w:p>
                          <w:p w14:paraId="6DD09722" w14:textId="77777777" w:rsidR="00600DF9" w:rsidRDefault="00600DF9" w:rsidP="0048001B">
                            <w:pPr>
                              <w:rPr>
                                <w:rFonts w:cs="Arial"/>
                                <w:lang w:val="fr-FR"/>
                              </w:rPr>
                            </w:pPr>
                          </w:p>
                          <w:p w14:paraId="7642DEDF" w14:textId="77777777" w:rsidR="00600DF9" w:rsidRDefault="00600DF9" w:rsidP="0048001B">
                            <w:pPr>
                              <w:rPr>
                                <w:rFonts w:cs="Arial"/>
                                <w:lang w:val="fr-FR"/>
                              </w:rPr>
                            </w:pPr>
                          </w:p>
                          <w:p w14:paraId="7E6D0406" w14:textId="77777777" w:rsidR="00600DF9" w:rsidRDefault="00600DF9" w:rsidP="0048001B">
                            <w:pPr>
                              <w:rPr>
                                <w:rFonts w:cs="Arial"/>
                                <w:lang w:val="fr-FR"/>
                              </w:rPr>
                            </w:pPr>
                          </w:p>
                          <w:p w14:paraId="3740537D" w14:textId="77777777" w:rsidR="00600DF9" w:rsidRDefault="00600DF9" w:rsidP="0048001B">
                            <w:pPr>
                              <w:rPr>
                                <w:rFonts w:cs="Arial"/>
                                <w:lang w:val="fr-FR"/>
                              </w:rPr>
                            </w:pPr>
                          </w:p>
                          <w:p w14:paraId="39CFBF3F" w14:textId="77777777" w:rsidR="00600DF9" w:rsidRDefault="00600DF9" w:rsidP="0048001B">
                            <w:pPr>
                              <w:rPr>
                                <w:rFonts w:cs="Arial"/>
                                <w:lang w:val="fr-FR"/>
                              </w:rPr>
                            </w:pPr>
                          </w:p>
                          <w:p w14:paraId="71E8AFBF" w14:textId="77777777" w:rsidR="00600DF9" w:rsidRDefault="00600DF9" w:rsidP="0048001B">
                            <w:pPr>
                              <w:rPr>
                                <w:rFonts w:cs="Arial"/>
                                <w:lang w:val="fr-FR"/>
                              </w:rPr>
                            </w:pPr>
                          </w:p>
                          <w:p w14:paraId="06AB26C1" w14:textId="77777777" w:rsidR="00600DF9" w:rsidRDefault="00600DF9" w:rsidP="0048001B">
                            <w:pPr>
                              <w:rPr>
                                <w:rFonts w:cs="Arial"/>
                                <w:lang w:val="fr-FR"/>
                              </w:rPr>
                            </w:pPr>
                          </w:p>
                          <w:p w14:paraId="6EFA7108" w14:textId="77777777" w:rsidR="00600DF9" w:rsidRDefault="00600DF9" w:rsidP="0048001B">
                            <w:pPr>
                              <w:rPr>
                                <w:rFonts w:cs="Arial"/>
                                <w:lang w:val="fr-FR"/>
                              </w:rPr>
                            </w:pPr>
                          </w:p>
                          <w:p w14:paraId="18CF4595" w14:textId="77777777" w:rsidR="00600DF9" w:rsidRDefault="00600DF9" w:rsidP="0048001B">
                            <w:pPr>
                              <w:rPr>
                                <w:rFonts w:cs="Arial"/>
                                <w:lang w:val="fr-FR"/>
                              </w:rPr>
                            </w:pPr>
                          </w:p>
                          <w:p w14:paraId="62AD1A67" w14:textId="77777777" w:rsidR="00600DF9" w:rsidRDefault="00600DF9" w:rsidP="0048001B">
                            <w:pPr>
                              <w:rPr>
                                <w:rFonts w:cs="Arial"/>
                                <w:lang w:val="fr-FR"/>
                              </w:rPr>
                            </w:pPr>
                          </w:p>
                          <w:p w14:paraId="25DAC0E1" w14:textId="77777777" w:rsidR="00600DF9" w:rsidRDefault="00600DF9" w:rsidP="0048001B">
                            <w:pPr>
                              <w:rPr>
                                <w:rFonts w:cs="Arial"/>
                                <w:lang w:val="fr-FR"/>
                              </w:rPr>
                            </w:pPr>
                          </w:p>
                          <w:p w14:paraId="54263AF3" w14:textId="77777777" w:rsidR="00600DF9" w:rsidRDefault="00600DF9" w:rsidP="0048001B">
                            <w:pPr>
                              <w:rPr>
                                <w:rFonts w:cs="Arial"/>
                                <w:lang w:val="fr-FR"/>
                              </w:rPr>
                            </w:pPr>
                          </w:p>
                          <w:p w14:paraId="59B0537E" w14:textId="77777777" w:rsidR="00600DF9" w:rsidRDefault="00600DF9" w:rsidP="0048001B">
                            <w:pPr>
                              <w:rPr>
                                <w:rFonts w:cs="Arial"/>
                                <w:lang w:val="fr-FR"/>
                              </w:rPr>
                            </w:pPr>
                          </w:p>
                          <w:p w14:paraId="5C7FF318" w14:textId="77777777" w:rsidR="00600DF9" w:rsidRDefault="00600DF9" w:rsidP="0048001B">
                            <w:pPr>
                              <w:rPr>
                                <w:rFonts w:cs="Arial"/>
                                <w:lang w:val="fr-FR"/>
                              </w:rPr>
                            </w:pPr>
                          </w:p>
                          <w:p w14:paraId="339DD642" w14:textId="77777777" w:rsidR="00600DF9" w:rsidRDefault="00600DF9" w:rsidP="0048001B">
                            <w:pPr>
                              <w:rPr>
                                <w:rFonts w:cs="Arial"/>
                                <w:lang w:val="fr-FR"/>
                              </w:rPr>
                            </w:pPr>
                          </w:p>
                          <w:p w14:paraId="49316317" w14:textId="77777777" w:rsidR="00600DF9" w:rsidRDefault="00600DF9" w:rsidP="0048001B">
                            <w:pPr>
                              <w:rPr>
                                <w:rFonts w:cs="Arial"/>
                                <w:lang w:val="fr-FR"/>
                              </w:rPr>
                            </w:pPr>
                          </w:p>
                          <w:p w14:paraId="06B33D47" w14:textId="77777777" w:rsidR="00600DF9" w:rsidRDefault="00600DF9" w:rsidP="0048001B">
                            <w:pPr>
                              <w:rPr>
                                <w:rFonts w:cs="Arial"/>
                                <w:lang w:val="fr-FR"/>
                              </w:rPr>
                            </w:pPr>
                          </w:p>
                          <w:p w14:paraId="2542910E" w14:textId="77777777" w:rsidR="00600DF9" w:rsidRDefault="00600DF9" w:rsidP="0048001B">
                            <w:pPr>
                              <w:rPr>
                                <w:rFonts w:cs="Arial"/>
                                <w:lang w:val="fr-FR"/>
                              </w:rPr>
                            </w:pPr>
                          </w:p>
                          <w:p w14:paraId="05C38BC6" w14:textId="77777777" w:rsidR="00600DF9" w:rsidRDefault="00600DF9" w:rsidP="0048001B">
                            <w:pPr>
                              <w:rPr>
                                <w:rFonts w:cs="Arial"/>
                                <w:lang w:val="fr-FR"/>
                              </w:rPr>
                            </w:pPr>
                          </w:p>
                          <w:p w14:paraId="39D5DB8F" w14:textId="77777777" w:rsidR="00600DF9" w:rsidRDefault="00600DF9" w:rsidP="0048001B">
                            <w:pPr>
                              <w:rPr>
                                <w:rFonts w:cs="Arial"/>
                                <w:lang w:val="fr-FR"/>
                              </w:rPr>
                            </w:pPr>
                          </w:p>
                          <w:p w14:paraId="5C54D25E" w14:textId="77777777" w:rsidR="00600DF9" w:rsidRDefault="00600DF9" w:rsidP="0048001B">
                            <w:pPr>
                              <w:rPr>
                                <w:rFonts w:cs="Arial"/>
                                <w:lang w:val="fr-FR"/>
                              </w:rPr>
                            </w:pPr>
                          </w:p>
                          <w:p w14:paraId="3D173CAF" w14:textId="77777777" w:rsidR="00600DF9" w:rsidRDefault="00600DF9" w:rsidP="0048001B">
                            <w:pPr>
                              <w:rPr>
                                <w:rFonts w:cs="Arial"/>
                                <w:lang w:val="fr-FR"/>
                              </w:rPr>
                            </w:pPr>
                          </w:p>
                          <w:p w14:paraId="3F7FEBED" w14:textId="77777777" w:rsidR="00600DF9" w:rsidRDefault="00600DF9" w:rsidP="0048001B">
                            <w:pPr>
                              <w:rPr>
                                <w:rFonts w:cs="Arial"/>
                                <w:lang w:val="fr-FR"/>
                              </w:rPr>
                            </w:pPr>
                          </w:p>
                          <w:p w14:paraId="298AC195" w14:textId="77777777" w:rsidR="00600DF9" w:rsidRDefault="00600DF9" w:rsidP="0048001B">
                            <w:pPr>
                              <w:rPr>
                                <w:rFonts w:cs="Arial"/>
                                <w:lang w:val="fr-FR"/>
                              </w:rPr>
                            </w:pPr>
                          </w:p>
                          <w:p w14:paraId="4B314CD7" w14:textId="77777777" w:rsidR="00600DF9" w:rsidRDefault="00600DF9" w:rsidP="0048001B">
                            <w:pPr>
                              <w:rPr>
                                <w:rFonts w:cs="Arial"/>
                                <w:lang w:val="fr-FR"/>
                              </w:rPr>
                            </w:pPr>
                          </w:p>
                          <w:p w14:paraId="3D5DBA88" w14:textId="77777777" w:rsidR="00600DF9" w:rsidRDefault="00600DF9" w:rsidP="0048001B">
                            <w:pPr>
                              <w:rPr>
                                <w:rFonts w:cs="Arial"/>
                                <w:lang w:val="fr-FR"/>
                              </w:rPr>
                            </w:pPr>
                          </w:p>
                          <w:p w14:paraId="4FC9D8DC" w14:textId="77777777" w:rsidR="00600DF9" w:rsidRDefault="00600DF9" w:rsidP="0048001B">
                            <w:pPr>
                              <w:rPr>
                                <w:rFonts w:cs="Arial"/>
                                <w:lang w:val="fr-FR"/>
                              </w:rPr>
                            </w:pPr>
                          </w:p>
                          <w:p w14:paraId="0D914784" w14:textId="77777777" w:rsidR="00600DF9" w:rsidRDefault="00600DF9" w:rsidP="0048001B">
                            <w:pPr>
                              <w:rPr>
                                <w:rFonts w:cs="Arial"/>
                                <w:lang w:val="fr-FR"/>
                              </w:rPr>
                            </w:pPr>
                          </w:p>
                          <w:p w14:paraId="19715365" w14:textId="77777777" w:rsidR="00600DF9" w:rsidRDefault="00600DF9" w:rsidP="0048001B">
                            <w:pPr>
                              <w:rPr>
                                <w:rFonts w:cs="Arial"/>
                                <w:lang w:val="fr-FR"/>
                              </w:rPr>
                            </w:pPr>
                          </w:p>
                          <w:p w14:paraId="2B990543" w14:textId="77777777" w:rsidR="00600DF9" w:rsidRDefault="00600DF9" w:rsidP="0048001B">
                            <w:pPr>
                              <w:rPr>
                                <w:rFonts w:cs="Arial"/>
                                <w:lang w:val="fr-FR"/>
                              </w:rPr>
                            </w:pPr>
                          </w:p>
                          <w:p w14:paraId="286B9E54" w14:textId="77777777" w:rsidR="00600DF9" w:rsidRDefault="00600DF9" w:rsidP="0048001B">
                            <w:pPr>
                              <w:rPr>
                                <w:rFonts w:cs="Arial"/>
                                <w:lang w:val="fr-FR"/>
                              </w:rPr>
                            </w:pPr>
                          </w:p>
                          <w:p w14:paraId="43A5BED4" w14:textId="77777777" w:rsidR="00600DF9" w:rsidRDefault="00600DF9" w:rsidP="0048001B">
                            <w:pPr>
                              <w:rPr>
                                <w:rFonts w:cs="Arial"/>
                                <w:lang w:val="fr-FR"/>
                              </w:rPr>
                            </w:pPr>
                          </w:p>
                          <w:p w14:paraId="48969B57" w14:textId="77777777" w:rsidR="00600DF9" w:rsidRDefault="00600DF9" w:rsidP="0048001B">
                            <w:pPr>
                              <w:rPr>
                                <w:rFonts w:cs="Arial"/>
                                <w:lang w:val="fr-FR"/>
                              </w:rPr>
                            </w:pPr>
                          </w:p>
                          <w:p w14:paraId="54D227A7" w14:textId="77777777" w:rsidR="00600DF9" w:rsidRDefault="00600DF9" w:rsidP="0048001B">
                            <w:pPr>
                              <w:rPr>
                                <w:rFonts w:cs="Arial"/>
                                <w:lang w:val="fr-FR"/>
                              </w:rPr>
                            </w:pPr>
                          </w:p>
                          <w:p w14:paraId="1D4823B6" w14:textId="77777777" w:rsidR="00600DF9" w:rsidRDefault="00600DF9" w:rsidP="0048001B">
                            <w:pPr>
                              <w:rPr>
                                <w:rFonts w:cs="Arial"/>
                                <w:lang w:val="fr-FR"/>
                              </w:rPr>
                            </w:pPr>
                          </w:p>
                          <w:p w14:paraId="738EC220" w14:textId="77777777" w:rsidR="00600DF9" w:rsidRDefault="00600DF9" w:rsidP="0048001B">
                            <w:pPr>
                              <w:rPr>
                                <w:rFonts w:cs="Arial"/>
                                <w:lang w:val="fr-FR"/>
                              </w:rPr>
                            </w:pPr>
                          </w:p>
                          <w:p w14:paraId="46BA2AA1" w14:textId="77777777" w:rsidR="00600DF9" w:rsidRDefault="00600DF9" w:rsidP="0048001B">
                            <w:pPr>
                              <w:rPr>
                                <w:rFonts w:cs="Arial"/>
                                <w:lang w:val="fr-FR"/>
                              </w:rPr>
                            </w:pPr>
                          </w:p>
                          <w:p w14:paraId="6F0236A1" w14:textId="77777777" w:rsidR="00600DF9" w:rsidRDefault="00600DF9" w:rsidP="0048001B">
                            <w:pPr>
                              <w:rPr>
                                <w:rFonts w:cs="Arial"/>
                                <w:lang w:val="fr-FR"/>
                              </w:rPr>
                            </w:pPr>
                          </w:p>
                          <w:p w14:paraId="42F6BE04" w14:textId="77777777" w:rsidR="00600DF9" w:rsidRDefault="00600DF9" w:rsidP="0048001B">
                            <w:pPr>
                              <w:rPr>
                                <w:rFonts w:cs="Arial"/>
                                <w:lang w:val="fr-FR"/>
                              </w:rPr>
                            </w:pPr>
                          </w:p>
                          <w:p w14:paraId="0EE47F4A" w14:textId="77777777" w:rsidR="00600DF9" w:rsidRDefault="00600DF9" w:rsidP="0048001B">
                            <w:pPr>
                              <w:rPr>
                                <w:rFonts w:cs="Arial"/>
                                <w:lang w:val="fr-FR"/>
                              </w:rPr>
                            </w:pPr>
                          </w:p>
                          <w:p w14:paraId="6EF3F992" w14:textId="77777777" w:rsidR="00600DF9" w:rsidRDefault="00600DF9" w:rsidP="0048001B">
                            <w:pPr>
                              <w:rPr>
                                <w:rFonts w:cs="Arial"/>
                                <w:lang w:val="fr-FR"/>
                              </w:rPr>
                            </w:pPr>
                          </w:p>
                          <w:p w14:paraId="20BA3F04" w14:textId="77777777" w:rsidR="00600DF9" w:rsidRDefault="00600DF9" w:rsidP="0048001B">
                            <w:pPr>
                              <w:rPr>
                                <w:rFonts w:cs="Arial"/>
                                <w:lang w:val="fr-FR"/>
                              </w:rPr>
                            </w:pPr>
                          </w:p>
                          <w:p w14:paraId="2410425D" w14:textId="77777777" w:rsidR="00600DF9" w:rsidRDefault="00600DF9" w:rsidP="0048001B">
                            <w:pPr>
                              <w:rPr>
                                <w:rFonts w:cs="Arial"/>
                                <w:lang w:val="fr-FR"/>
                              </w:rPr>
                            </w:pPr>
                          </w:p>
                          <w:p w14:paraId="1ECEAF52" w14:textId="77777777" w:rsidR="00600DF9" w:rsidRDefault="00600DF9" w:rsidP="0048001B">
                            <w:pPr>
                              <w:rPr>
                                <w:rFonts w:cs="Arial"/>
                                <w:lang w:val="fr-FR"/>
                              </w:rPr>
                            </w:pPr>
                          </w:p>
                          <w:p w14:paraId="7A28A5D7" w14:textId="77777777" w:rsidR="00600DF9" w:rsidRDefault="00600DF9" w:rsidP="0048001B">
                            <w:pPr>
                              <w:rPr>
                                <w:rFonts w:cs="Arial"/>
                                <w:lang w:val="fr-FR"/>
                              </w:rPr>
                            </w:pPr>
                          </w:p>
                          <w:p w14:paraId="046F2D22" w14:textId="77777777" w:rsidR="00600DF9" w:rsidRDefault="00600DF9" w:rsidP="0048001B">
                            <w:pPr>
                              <w:rPr>
                                <w:rFonts w:cs="Arial"/>
                                <w:lang w:val="fr-FR"/>
                              </w:rPr>
                            </w:pPr>
                          </w:p>
                          <w:p w14:paraId="382326ED" w14:textId="77777777" w:rsidR="00600DF9" w:rsidRDefault="00600DF9" w:rsidP="0048001B">
                            <w:pPr>
                              <w:rPr>
                                <w:rFonts w:cs="Arial"/>
                                <w:lang w:val="fr-FR"/>
                              </w:rPr>
                            </w:pPr>
                          </w:p>
                          <w:p w14:paraId="37992711" w14:textId="77777777" w:rsidR="00600DF9" w:rsidRDefault="00600DF9" w:rsidP="0048001B">
                            <w:pPr>
                              <w:rPr>
                                <w:rFonts w:cs="Arial"/>
                                <w:lang w:val="fr-FR"/>
                              </w:rPr>
                            </w:pPr>
                          </w:p>
                          <w:p w14:paraId="097C9045" w14:textId="77777777" w:rsidR="00600DF9" w:rsidRDefault="00600DF9" w:rsidP="0048001B">
                            <w:pPr>
                              <w:rPr>
                                <w:rFonts w:cs="Arial"/>
                                <w:lang w:val="fr-FR"/>
                              </w:rPr>
                            </w:pPr>
                          </w:p>
                          <w:p w14:paraId="0AB7596C" w14:textId="77777777" w:rsidR="00600DF9" w:rsidRDefault="00600DF9" w:rsidP="0048001B">
                            <w:pPr>
                              <w:rPr>
                                <w:rFonts w:cs="Arial"/>
                                <w:lang w:val="fr-FR"/>
                              </w:rPr>
                            </w:pPr>
                          </w:p>
                          <w:p w14:paraId="36EE3A1C" w14:textId="77777777" w:rsidR="00600DF9" w:rsidRDefault="00600DF9" w:rsidP="0048001B">
                            <w:pPr>
                              <w:rPr>
                                <w:rFonts w:cs="Arial"/>
                                <w:lang w:val="fr-FR"/>
                              </w:rPr>
                            </w:pPr>
                          </w:p>
                          <w:p w14:paraId="6C380EA6" w14:textId="77777777" w:rsidR="00600DF9" w:rsidRDefault="00600DF9" w:rsidP="0048001B">
                            <w:pPr>
                              <w:rPr>
                                <w:rFonts w:cs="Arial"/>
                                <w:lang w:val="fr-FR"/>
                              </w:rPr>
                            </w:pPr>
                          </w:p>
                          <w:p w14:paraId="3D96E546" w14:textId="77777777" w:rsidR="00600DF9" w:rsidRDefault="00600DF9" w:rsidP="0048001B">
                            <w:pPr>
                              <w:rPr>
                                <w:rFonts w:cs="Arial"/>
                                <w:lang w:val="fr-FR"/>
                              </w:rPr>
                            </w:pPr>
                          </w:p>
                          <w:p w14:paraId="60E688B7" w14:textId="77777777" w:rsidR="00600DF9" w:rsidRDefault="00600DF9" w:rsidP="0048001B">
                            <w:pPr>
                              <w:rPr>
                                <w:rFonts w:cs="Arial"/>
                                <w:lang w:val="fr-FR"/>
                              </w:rPr>
                            </w:pPr>
                          </w:p>
                          <w:p w14:paraId="0717CFF7" w14:textId="77777777" w:rsidR="00600DF9" w:rsidRDefault="00600DF9" w:rsidP="0048001B">
                            <w:pPr>
                              <w:rPr>
                                <w:rFonts w:cs="Arial"/>
                                <w:lang w:val="fr-FR"/>
                              </w:rPr>
                            </w:pPr>
                          </w:p>
                          <w:p w14:paraId="3791F765" w14:textId="77777777" w:rsidR="00600DF9" w:rsidRDefault="00600DF9" w:rsidP="0048001B">
                            <w:pPr>
                              <w:rPr>
                                <w:rFonts w:cs="Arial"/>
                                <w:lang w:val="fr-FR"/>
                              </w:rPr>
                            </w:pPr>
                          </w:p>
                          <w:p w14:paraId="75CCAE29" w14:textId="77777777" w:rsidR="00600DF9" w:rsidRDefault="00600DF9" w:rsidP="0048001B">
                            <w:pPr>
                              <w:rPr>
                                <w:rFonts w:cs="Arial"/>
                                <w:lang w:val="fr-FR"/>
                              </w:rPr>
                            </w:pPr>
                          </w:p>
                          <w:p w14:paraId="48425E3E" w14:textId="77777777" w:rsidR="00600DF9" w:rsidRDefault="00600DF9" w:rsidP="0048001B">
                            <w:pPr>
                              <w:rPr>
                                <w:rFonts w:cs="Arial"/>
                                <w:lang w:val="fr-FR"/>
                              </w:rPr>
                            </w:pPr>
                          </w:p>
                          <w:p w14:paraId="35265A66" w14:textId="77777777" w:rsidR="00600DF9" w:rsidRDefault="00600DF9" w:rsidP="0048001B">
                            <w:pPr>
                              <w:rPr>
                                <w:rFonts w:cs="Arial"/>
                                <w:lang w:val="fr-FR"/>
                              </w:rPr>
                            </w:pPr>
                          </w:p>
                          <w:p w14:paraId="1B66C7C9" w14:textId="77777777" w:rsidR="00600DF9" w:rsidRDefault="00600DF9" w:rsidP="0048001B">
                            <w:pPr>
                              <w:rPr>
                                <w:rFonts w:cs="Arial"/>
                                <w:lang w:val="fr-FR"/>
                              </w:rPr>
                            </w:pPr>
                          </w:p>
                          <w:p w14:paraId="510B1D7F" w14:textId="77777777" w:rsidR="00600DF9" w:rsidRDefault="00600DF9" w:rsidP="0048001B">
                            <w:pPr>
                              <w:rPr>
                                <w:rFonts w:cs="Arial"/>
                                <w:lang w:val="fr-FR"/>
                              </w:rPr>
                            </w:pPr>
                          </w:p>
                          <w:p w14:paraId="327762CF" w14:textId="77777777" w:rsidR="00600DF9" w:rsidRDefault="00600DF9" w:rsidP="0048001B">
                            <w:pPr>
                              <w:rPr>
                                <w:rFonts w:cs="Arial"/>
                                <w:lang w:val="fr-FR"/>
                              </w:rPr>
                            </w:pPr>
                          </w:p>
                          <w:p w14:paraId="29167897" w14:textId="77777777" w:rsidR="00600DF9" w:rsidRDefault="00600DF9" w:rsidP="0048001B">
                            <w:pPr>
                              <w:rPr>
                                <w:rFonts w:cs="Arial"/>
                                <w:lang w:val="fr-FR"/>
                              </w:rPr>
                            </w:pPr>
                          </w:p>
                          <w:p w14:paraId="5E1D0714" w14:textId="77777777" w:rsidR="00600DF9" w:rsidRDefault="00600DF9" w:rsidP="0048001B">
                            <w:pPr>
                              <w:rPr>
                                <w:rFonts w:cs="Arial"/>
                                <w:lang w:val="fr-FR"/>
                              </w:rPr>
                            </w:pPr>
                          </w:p>
                          <w:p w14:paraId="1AA57C62" w14:textId="77777777" w:rsidR="00600DF9" w:rsidRDefault="00600DF9" w:rsidP="0048001B">
                            <w:pPr>
                              <w:rPr>
                                <w:rFonts w:cs="Arial"/>
                                <w:lang w:val="fr-FR"/>
                              </w:rPr>
                            </w:pPr>
                          </w:p>
                          <w:p w14:paraId="59A18794" w14:textId="77777777" w:rsidR="00600DF9" w:rsidRDefault="00600DF9" w:rsidP="0048001B">
                            <w:pPr>
                              <w:rPr>
                                <w:rFonts w:cs="Arial"/>
                                <w:lang w:val="fr-FR"/>
                              </w:rPr>
                            </w:pPr>
                          </w:p>
                          <w:p w14:paraId="24DB19A6" w14:textId="77777777" w:rsidR="00600DF9" w:rsidRDefault="00600DF9" w:rsidP="0048001B">
                            <w:pPr>
                              <w:rPr>
                                <w:rFonts w:cs="Arial"/>
                                <w:lang w:val="fr-FR"/>
                              </w:rPr>
                            </w:pPr>
                          </w:p>
                          <w:p w14:paraId="0473C9D4" w14:textId="77777777" w:rsidR="00600DF9" w:rsidRDefault="00600DF9" w:rsidP="0048001B">
                            <w:pPr>
                              <w:rPr>
                                <w:rFonts w:cs="Arial"/>
                                <w:lang w:val="fr-FR"/>
                              </w:rPr>
                            </w:pPr>
                          </w:p>
                          <w:p w14:paraId="6912794B" w14:textId="77777777" w:rsidR="00600DF9" w:rsidRDefault="00600DF9" w:rsidP="0048001B">
                            <w:pPr>
                              <w:rPr>
                                <w:rFonts w:cs="Arial"/>
                                <w:lang w:val="fr-FR"/>
                              </w:rPr>
                            </w:pPr>
                          </w:p>
                          <w:p w14:paraId="04C423B1" w14:textId="77777777" w:rsidR="00600DF9" w:rsidRDefault="00600DF9" w:rsidP="0048001B">
                            <w:pPr>
                              <w:rPr>
                                <w:rFonts w:cs="Arial"/>
                                <w:lang w:val="fr-FR"/>
                              </w:rPr>
                            </w:pPr>
                          </w:p>
                          <w:p w14:paraId="7399F0EC" w14:textId="77777777" w:rsidR="00600DF9" w:rsidRDefault="00600DF9" w:rsidP="0048001B">
                            <w:pPr>
                              <w:rPr>
                                <w:rFonts w:cs="Arial"/>
                                <w:lang w:val="fr-FR"/>
                              </w:rPr>
                            </w:pPr>
                          </w:p>
                          <w:p w14:paraId="73BC93B4" w14:textId="77777777" w:rsidR="00600DF9" w:rsidRDefault="00600DF9" w:rsidP="0048001B">
                            <w:pPr>
                              <w:rPr>
                                <w:rFonts w:cs="Arial"/>
                                <w:lang w:val="fr-FR"/>
                              </w:rPr>
                            </w:pPr>
                          </w:p>
                          <w:p w14:paraId="247B57E7" w14:textId="77777777" w:rsidR="00600DF9" w:rsidRDefault="00600DF9" w:rsidP="0048001B">
                            <w:pPr>
                              <w:rPr>
                                <w:rFonts w:cs="Arial"/>
                                <w:lang w:val="fr-FR"/>
                              </w:rPr>
                            </w:pPr>
                          </w:p>
                          <w:p w14:paraId="2AE807F8" w14:textId="77777777" w:rsidR="00600DF9" w:rsidRDefault="00600DF9" w:rsidP="0048001B">
                            <w:pPr>
                              <w:rPr>
                                <w:rFonts w:cs="Arial"/>
                                <w:lang w:val="fr-FR"/>
                              </w:rPr>
                            </w:pPr>
                          </w:p>
                          <w:p w14:paraId="228680C6" w14:textId="77777777" w:rsidR="00600DF9" w:rsidRDefault="00600DF9" w:rsidP="0048001B">
                            <w:pPr>
                              <w:rPr>
                                <w:rFonts w:cs="Arial"/>
                                <w:lang w:val="fr-FR"/>
                              </w:rPr>
                            </w:pPr>
                          </w:p>
                          <w:p w14:paraId="1D06F0F1" w14:textId="77777777" w:rsidR="00600DF9" w:rsidRDefault="00600DF9" w:rsidP="0048001B">
                            <w:pPr>
                              <w:rPr>
                                <w:rFonts w:cs="Arial"/>
                                <w:lang w:val="fr-FR"/>
                              </w:rPr>
                            </w:pPr>
                          </w:p>
                          <w:p w14:paraId="2E560C31" w14:textId="77777777" w:rsidR="00600DF9" w:rsidRDefault="00600DF9" w:rsidP="0048001B">
                            <w:pPr>
                              <w:rPr>
                                <w:rFonts w:cs="Arial"/>
                                <w:lang w:val="fr-FR"/>
                              </w:rPr>
                            </w:pPr>
                          </w:p>
                          <w:p w14:paraId="361E87F2" w14:textId="77777777" w:rsidR="00600DF9" w:rsidRDefault="00600DF9" w:rsidP="0048001B">
                            <w:pPr>
                              <w:rPr>
                                <w:rFonts w:cs="Arial"/>
                                <w:lang w:val="fr-FR"/>
                              </w:rPr>
                            </w:pPr>
                          </w:p>
                          <w:p w14:paraId="4C522814" w14:textId="77777777" w:rsidR="00600DF9" w:rsidRDefault="00600DF9" w:rsidP="0048001B">
                            <w:pPr>
                              <w:rPr>
                                <w:rFonts w:cs="Arial"/>
                                <w:lang w:val="fr-FR"/>
                              </w:rPr>
                            </w:pPr>
                          </w:p>
                          <w:p w14:paraId="06D866F4" w14:textId="77777777" w:rsidR="00600DF9" w:rsidRDefault="00600DF9" w:rsidP="0048001B">
                            <w:pPr>
                              <w:rPr>
                                <w:rFonts w:cs="Arial"/>
                                <w:lang w:val="fr-FR"/>
                              </w:rPr>
                            </w:pPr>
                          </w:p>
                          <w:p w14:paraId="36F25065" w14:textId="77777777" w:rsidR="00600DF9" w:rsidRDefault="00600DF9" w:rsidP="0048001B">
                            <w:pPr>
                              <w:rPr>
                                <w:rFonts w:cs="Arial"/>
                                <w:lang w:val="fr-FR"/>
                              </w:rPr>
                            </w:pPr>
                          </w:p>
                          <w:p w14:paraId="0902FD8C" w14:textId="77777777" w:rsidR="00600DF9" w:rsidRDefault="00600DF9" w:rsidP="0048001B">
                            <w:pPr>
                              <w:rPr>
                                <w:rFonts w:cs="Arial"/>
                                <w:lang w:val="fr-FR"/>
                              </w:rPr>
                            </w:pPr>
                          </w:p>
                          <w:p w14:paraId="52C5A8F1" w14:textId="77777777" w:rsidR="00600DF9" w:rsidRDefault="00600DF9" w:rsidP="0048001B">
                            <w:pPr>
                              <w:rPr>
                                <w:rFonts w:cs="Arial"/>
                                <w:lang w:val="fr-FR"/>
                              </w:rPr>
                            </w:pPr>
                          </w:p>
                          <w:p w14:paraId="03EF1187" w14:textId="77777777" w:rsidR="00600DF9" w:rsidRDefault="00600DF9" w:rsidP="0048001B">
                            <w:pPr>
                              <w:rPr>
                                <w:rFonts w:cs="Arial"/>
                                <w:lang w:val="fr-FR"/>
                              </w:rPr>
                            </w:pPr>
                          </w:p>
                          <w:p w14:paraId="058011B5" w14:textId="77777777" w:rsidR="00600DF9" w:rsidRDefault="00600DF9" w:rsidP="0048001B">
                            <w:pPr>
                              <w:rPr>
                                <w:rFonts w:cs="Arial"/>
                                <w:lang w:val="fr-FR"/>
                              </w:rPr>
                            </w:pPr>
                          </w:p>
                          <w:p w14:paraId="1D33FFEF" w14:textId="77777777" w:rsidR="00600DF9" w:rsidRDefault="00600DF9" w:rsidP="0048001B">
                            <w:pPr>
                              <w:rPr>
                                <w:rFonts w:cs="Arial"/>
                                <w:lang w:val="fr-FR"/>
                              </w:rPr>
                            </w:pPr>
                          </w:p>
                          <w:p w14:paraId="6EEE299F" w14:textId="77777777" w:rsidR="00600DF9" w:rsidRDefault="00600DF9" w:rsidP="0048001B">
                            <w:pPr>
                              <w:rPr>
                                <w:rFonts w:cs="Arial"/>
                                <w:lang w:val="fr-FR"/>
                              </w:rPr>
                            </w:pPr>
                          </w:p>
                          <w:p w14:paraId="41BFA2A3" w14:textId="77777777" w:rsidR="00600DF9" w:rsidRDefault="00600DF9" w:rsidP="0048001B">
                            <w:pPr>
                              <w:rPr>
                                <w:rFonts w:cs="Arial"/>
                                <w:lang w:val="fr-FR"/>
                              </w:rPr>
                            </w:pPr>
                          </w:p>
                          <w:p w14:paraId="6FCF1404" w14:textId="77777777" w:rsidR="00600DF9" w:rsidRDefault="00600DF9" w:rsidP="0048001B">
                            <w:pPr>
                              <w:rPr>
                                <w:rFonts w:cs="Arial"/>
                                <w:lang w:val="fr-FR"/>
                              </w:rPr>
                            </w:pPr>
                          </w:p>
                          <w:p w14:paraId="763FBE42" w14:textId="77777777" w:rsidR="00600DF9" w:rsidRDefault="00600DF9" w:rsidP="0048001B">
                            <w:pPr>
                              <w:rPr>
                                <w:rFonts w:cs="Arial"/>
                                <w:lang w:val="fr-FR"/>
                              </w:rPr>
                            </w:pPr>
                          </w:p>
                          <w:p w14:paraId="0672DDE5" w14:textId="77777777" w:rsidR="00600DF9" w:rsidRDefault="00600DF9" w:rsidP="0048001B">
                            <w:pPr>
                              <w:rPr>
                                <w:rFonts w:cs="Arial"/>
                                <w:lang w:val="fr-FR"/>
                              </w:rPr>
                            </w:pPr>
                          </w:p>
                          <w:p w14:paraId="7FB74DAA" w14:textId="77777777" w:rsidR="00600DF9" w:rsidRDefault="00600DF9" w:rsidP="0048001B">
                            <w:pPr>
                              <w:rPr>
                                <w:rFonts w:cs="Arial"/>
                                <w:lang w:val="fr-FR"/>
                              </w:rPr>
                            </w:pPr>
                          </w:p>
                          <w:p w14:paraId="362B6ACB" w14:textId="77777777" w:rsidR="00600DF9" w:rsidRDefault="00600DF9" w:rsidP="0048001B">
                            <w:pPr>
                              <w:rPr>
                                <w:rFonts w:cs="Arial"/>
                                <w:lang w:val="fr-FR"/>
                              </w:rPr>
                            </w:pPr>
                          </w:p>
                          <w:p w14:paraId="3AACC749" w14:textId="77777777" w:rsidR="00600DF9" w:rsidRDefault="00600DF9" w:rsidP="0048001B">
                            <w:pPr>
                              <w:rPr>
                                <w:rFonts w:cs="Arial"/>
                                <w:lang w:val="fr-FR"/>
                              </w:rPr>
                            </w:pPr>
                          </w:p>
                          <w:p w14:paraId="116617AF" w14:textId="77777777" w:rsidR="00600DF9" w:rsidRDefault="00600DF9" w:rsidP="0048001B">
                            <w:pPr>
                              <w:rPr>
                                <w:rFonts w:cs="Arial"/>
                                <w:lang w:val="fr-FR"/>
                              </w:rPr>
                            </w:pPr>
                          </w:p>
                          <w:p w14:paraId="14A75816" w14:textId="77777777" w:rsidR="00600DF9" w:rsidRDefault="00600DF9" w:rsidP="0048001B">
                            <w:pPr>
                              <w:rPr>
                                <w:rFonts w:cs="Arial"/>
                                <w:lang w:val="fr-FR"/>
                              </w:rPr>
                            </w:pPr>
                          </w:p>
                          <w:p w14:paraId="72EB10B7" w14:textId="77777777" w:rsidR="00600DF9" w:rsidRDefault="00600DF9" w:rsidP="0048001B">
                            <w:pPr>
                              <w:rPr>
                                <w:rFonts w:cs="Arial"/>
                                <w:lang w:val="fr-FR"/>
                              </w:rPr>
                            </w:pPr>
                          </w:p>
                          <w:p w14:paraId="3EED3CAF" w14:textId="77777777" w:rsidR="00600DF9" w:rsidRDefault="00600DF9" w:rsidP="0048001B">
                            <w:pPr>
                              <w:rPr>
                                <w:rFonts w:cs="Arial"/>
                                <w:lang w:val="fr-FR"/>
                              </w:rPr>
                            </w:pPr>
                          </w:p>
                          <w:p w14:paraId="2E3DD753" w14:textId="77777777" w:rsidR="00600DF9" w:rsidRDefault="00600DF9" w:rsidP="0048001B">
                            <w:pPr>
                              <w:rPr>
                                <w:rFonts w:cs="Arial"/>
                                <w:lang w:val="fr-FR"/>
                              </w:rPr>
                            </w:pPr>
                          </w:p>
                          <w:p w14:paraId="157A4526" w14:textId="77777777" w:rsidR="00600DF9" w:rsidRDefault="00600DF9" w:rsidP="0048001B">
                            <w:pPr>
                              <w:rPr>
                                <w:rFonts w:cs="Arial"/>
                                <w:lang w:val="fr-FR"/>
                              </w:rPr>
                            </w:pPr>
                          </w:p>
                          <w:p w14:paraId="0EBB8CE9" w14:textId="77777777" w:rsidR="00600DF9" w:rsidRDefault="00600DF9" w:rsidP="0048001B">
                            <w:pPr>
                              <w:rPr>
                                <w:rFonts w:cs="Arial"/>
                                <w:lang w:val="fr-FR"/>
                              </w:rPr>
                            </w:pPr>
                          </w:p>
                          <w:p w14:paraId="4C1992C5" w14:textId="77777777" w:rsidR="00600DF9" w:rsidRDefault="00600DF9" w:rsidP="0048001B">
                            <w:pPr>
                              <w:rPr>
                                <w:rFonts w:cs="Arial"/>
                                <w:lang w:val="fr-FR"/>
                              </w:rPr>
                            </w:pPr>
                          </w:p>
                          <w:p w14:paraId="0C207E64" w14:textId="77777777" w:rsidR="00600DF9" w:rsidRDefault="00600DF9" w:rsidP="0048001B">
                            <w:pPr>
                              <w:rPr>
                                <w:rFonts w:cs="Arial"/>
                                <w:lang w:val="fr-FR"/>
                              </w:rPr>
                            </w:pPr>
                          </w:p>
                          <w:p w14:paraId="559D683E" w14:textId="77777777" w:rsidR="00600DF9" w:rsidRDefault="00600DF9" w:rsidP="0048001B">
                            <w:pPr>
                              <w:rPr>
                                <w:rFonts w:cs="Arial"/>
                                <w:lang w:val="fr-FR"/>
                              </w:rPr>
                            </w:pPr>
                          </w:p>
                          <w:p w14:paraId="12B4E8EB" w14:textId="77777777" w:rsidR="00600DF9" w:rsidRDefault="00600DF9" w:rsidP="0048001B">
                            <w:pPr>
                              <w:rPr>
                                <w:rFonts w:cs="Arial"/>
                                <w:lang w:val="fr-FR"/>
                              </w:rPr>
                            </w:pPr>
                          </w:p>
                          <w:p w14:paraId="41584368" w14:textId="77777777" w:rsidR="00600DF9" w:rsidRDefault="00600DF9" w:rsidP="0048001B">
                            <w:pPr>
                              <w:rPr>
                                <w:rFonts w:cs="Arial"/>
                                <w:lang w:val="fr-FR"/>
                              </w:rPr>
                            </w:pPr>
                          </w:p>
                          <w:p w14:paraId="721EC3EC" w14:textId="77777777" w:rsidR="00600DF9" w:rsidRDefault="00600DF9" w:rsidP="0048001B">
                            <w:pPr>
                              <w:rPr>
                                <w:rFonts w:cs="Arial"/>
                                <w:lang w:val="fr-FR"/>
                              </w:rPr>
                            </w:pPr>
                          </w:p>
                          <w:p w14:paraId="214F1817" w14:textId="77777777" w:rsidR="00600DF9" w:rsidRDefault="00600DF9" w:rsidP="0048001B">
                            <w:pPr>
                              <w:rPr>
                                <w:rFonts w:cs="Arial"/>
                                <w:lang w:val="fr-FR"/>
                              </w:rPr>
                            </w:pPr>
                          </w:p>
                          <w:p w14:paraId="725BFECC" w14:textId="77777777" w:rsidR="00600DF9" w:rsidRDefault="00600DF9" w:rsidP="0048001B">
                            <w:pPr>
                              <w:rPr>
                                <w:rFonts w:cs="Arial"/>
                                <w:lang w:val="fr-FR"/>
                              </w:rPr>
                            </w:pPr>
                          </w:p>
                          <w:p w14:paraId="4E4ACD26" w14:textId="77777777" w:rsidR="00600DF9" w:rsidRDefault="00600DF9" w:rsidP="0048001B">
                            <w:pPr>
                              <w:rPr>
                                <w:rFonts w:cs="Arial"/>
                                <w:lang w:val="fr-FR"/>
                              </w:rPr>
                            </w:pPr>
                          </w:p>
                          <w:p w14:paraId="26ACFA28" w14:textId="77777777" w:rsidR="00600DF9" w:rsidRDefault="00600DF9" w:rsidP="0048001B">
                            <w:pPr>
                              <w:rPr>
                                <w:rFonts w:cs="Arial"/>
                                <w:lang w:val="fr-FR"/>
                              </w:rPr>
                            </w:pPr>
                          </w:p>
                          <w:p w14:paraId="550591B8" w14:textId="77777777" w:rsidR="00600DF9" w:rsidRDefault="00600DF9" w:rsidP="0048001B">
                            <w:pPr>
                              <w:rPr>
                                <w:rFonts w:cs="Arial"/>
                                <w:lang w:val="fr-FR"/>
                              </w:rPr>
                            </w:pPr>
                          </w:p>
                          <w:p w14:paraId="51B41ABB" w14:textId="77777777" w:rsidR="00600DF9" w:rsidRDefault="00600DF9" w:rsidP="0048001B">
                            <w:pPr>
                              <w:rPr>
                                <w:rFonts w:cs="Arial"/>
                                <w:lang w:val="fr-FR"/>
                              </w:rPr>
                            </w:pPr>
                          </w:p>
                          <w:p w14:paraId="05725E70" w14:textId="77777777" w:rsidR="00600DF9" w:rsidRDefault="00600DF9" w:rsidP="0048001B">
                            <w:pPr>
                              <w:rPr>
                                <w:rFonts w:cs="Arial"/>
                                <w:lang w:val="fr-FR"/>
                              </w:rPr>
                            </w:pPr>
                          </w:p>
                          <w:p w14:paraId="0F9DB4C0" w14:textId="77777777" w:rsidR="00600DF9" w:rsidRDefault="00600DF9" w:rsidP="0048001B">
                            <w:pPr>
                              <w:rPr>
                                <w:rFonts w:cs="Arial"/>
                                <w:lang w:val="fr-FR"/>
                              </w:rPr>
                            </w:pPr>
                          </w:p>
                          <w:p w14:paraId="302BD6DC" w14:textId="77777777" w:rsidR="00600DF9" w:rsidRDefault="00600DF9" w:rsidP="0048001B">
                            <w:pPr>
                              <w:rPr>
                                <w:rFonts w:cs="Arial"/>
                                <w:lang w:val="fr-FR"/>
                              </w:rPr>
                            </w:pPr>
                          </w:p>
                          <w:p w14:paraId="1CDE76BD" w14:textId="77777777" w:rsidR="00600DF9" w:rsidRDefault="00600DF9" w:rsidP="0048001B">
                            <w:pPr>
                              <w:rPr>
                                <w:rFonts w:cs="Arial"/>
                                <w:lang w:val="fr-FR"/>
                              </w:rPr>
                            </w:pPr>
                          </w:p>
                          <w:p w14:paraId="1D7DE8B5" w14:textId="77777777" w:rsidR="00600DF9" w:rsidRDefault="00600DF9" w:rsidP="0048001B">
                            <w:pPr>
                              <w:rPr>
                                <w:rFonts w:cs="Arial"/>
                                <w:lang w:val="fr-FR"/>
                              </w:rPr>
                            </w:pPr>
                          </w:p>
                          <w:p w14:paraId="02553C80" w14:textId="77777777" w:rsidR="00600DF9" w:rsidRDefault="00600DF9" w:rsidP="0048001B">
                            <w:pPr>
                              <w:rPr>
                                <w:rFonts w:cs="Arial"/>
                                <w:lang w:val="fr-FR"/>
                              </w:rPr>
                            </w:pPr>
                          </w:p>
                          <w:p w14:paraId="1AFEBEB0" w14:textId="77777777" w:rsidR="00600DF9" w:rsidRDefault="00600DF9" w:rsidP="0048001B">
                            <w:pPr>
                              <w:rPr>
                                <w:rFonts w:cs="Arial"/>
                                <w:lang w:val="fr-FR"/>
                              </w:rPr>
                            </w:pPr>
                          </w:p>
                          <w:p w14:paraId="39E624A8" w14:textId="77777777" w:rsidR="00600DF9" w:rsidRDefault="00600DF9" w:rsidP="0048001B">
                            <w:pPr>
                              <w:rPr>
                                <w:rFonts w:cs="Arial"/>
                                <w:lang w:val="fr-FR"/>
                              </w:rPr>
                            </w:pPr>
                          </w:p>
                          <w:p w14:paraId="4D190CC9" w14:textId="77777777" w:rsidR="00600DF9" w:rsidRDefault="00600DF9" w:rsidP="0048001B">
                            <w:pPr>
                              <w:rPr>
                                <w:rFonts w:cs="Arial"/>
                                <w:lang w:val="fr-FR"/>
                              </w:rPr>
                            </w:pPr>
                          </w:p>
                          <w:p w14:paraId="550C46FF" w14:textId="77777777" w:rsidR="00600DF9" w:rsidRDefault="00600DF9" w:rsidP="0048001B">
                            <w:pPr>
                              <w:rPr>
                                <w:rFonts w:cs="Arial"/>
                                <w:lang w:val="fr-FR"/>
                              </w:rPr>
                            </w:pPr>
                          </w:p>
                          <w:p w14:paraId="530C8585" w14:textId="77777777" w:rsidR="00600DF9" w:rsidRDefault="00600DF9" w:rsidP="0048001B">
                            <w:pPr>
                              <w:rPr>
                                <w:rFonts w:cs="Arial"/>
                                <w:lang w:val="fr-FR"/>
                              </w:rPr>
                            </w:pPr>
                          </w:p>
                          <w:p w14:paraId="226B13D6" w14:textId="77777777" w:rsidR="00600DF9" w:rsidRDefault="00600DF9" w:rsidP="0048001B">
                            <w:pPr>
                              <w:rPr>
                                <w:rFonts w:cs="Arial"/>
                                <w:lang w:val="fr-FR"/>
                              </w:rPr>
                            </w:pPr>
                          </w:p>
                          <w:p w14:paraId="00E4CE64" w14:textId="77777777" w:rsidR="00600DF9" w:rsidRDefault="00600DF9" w:rsidP="0048001B">
                            <w:pPr>
                              <w:rPr>
                                <w:rFonts w:cs="Arial"/>
                                <w:lang w:val="fr-FR"/>
                              </w:rPr>
                            </w:pPr>
                          </w:p>
                          <w:p w14:paraId="64CE770B" w14:textId="77777777" w:rsidR="00600DF9" w:rsidRDefault="00600DF9" w:rsidP="0048001B">
                            <w:pPr>
                              <w:rPr>
                                <w:rFonts w:cs="Arial"/>
                                <w:lang w:val="fr-FR"/>
                              </w:rPr>
                            </w:pPr>
                          </w:p>
                          <w:p w14:paraId="5FB9BAFC" w14:textId="77777777" w:rsidR="00600DF9" w:rsidRDefault="00600DF9" w:rsidP="0048001B">
                            <w:pPr>
                              <w:rPr>
                                <w:rFonts w:cs="Arial"/>
                                <w:lang w:val="fr-FR"/>
                              </w:rPr>
                            </w:pPr>
                          </w:p>
                          <w:p w14:paraId="7347409E" w14:textId="77777777" w:rsidR="00600DF9" w:rsidRDefault="00600DF9" w:rsidP="0048001B">
                            <w:pPr>
                              <w:rPr>
                                <w:rFonts w:cs="Arial"/>
                                <w:lang w:val="fr-FR"/>
                              </w:rPr>
                            </w:pPr>
                          </w:p>
                          <w:p w14:paraId="0F86DCE5" w14:textId="77777777" w:rsidR="00600DF9" w:rsidRDefault="00600DF9" w:rsidP="0048001B">
                            <w:pPr>
                              <w:rPr>
                                <w:rFonts w:cs="Arial"/>
                                <w:lang w:val="fr-FR"/>
                              </w:rPr>
                            </w:pPr>
                          </w:p>
                          <w:p w14:paraId="43D4FB75" w14:textId="77777777" w:rsidR="00600DF9" w:rsidRDefault="00600DF9" w:rsidP="0048001B">
                            <w:pPr>
                              <w:rPr>
                                <w:rFonts w:cs="Arial"/>
                                <w:lang w:val="fr-FR"/>
                              </w:rPr>
                            </w:pPr>
                          </w:p>
                          <w:p w14:paraId="5CBF8F2B" w14:textId="77777777" w:rsidR="00600DF9" w:rsidRDefault="00600DF9" w:rsidP="0048001B">
                            <w:pPr>
                              <w:rPr>
                                <w:rFonts w:cs="Arial"/>
                                <w:lang w:val="fr-FR"/>
                              </w:rPr>
                            </w:pPr>
                          </w:p>
                          <w:p w14:paraId="3BE45264" w14:textId="77777777" w:rsidR="00600DF9" w:rsidRDefault="00600DF9" w:rsidP="0048001B">
                            <w:pPr>
                              <w:rPr>
                                <w:rFonts w:cs="Arial"/>
                                <w:lang w:val="fr-FR"/>
                              </w:rPr>
                            </w:pPr>
                          </w:p>
                          <w:p w14:paraId="4139A423" w14:textId="77777777" w:rsidR="00600DF9" w:rsidRDefault="00600DF9" w:rsidP="0048001B">
                            <w:pPr>
                              <w:rPr>
                                <w:rFonts w:cs="Arial"/>
                                <w:lang w:val="fr-FR"/>
                              </w:rPr>
                            </w:pPr>
                          </w:p>
                          <w:p w14:paraId="5B5ABC70" w14:textId="77777777" w:rsidR="00600DF9" w:rsidRDefault="00600DF9" w:rsidP="0048001B">
                            <w:pPr>
                              <w:rPr>
                                <w:rFonts w:cs="Arial"/>
                                <w:lang w:val="fr-FR"/>
                              </w:rPr>
                            </w:pPr>
                          </w:p>
                          <w:p w14:paraId="42FBF9D7" w14:textId="77777777" w:rsidR="00600DF9" w:rsidRDefault="00600DF9" w:rsidP="0048001B">
                            <w:pPr>
                              <w:rPr>
                                <w:rFonts w:cs="Arial"/>
                                <w:lang w:val="fr-FR"/>
                              </w:rPr>
                            </w:pPr>
                          </w:p>
                          <w:p w14:paraId="57AC8F2F" w14:textId="77777777" w:rsidR="00600DF9" w:rsidRDefault="00600DF9" w:rsidP="0048001B">
                            <w:pPr>
                              <w:rPr>
                                <w:rFonts w:cs="Arial"/>
                                <w:lang w:val="fr-FR"/>
                              </w:rPr>
                            </w:pPr>
                          </w:p>
                          <w:p w14:paraId="11FDF55D" w14:textId="77777777" w:rsidR="00600DF9" w:rsidRDefault="00600DF9" w:rsidP="0048001B">
                            <w:pPr>
                              <w:rPr>
                                <w:rFonts w:cs="Arial"/>
                                <w:lang w:val="fr-FR"/>
                              </w:rPr>
                            </w:pPr>
                          </w:p>
                          <w:p w14:paraId="56BAAADB" w14:textId="77777777" w:rsidR="00600DF9" w:rsidRDefault="00600DF9" w:rsidP="0048001B">
                            <w:pPr>
                              <w:rPr>
                                <w:rFonts w:cs="Arial"/>
                                <w:lang w:val="fr-FR"/>
                              </w:rPr>
                            </w:pPr>
                          </w:p>
                          <w:p w14:paraId="523964A1" w14:textId="77777777" w:rsidR="00600DF9" w:rsidRDefault="00600DF9" w:rsidP="0048001B">
                            <w:pPr>
                              <w:rPr>
                                <w:rFonts w:cs="Arial"/>
                                <w:lang w:val="fr-FR"/>
                              </w:rPr>
                            </w:pPr>
                          </w:p>
                          <w:p w14:paraId="7ED662DB" w14:textId="77777777" w:rsidR="00600DF9" w:rsidRDefault="00600DF9" w:rsidP="0048001B">
                            <w:pPr>
                              <w:rPr>
                                <w:rFonts w:cs="Arial"/>
                                <w:lang w:val="fr-FR"/>
                              </w:rPr>
                            </w:pPr>
                          </w:p>
                          <w:p w14:paraId="019B5AC2" w14:textId="77777777" w:rsidR="00600DF9" w:rsidRDefault="00600DF9" w:rsidP="0048001B">
                            <w:pPr>
                              <w:rPr>
                                <w:rFonts w:cs="Arial"/>
                                <w:lang w:val="fr-FR"/>
                              </w:rPr>
                            </w:pPr>
                          </w:p>
                          <w:p w14:paraId="3FF566DE" w14:textId="77777777" w:rsidR="00600DF9" w:rsidRDefault="00600DF9" w:rsidP="0048001B">
                            <w:pPr>
                              <w:rPr>
                                <w:rFonts w:cs="Arial"/>
                                <w:lang w:val="fr-FR"/>
                              </w:rPr>
                            </w:pPr>
                          </w:p>
                          <w:p w14:paraId="44783ACD" w14:textId="77777777" w:rsidR="00600DF9" w:rsidRDefault="00600DF9" w:rsidP="0048001B">
                            <w:pPr>
                              <w:rPr>
                                <w:rFonts w:cs="Arial"/>
                                <w:lang w:val="fr-FR"/>
                              </w:rPr>
                            </w:pPr>
                          </w:p>
                          <w:p w14:paraId="53749BD8" w14:textId="77777777" w:rsidR="00600DF9" w:rsidRDefault="00600DF9" w:rsidP="0048001B">
                            <w:pPr>
                              <w:rPr>
                                <w:rFonts w:cs="Arial"/>
                                <w:lang w:val="fr-FR"/>
                              </w:rPr>
                            </w:pPr>
                          </w:p>
                          <w:p w14:paraId="3B8B9159" w14:textId="77777777" w:rsidR="00600DF9" w:rsidRDefault="00600DF9" w:rsidP="0048001B">
                            <w:pPr>
                              <w:rPr>
                                <w:rFonts w:cs="Arial"/>
                                <w:lang w:val="fr-FR"/>
                              </w:rPr>
                            </w:pPr>
                          </w:p>
                          <w:p w14:paraId="7453E20A" w14:textId="77777777" w:rsidR="00600DF9" w:rsidRDefault="00600DF9" w:rsidP="0048001B">
                            <w:pPr>
                              <w:rPr>
                                <w:rFonts w:cs="Arial"/>
                                <w:lang w:val="fr-FR"/>
                              </w:rPr>
                            </w:pPr>
                          </w:p>
                          <w:p w14:paraId="51138A40" w14:textId="77777777" w:rsidR="00600DF9" w:rsidRDefault="00600DF9" w:rsidP="0048001B">
                            <w:pPr>
                              <w:rPr>
                                <w:rFonts w:cs="Arial"/>
                                <w:lang w:val="fr-FR"/>
                              </w:rPr>
                            </w:pPr>
                          </w:p>
                          <w:p w14:paraId="75AB9363" w14:textId="77777777" w:rsidR="00600DF9" w:rsidRDefault="00600DF9" w:rsidP="0048001B">
                            <w:pPr>
                              <w:rPr>
                                <w:rFonts w:cs="Arial"/>
                                <w:lang w:val="fr-FR"/>
                              </w:rPr>
                            </w:pPr>
                          </w:p>
                          <w:p w14:paraId="52422A82" w14:textId="77777777" w:rsidR="00600DF9" w:rsidRDefault="00600DF9" w:rsidP="0048001B">
                            <w:pPr>
                              <w:rPr>
                                <w:rFonts w:cs="Arial"/>
                                <w:lang w:val="fr-FR"/>
                              </w:rPr>
                            </w:pPr>
                          </w:p>
                          <w:p w14:paraId="4F65ACA5" w14:textId="77777777" w:rsidR="00600DF9" w:rsidRDefault="00600DF9" w:rsidP="0048001B">
                            <w:pPr>
                              <w:rPr>
                                <w:rFonts w:cs="Arial"/>
                                <w:lang w:val="fr-FR"/>
                              </w:rPr>
                            </w:pPr>
                          </w:p>
                          <w:p w14:paraId="0A9D139B" w14:textId="77777777" w:rsidR="00600DF9" w:rsidRDefault="00600DF9" w:rsidP="0048001B">
                            <w:pPr>
                              <w:rPr>
                                <w:rFonts w:cs="Arial"/>
                                <w:lang w:val="fr-FR"/>
                              </w:rPr>
                            </w:pPr>
                          </w:p>
                          <w:p w14:paraId="4705D6BB" w14:textId="77777777" w:rsidR="00600DF9" w:rsidRDefault="00600DF9" w:rsidP="0048001B">
                            <w:pPr>
                              <w:rPr>
                                <w:rFonts w:cs="Arial"/>
                                <w:lang w:val="fr-FR"/>
                              </w:rPr>
                            </w:pPr>
                          </w:p>
                          <w:p w14:paraId="460BB154" w14:textId="77777777" w:rsidR="00600DF9" w:rsidRDefault="00600DF9" w:rsidP="0048001B">
                            <w:pPr>
                              <w:rPr>
                                <w:rFonts w:cs="Arial"/>
                                <w:lang w:val="fr-FR"/>
                              </w:rPr>
                            </w:pPr>
                          </w:p>
                          <w:p w14:paraId="499EC4D9" w14:textId="77777777" w:rsidR="00600DF9" w:rsidRDefault="00600DF9" w:rsidP="0048001B">
                            <w:pPr>
                              <w:rPr>
                                <w:rFonts w:cs="Arial"/>
                                <w:lang w:val="fr-FR"/>
                              </w:rPr>
                            </w:pPr>
                          </w:p>
                          <w:p w14:paraId="6AF290CC" w14:textId="77777777" w:rsidR="00600DF9" w:rsidRDefault="00600DF9" w:rsidP="0048001B">
                            <w:pPr>
                              <w:rPr>
                                <w:rFonts w:cs="Arial"/>
                                <w:lang w:val="fr-FR"/>
                              </w:rPr>
                            </w:pPr>
                          </w:p>
                          <w:p w14:paraId="76A9C563" w14:textId="77777777" w:rsidR="00600DF9" w:rsidRDefault="00600DF9" w:rsidP="0048001B">
                            <w:pPr>
                              <w:rPr>
                                <w:rFonts w:cs="Arial"/>
                                <w:lang w:val="fr-FR"/>
                              </w:rPr>
                            </w:pPr>
                          </w:p>
                          <w:p w14:paraId="6A065ABA" w14:textId="77777777" w:rsidR="00600DF9" w:rsidRDefault="00600DF9" w:rsidP="0048001B">
                            <w:pPr>
                              <w:rPr>
                                <w:rFonts w:cs="Arial"/>
                                <w:lang w:val="fr-FR"/>
                              </w:rPr>
                            </w:pPr>
                          </w:p>
                          <w:p w14:paraId="10D383D7" w14:textId="77777777" w:rsidR="00600DF9" w:rsidRDefault="00600DF9" w:rsidP="0048001B">
                            <w:pPr>
                              <w:rPr>
                                <w:rFonts w:cs="Arial"/>
                                <w:lang w:val="fr-FR"/>
                              </w:rPr>
                            </w:pPr>
                          </w:p>
                          <w:p w14:paraId="1D7582A9" w14:textId="77777777" w:rsidR="00600DF9" w:rsidRDefault="00600DF9" w:rsidP="0048001B">
                            <w:pPr>
                              <w:rPr>
                                <w:rFonts w:cs="Arial"/>
                                <w:lang w:val="fr-FR"/>
                              </w:rPr>
                            </w:pPr>
                          </w:p>
                          <w:p w14:paraId="40223FAC" w14:textId="77777777" w:rsidR="00600DF9" w:rsidRDefault="00600DF9" w:rsidP="0048001B">
                            <w:pPr>
                              <w:rPr>
                                <w:rFonts w:cs="Arial"/>
                                <w:lang w:val="fr-FR"/>
                              </w:rPr>
                            </w:pPr>
                          </w:p>
                          <w:p w14:paraId="7CF17EC0" w14:textId="77777777" w:rsidR="00600DF9" w:rsidRDefault="00600DF9" w:rsidP="0048001B">
                            <w:pPr>
                              <w:rPr>
                                <w:rFonts w:cs="Arial"/>
                                <w:lang w:val="fr-FR"/>
                              </w:rPr>
                            </w:pPr>
                          </w:p>
                          <w:p w14:paraId="579880B6" w14:textId="77777777" w:rsidR="00600DF9" w:rsidRDefault="00600DF9" w:rsidP="0048001B">
                            <w:pPr>
                              <w:rPr>
                                <w:rFonts w:cs="Arial"/>
                                <w:lang w:val="fr-FR"/>
                              </w:rPr>
                            </w:pPr>
                          </w:p>
                          <w:p w14:paraId="108EB4CA" w14:textId="77777777" w:rsidR="00600DF9" w:rsidRDefault="00600DF9" w:rsidP="0048001B">
                            <w:pPr>
                              <w:rPr>
                                <w:rFonts w:cs="Arial"/>
                                <w:lang w:val="fr-FR"/>
                              </w:rPr>
                            </w:pPr>
                          </w:p>
                          <w:p w14:paraId="4DBA67B9" w14:textId="77777777" w:rsidR="00600DF9" w:rsidRDefault="00600DF9" w:rsidP="0048001B">
                            <w:pPr>
                              <w:rPr>
                                <w:rFonts w:cs="Arial"/>
                                <w:lang w:val="fr-FR"/>
                              </w:rPr>
                            </w:pPr>
                          </w:p>
                          <w:p w14:paraId="032A02D8" w14:textId="77777777" w:rsidR="00600DF9" w:rsidRDefault="00600DF9" w:rsidP="0048001B">
                            <w:pPr>
                              <w:rPr>
                                <w:rFonts w:cs="Arial"/>
                                <w:lang w:val="fr-FR"/>
                              </w:rPr>
                            </w:pPr>
                          </w:p>
                          <w:p w14:paraId="7DBBDBC0" w14:textId="77777777" w:rsidR="00600DF9" w:rsidRDefault="00600DF9" w:rsidP="0048001B">
                            <w:pPr>
                              <w:rPr>
                                <w:rFonts w:cs="Arial"/>
                                <w:lang w:val="fr-FR"/>
                              </w:rPr>
                            </w:pPr>
                          </w:p>
                          <w:p w14:paraId="2AEA594D" w14:textId="77777777" w:rsidR="00600DF9" w:rsidRDefault="00600DF9" w:rsidP="0048001B">
                            <w:pPr>
                              <w:rPr>
                                <w:rFonts w:cs="Arial"/>
                                <w:lang w:val="fr-FR"/>
                              </w:rPr>
                            </w:pPr>
                          </w:p>
                          <w:p w14:paraId="7B70B5D0" w14:textId="77777777" w:rsidR="00600DF9" w:rsidRDefault="00600DF9" w:rsidP="0048001B">
                            <w:pPr>
                              <w:rPr>
                                <w:rFonts w:cs="Arial"/>
                                <w:lang w:val="fr-FR"/>
                              </w:rPr>
                            </w:pPr>
                          </w:p>
                          <w:p w14:paraId="2DFBDA69" w14:textId="77777777" w:rsidR="00600DF9" w:rsidRDefault="00600DF9" w:rsidP="0048001B">
                            <w:pPr>
                              <w:rPr>
                                <w:rFonts w:cs="Arial"/>
                                <w:lang w:val="fr-FR"/>
                              </w:rPr>
                            </w:pPr>
                          </w:p>
                          <w:p w14:paraId="31F6ACB6" w14:textId="77777777" w:rsidR="00600DF9" w:rsidRDefault="00600DF9" w:rsidP="0048001B">
                            <w:pPr>
                              <w:rPr>
                                <w:rFonts w:cs="Arial"/>
                                <w:lang w:val="fr-FR"/>
                              </w:rPr>
                            </w:pPr>
                          </w:p>
                          <w:p w14:paraId="5F4C8F4B" w14:textId="77777777" w:rsidR="00600DF9" w:rsidRDefault="00600DF9" w:rsidP="0048001B">
                            <w:pPr>
                              <w:rPr>
                                <w:rFonts w:cs="Arial"/>
                                <w:lang w:val="fr-FR"/>
                              </w:rPr>
                            </w:pPr>
                          </w:p>
                          <w:p w14:paraId="17220D89" w14:textId="77777777" w:rsidR="00600DF9" w:rsidRDefault="00600DF9" w:rsidP="0048001B">
                            <w:pPr>
                              <w:rPr>
                                <w:rFonts w:cs="Arial"/>
                                <w:lang w:val="fr-FR"/>
                              </w:rPr>
                            </w:pPr>
                          </w:p>
                          <w:p w14:paraId="106DF9B8" w14:textId="77777777" w:rsidR="00600DF9" w:rsidRDefault="00600DF9" w:rsidP="0048001B">
                            <w:pPr>
                              <w:rPr>
                                <w:rFonts w:cs="Arial"/>
                                <w:lang w:val="fr-FR"/>
                              </w:rPr>
                            </w:pPr>
                          </w:p>
                          <w:p w14:paraId="6611BD1E" w14:textId="77777777" w:rsidR="00600DF9" w:rsidRDefault="00600DF9" w:rsidP="0048001B">
                            <w:pPr>
                              <w:rPr>
                                <w:rFonts w:cs="Arial"/>
                                <w:lang w:val="fr-FR"/>
                              </w:rPr>
                            </w:pPr>
                          </w:p>
                          <w:p w14:paraId="5191075B" w14:textId="77777777" w:rsidR="00600DF9" w:rsidRDefault="00600DF9" w:rsidP="0048001B">
                            <w:pPr>
                              <w:rPr>
                                <w:rFonts w:cs="Arial"/>
                                <w:lang w:val="fr-FR"/>
                              </w:rPr>
                            </w:pPr>
                          </w:p>
                          <w:p w14:paraId="43D417A2" w14:textId="77777777" w:rsidR="00600DF9" w:rsidRDefault="00600DF9" w:rsidP="0048001B">
                            <w:pPr>
                              <w:rPr>
                                <w:rFonts w:cs="Arial"/>
                                <w:lang w:val="fr-FR"/>
                              </w:rPr>
                            </w:pPr>
                          </w:p>
                          <w:p w14:paraId="3A9B7912" w14:textId="77777777" w:rsidR="00600DF9" w:rsidRDefault="00600DF9" w:rsidP="0048001B">
                            <w:pPr>
                              <w:rPr>
                                <w:rFonts w:cs="Arial"/>
                                <w:lang w:val="fr-FR"/>
                              </w:rPr>
                            </w:pPr>
                          </w:p>
                          <w:p w14:paraId="79806B7F" w14:textId="77777777" w:rsidR="00600DF9" w:rsidRDefault="00600DF9" w:rsidP="0048001B">
                            <w:pPr>
                              <w:rPr>
                                <w:rFonts w:cs="Arial"/>
                                <w:lang w:val="fr-FR"/>
                              </w:rPr>
                            </w:pPr>
                          </w:p>
                          <w:p w14:paraId="4EA8DDAC" w14:textId="77777777" w:rsidR="00600DF9" w:rsidRDefault="00600DF9" w:rsidP="0048001B">
                            <w:pPr>
                              <w:rPr>
                                <w:rFonts w:cs="Arial"/>
                                <w:lang w:val="fr-FR"/>
                              </w:rPr>
                            </w:pPr>
                          </w:p>
                          <w:p w14:paraId="3F4CF71C" w14:textId="77777777" w:rsidR="00600DF9" w:rsidRDefault="00600DF9" w:rsidP="0048001B">
                            <w:pPr>
                              <w:rPr>
                                <w:rFonts w:cs="Arial"/>
                                <w:lang w:val="fr-FR"/>
                              </w:rPr>
                            </w:pPr>
                          </w:p>
                          <w:p w14:paraId="06B0CF08" w14:textId="77777777" w:rsidR="00600DF9" w:rsidRDefault="00600DF9" w:rsidP="0048001B">
                            <w:pPr>
                              <w:rPr>
                                <w:rFonts w:cs="Arial"/>
                                <w:lang w:val="fr-FR"/>
                              </w:rPr>
                            </w:pPr>
                          </w:p>
                          <w:p w14:paraId="480321EC" w14:textId="77777777" w:rsidR="00600DF9" w:rsidRDefault="00600DF9" w:rsidP="0048001B">
                            <w:pPr>
                              <w:rPr>
                                <w:rFonts w:cs="Arial"/>
                                <w:lang w:val="fr-FR"/>
                              </w:rPr>
                            </w:pPr>
                          </w:p>
                          <w:p w14:paraId="3B394788" w14:textId="77777777" w:rsidR="00600DF9" w:rsidRDefault="00600DF9" w:rsidP="0048001B">
                            <w:pPr>
                              <w:rPr>
                                <w:rFonts w:cs="Arial"/>
                                <w:lang w:val="fr-FR"/>
                              </w:rPr>
                            </w:pPr>
                          </w:p>
                          <w:p w14:paraId="1F79FC5B" w14:textId="77777777" w:rsidR="00600DF9" w:rsidRDefault="00600DF9" w:rsidP="0048001B">
                            <w:pPr>
                              <w:rPr>
                                <w:rFonts w:cs="Arial"/>
                                <w:lang w:val="fr-FR"/>
                              </w:rPr>
                            </w:pPr>
                          </w:p>
                          <w:p w14:paraId="25D301A2" w14:textId="77777777" w:rsidR="00600DF9" w:rsidRDefault="00600DF9" w:rsidP="0048001B">
                            <w:pPr>
                              <w:rPr>
                                <w:rFonts w:cs="Arial"/>
                                <w:lang w:val="fr-FR"/>
                              </w:rPr>
                            </w:pPr>
                          </w:p>
                          <w:p w14:paraId="2AF25DC6" w14:textId="77777777" w:rsidR="00600DF9" w:rsidRDefault="00600DF9" w:rsidP="0048001B">
                            <w:pPr>
                              <w:rPr>
                                <w:rFonts w:cs="Arial"/>
                                <w:lang w:val="fr-FR"/>
                              </w:rPr>
                            </w:pPr>
                          </w:p>
                          <w:p w14:paraId="2F043811" w14:textId="77777777" w:rsidR="00600DF9" w:rsidRDefault="00600DF9" w:rsidP="0048001B">
                            <w:pPr>
                              <w:rPr>
                                <w:rFonts w:cs="Arial"/>
                                <w:lang w:val="fr-FR"/>
                              </w:rPr>
                            </w:pPr>
                          </w:p>
                          <w:p w14:paraId="4FE7B46C" w14:textId="77777777" w:rsidR="00600DF9" w:rsidRDefault="00600DF9" w:rsidP="0048001B">
                            <w:pPr>
                              <w:rPr>
                                <w:rFonts w:cs="Arial"/>
                                <w:lang w:val="fr-FR"/>
                              </w:rPr>
                            </w:pPr>
                          </w:p>
                          <w:p w14:paraId="070181AF" w14:textId="77777777" w:rsidR="00600DF9" w:rsidRDefault="00600DF9" w:rsidP="0048001B">
                            <w:pPr>
                              <w:rPr>
                                <w:rFonts w:cs="Arial"/>
                                <w:lang w:val="fr-FR"/>
                              </w:rPr>
                            </w:pPr>
                          </w:p>
                          <w:p w14:paraId="5FD8C002" w14:textId="77777777" w:rsidR="00600DF9" w:rsidRDefault="00600DF9" w:rsidP="0048001B">
                            <w:pPr>
                              <w:rPr>
                                <w:rFonts w:cs="Arial"/>
                                <w:lang w:val="fr-FR"/>
                              </w:rPr>
                            </w:pPr>
                          </w:p>
                          <w:p w14:paraId="194AF7BA" w14:textId="77777777" w:rsidR="00600DF9" w:rsidRDefault="00600DF9" w:rsidP="0048001B">
                            <w:pPr>
                              <w:rPr>
                                <w:rFonts w:cs="Arial"/>
                                <w:lang w:val="fr-FR"/>
                              </w:rPr>
                            </w:pPr>
                          </w:p>
                          <w:p w14:paraId="6C0E5CBB" w14:textId="77777777" w:rsidR="00600DF9" w:rsidRDefault="00600DF9" w:rsidP="0048001B">
                            <w:pPr>
                              <w:rPr>
                                <w:rFonts w:cs="Arial"/>
                                <w:lang w:val="fr-FR"/>
                              </w:rPr>
                            </w:pPr>
                          </w:p>
                          <w:p w14:paraId="7E085AAE" w14:textId="77777777" w:rsidR="00600DF9" w:rsidRDefault="00600DF9" w:rsidP="0048001B">
                            <w:pPr>
                              <w:rPr>
                                <w:rFonts w:cs="Arial"/>
                                <w:lang w:val="fr-FR"/>
                              </w:rPr>
                            </w:pPr>
                          </w:p>
                          <w:p w14:paraId="218BC305" w14:textId="77777777" w:rsidR="00600DF9" w:rsidRDefault="00600DF9" w:rsidP="0048001B">
                            <w:pPr>
                              <w:rPr>
                                <w:rFonts w:cs="Arial"/>
                                <w:lang w:val="fr-FR"/>
                              </w:rPr>
                            </w:pPr>
                          </w:p>
                          <w:p w14:paraId="09C54966" w14:textId="77777777" w:rsidR="00600DF9" w:rsidRDefault="00600DF9" w:rsidP="0048001B">
                            <w:pPr>
                              <w:rPr>
                                <w:rFonts w:cs="Arial"/>
                                <w:lang w:val="fr-FR"/>
                              </w:rPr>
                            </w:pPr>
                          </w:p>
                          <w:p w14:paraId="709D7278" w14:textId="77777777" w:rsidR="00600DF9" w:rsidRDefault="00600DF9" w:rsidP="0048001B">
                            <w:pPr>
                              <w:rPr>
                                <w:rFonts w:cs="Arial"/>
                                <w:lang w:val="fr-FR"/>
                              </w:rPr>
                            </w:pPr>
                          </w:p>
                          <w:p w14:paraId="633D4A12" w14:textId="77777777" w:rsidR="00600DF9" w:rsidRDefault="00600DF9" w:rsidP="0048001B">
                            <w:pPr>
                              <w:rPr>
                                <w:rFonts w:cs="Arial"/>
                                <w:lang w:val="fr-FR"/>
                              </w:rPr>
                            </w:pPr>
                          </w:p>
                          <w:p w14:paraId="414F84B5" w14:textId="77777777" w:rsidR="00600DF9" w:rsidRDefault="00600DF9" w:rsidP="0048001B">
                            <w:pPr>
                              <w:rPr>
                                <w:rFonts w:cs="Arial"/>
                                <w:lang w:val="fr-FR"/>
                              </w:rPr>
                            </w:pPr>
                          </w:p>
                          <w:p w14:paraId="22A2EA60" w14:textId="77777777" w:rsidR="00600DF9" w:rsidRDefault="00600DF9" w:rsidP="0048001B">
                            <w:pPr>
                              <w:rPr>
                                <w:rFonts w:cs="Arial"/>
                                <w:lang w:val="fr-FR"/>
                              </w:rPr>
                            </w:pPr>
                          </w:p>
                          <w:p w14:paraId="5F061773" w14:textId="77777777" w:rsidR="00600DF9" w:rsidRDefault="00600DF9" w:rsidP="0048001B">
                            <w:pPr>
                              <w:rPr>
                                <w:rFonts w:cs="Arial"/>
                                <w:lang w:val="fr-FR"/>
                              </w:rPr>
                            </w:pPr>
                          </w:p>
                          <w:p w14:paraId="07BE87EC" w14:textId="77777777" w:rsidR="00600DF9" w:rsidRDefault="00600DF9" w:rsidP="0048001B">
                            <w:pPr>
                              <w:rPr>
                                <w:rFonts w:cs="Arial"/>
                                <w:lang w:val="fr-FR"/>
                              </w:rPr>
                            </w:pPr>
                          </w:p>
                          <w:p w14:paraId="337126DA" w14:textId="77777777" w:rsidR="00600DF9" w:rsidRDefault="00600DF9" w:rsidP="0048001B">
                            <w:pPr>
                              <w:rPr>
                                <w:rFonts w:cs="Arial"/>
                                <w:lang w:val="fr-FR"/>
                              </w:rPr>
                            </w:pPr>
                          </w:p>
                          <w:p w14:paraId="16EC42ED" w14:textId="77777777" w:rsidR="00600DF9" w:rsidRDefault="00600DF9" w:rsidP="0048001B">
                            <w:pPr>
                              <w:rPr>
                                <w:rFonts w:cs="Arial"/>
                                <w:lang w:val="fr-FR"/>
                              </w:rPr>
                            </w:pPr>
                          </w:p>
                          <w:p w14:paraId="00D04DC0" w14:textId="77777777" w:rsidR="00600DF9" w:rsidRDefault="00600DF9" w:rsidP="0048001B">
                            <w:pPr>
                              <w:rPr>
                                <w:rFonts w:cs="Arial"/>
                                <w:lang w:val="fr-FR"/>
                              </w:rPr>
                            </w:pPr>
                          </w:p>
                          <w:p w14:paraId="52437572" w14:textId="77777777" w:rsidR="00600DF9" w:rsidRDefault="00600DF9" w:rsidP="0048001B">
                            <w:pPr>
                              <w:rPr>
                                <w:rFonts w:cs="Arial"/>
                                <w:lang w:val="fr-FR"/>
                              </w:rPr>
                            </w:pPr>
                          </w:p>
                          <w:p w14:paraId="00FD8730" w14:textId="77777777" w:rsidR="00600DF9" w:rsidRDefault="00600DF9" w:rsidP="0048001B">
                            <w:pPr>
                              <w:rPr>
                                <w:rFonts w:cs="Arial"/>
                                <w:lang w:val="fr-FR"/>
                              </w:rPr>
                            </w:pPr>
                          </w:p>
                          <w:p w14:paraId="1937E32E" w14:textId="77777777" w:rsidR="00600DF9" w:rsidRDefault="00600DF9" w:rsidP="0048001B">
                            <w:pPr>
                              <w:rPr>
                                <w:rFonts w:cs="Arial"/>
                                <w:lang w:val="fr-FR"/>
                              </w:rPr>
                            </w:pPr>
                          </w:p>
                          <w:p w14:paraId="10130BAB" w14:textId="77777777" w:rsidR="00600DF9" w:rsidRDefault="00600DF9" w:rsidP="0048001B">
                            <w:pPr>
                              <w:rPr>
                                <w:rFonts w:cs="Arial"/>
                                <w:lang w:val="fr-FR"/>
                              </w:rPr>
                            </w:pPr>
                          </w:p>
                          <w:p w14:paraId="45B367B0" w14:textId="77777777" w:rsidR="00600DF9" w:rsidRDefault="00600DF9" w:rsidP="0048001B">
                            <w:pPr>
                              <w:rPr>
                                <w:rFonts w:cs="Arial"/>
                                <w:lang w:val="fr-FR"/>
                              </w:rPr>
                            </w:pPr>
                          </w:p>
                          <w:p w14:paraId="0E9DB4DA" w14:textId="77777777" w:rsidR="00600DF9" w:rsidRDefault="00600DF9" w:rsidP="0048001B">
                            <w:pPr>
                              <w:rPr>
                                <w:rFonts w:cs="Arial"/>
                                <w:lang w:val="fr-FR"/>
                              </w:rPr>
                            </w:pPr>
                          </w:p>
                          <w:p w14:paraId="532FCC30" w14:textId="77777777" w:rsidR="00600DF9" w:rsidRDefault="00600DF9" w:rsidP="0048001B">
                            <w:pPr>
                              <w:rPr>
                                <w:rFonts w:cs="Arial"/>
                                <w:lang w:val="fr-FR"/>
                              </w:rPr>
                            </w:pPr>
                          </w:p>
                          <w:p w14:paraId="6BB921BB" w14:textId="77777777" w:rsidR="00600DF9" w:rsidRDefault="00600DF9" w:rsidP="0048001B">
                            <w:pPr>
                              <w:rPr>
                                <w:rFonts w:cs="Arial"/>
                                <w:lang w:val="fr-FR"/>
                              </w:rPr>
                            </w:pPr>
                          </w:p>
                          <w:p w14:paraId="384FEA09" w14:textId="77777777" w:rsidR="00600DF9" w:rsidRDefault="00600DF9" w:rsidP="0048001B">
                            <w:pPr>
                              <w:rPr>
                                <w:rFonts w:cs="Arial"/>
                                <w:lang w:val="fr-FR"/>
                              </w:rPr>
                            </w:pPr>
                          </w:p>
                          <w:p w14:paraId="6CD232B5" w14:textId="77777777" w:rsidR="00600DF9" w:rsidRDefault="00600DF9" w:rsidP="0048001B">
                            <w:pPr>
                              <w:rPr>
                                <w:rFonts w:cs="Arial"/>
                                <w:lang w:val="fr-FR"/>
                              </w:rPr>
                            </w:pPr>
                          </w:p>
                          <w:p w14:paraId="56F048FB" w14:textId="77777777" w:rsidR="00600DF9" w:rsidRDefault="00600DF9" w:rsidP="0048001B">
                            <w:pPr>
                              <w:rPr>
                                <w:rFonts w:cs="Arial"/>
                                <w:lang w:val="fr-FR"/>
                              </w:rPr>
                            </w:pPr>
                          </w:p>
                          <w:p w14:paraId="5B2CAF81" w14:textId="77777777" w:rsidR="00600DF9" w:rsidRDefault="00600DF9" w:rsidP="0048001B">
                            <w:pPr>
                              <w:rPr>
                                <w:rFonts w:cs="Arial"/>
                                <w:lang w:val="fr-FR"/>
                              </w:rPr>
                            </w:pPr>
                          </w:p>
                          <w:p w14:paraId="5C55DE66" w14:textId="77777777" w:rsidR="00600DF9" w:rsidRDefault="00600DF9" w:rsidP="0048001B">
                            <w:pPr>
                              <w:rPr>
                                <w:rFonts w:cs="Arial"/>
                                <w:lang w:val="fr-FR"/>
                              </w:rPr>
                            </w:pPr>
                          </w:p>
                          <w:p w14:paraId="6541D687" w14:textId="77777777" w:rsidR="00600DF9" w:rsidRDefault="00600DF9" w:rsidP="0048001B">
                            <w:pPr>
                              <w:rPr>
                                <w:rFonts w:cs="Arial"/>
                                <w:lang w:val="fr-FR"/>
                              </w:rPr>
                            </w:pPr>
                          </w:p>
                          <w:p w14:paraId="29CFF354" w14:textId="77777777" w:rsidR="00600DF9" w:rsidRDefault="00600DF9" w:rsidP="0048001B">
                            <w:pPr>
                              <w:rPr>
                                <w:rFonts w:cs="Arial"/>
                                <w:lang w:val="fr-FR"/>
                              </w:rPr>
                            </w:pPr>
                          </w:p>
                          <w:p w14:paraId="29B6A1C7" w14:textId="77777777" w:rsidR="00600DF9" w:rsidRDefault="00600DF9" w:rsidP="0048001B">
                            <w:pPr>
                              <w:rPr>
                                <w:rFonts w:cs="Arial"/>
                                <w:lang w:val="fr-FR"/>
                              </w:rPr>
                            </w:pPr>
                          </w:p>
                          <w:p w14:paraId="5E6914FA" w14:textId="77777777" w:rsidR="00600DF9" w:rsidRDefault="00600DF9" w:rsidP="0048001B">
                            <w:pPr>
                              <w:rPr>
                                <w:rFonts w:cs="Arial"/>
                                <w:lang w:val="fr-FR"/>
                              </w:rPr>
                            </w:pPr>
                          </w:p>
                          <w:p w14:paraId="005691D1" w14:textId="77777777" w:rsidR="00600DF9" w:rsidRDefault="00600DF9" w:rsidP="0048001B">
                            <w:pPr>
                              <w:rPr>
                                <w:rFonts w:cs="Arial"/>
                                <w:lang w:val="fr-FR"/>
                              </w:rPr>
                            </w:pPr>
                          </w:p>
                          <w:p w14:paraId="1424ADFC" w14:textId="77777777" w:rsidR="00600DF9" w:rsidRDefault="00600DF9" w:rsidP="0048001B">
                            <w:pPr>
                              <w:rPr>
                                <w:rFonts w:cs="Arial"/>
                                <w:lang w:val="fr-FR"/>
                              </w:rPr>
                            </w:pPr>
                          </w:p>
                          <w:p w14:paraId="5E3352B8" w14:textId="77777777" w:rsidR="00600DF9" w:rsidRDefault="00600DF9" w:rsidP="0048001B">
                            <w:pPr>
                              <w:rPr>
                                <w:rFonts w:cs="Arial"/>
                                <w:lang w:val="fr-FR"/>
                              </w:rPr>
                            </w:pPr>
                          </w:p>
                          <w:p w14:paraId="71F95190" w14:textId="77777777" w:rsidR="00600DF9" w:rsidRDefault="00600DF9" w:rsidP="0048001B">
                            <w:pPr>
                              <w:rPr>
                                <w:rFonts w:cs="Arial"/>
                                <w:lang w:val="fr-FR"/>
                              </w:rPr>
                            </w:pPr>
                          </w:p>
                          <w:p w14:paraId="04BAE2E0" w14:textId="77777777" w:rsidR="00600DF9" w:rsidRDefault="00600DF9" w:rsidP="0048001B">
                            <w:pPr>
                              <w:rPr>
                                <w:rFonts w:cs="Arial"/>
                                <w:lang w:val="fr-FR"/>
                              </w:rPr>
                            </w:pPr>
                          </w:p>
                          <w:p w14:paraId="109E4BAC" w14:textId="77777777" w:rsidR="00600DF9" w:rsidRDefault="00600DF9" w:rsidP="0048001B">
                            <w:pPr>
                              <w:rPr>
                                <w:rFonts w:cs="Arial"/>
                                <w:lang w:val="fr-FR"/>
                              </w:rPr>
                            </w:pPr>
                          </w:p>
                          <w:p w14:paraId="23C9C3FA" w14:textId="77777777" w:rsidR="00600DF9" w:rsidRDefault="00600DF9" w:rsidP="0048001B">
                            <w:pPr>
                              <w:rPr>
                                <w:rFonts w:cs="Arial"/>
                                <w:lang w:val="fr-FR"/>
                              </w:rPr>
                            </w:pPr>
                          </w:p>
                          <w:p w14:paraId="0E701408" w14:textId="77777777" w:rsidR="00600DF9" w:rsidRDefault="00600DF9" w:rsidP="0048001B">
                            <w:pPr>
                              <w:rPr>
                                <w:rFonts w:cs="Arial"/>
                                <w:lang w:val="fr-FR"/>
                              </w:rPr>
                            </w:pPr>
                          </w:p>
                          <w:p w14:paraId="7CBD31F2" w14:textId="77777777" w:rsidR="00600DF9" w:rsidRDefault="00600DF9" w:rsidP="0048001B">
                            <w:pPr>
                              <w:rPr>
                                <w:rFonts w:cs="Arial"/>
                                <w:lang w:val="fr-FR"/>
                              </w:rPr>
                            </w:pPr>
                          </w:p>
                          <w:p w14:paraId="01321637" w14:textId="77777777" w:rsidR="00600DF9" w:rsidRDefault="00600DF9" w:rsidP="0048001B">
                            <w:pPr>
                              <w:rPr>
                                <w:rFonts w:cs="Arial"/>
                                <w:lang w:val="fr-FR"/>
                              </w:rPr>
                            </w:pPr>
                          </w:p>
                          <w:p w14:paraId="798AF4D9" w14:textId="77777777" w:rsidR="00600DF9" w:rsidRDefault="00600DF9" w:rsidP="0048001B">
                            <w:pPr>
                              <w:rPr>
                                <w:rFonts w:cs="Arial"/>
                                <w:lang w:val="fr-FR"/>
                              </w:rPr>
                            </w:pPr>
                          </w:p>
                          <w:p w14:paraId="62E023DD" w14:textId="77777777" w:rsidR="00600DF9" w:rsidRDefault="00600DF9" w:rsidP="0048001B">
                            <w:pPr>
                              <w:rPr>
                                <w:rFonts w:cs="Arial"/>
                                <w:lang w:val="fr-FR"/>
                              </w:rPr>
                            </w:pPr>
                          </w:p>
                          <w:p w14:paraId="4BCCC467" w14:textId="77777777" w:rsidR="00600DF9" w:rsidRDefault="00600DF9" w:rsidP="0048001B">
                            <w:pPr>
                              <w:rPr>
                                <w:rFonts w:cs="Arial"/>
                                <w:lang w:val="fr-FR"/>
                              </w:rPr>
                            </w:pPr>
                          </w:p>
                          <w:p w14:paraId="09978B92" w14:textId="77777777" w:rsidR="00600DF9" w:rsidRDefault="00600DF9" w:rsidP="0048001B">
                            <w:pPr>
                              <w:rPr>
                                <w:rFonts w:cs="Arial"/>
                                <w:lang w:val="fr-FR"/>
                              </w:rPr>
                            </w:pPr>
                          </w:p>
                          <w:p w14:paraId="15D225F3" w14:textId="77777777" w:rsidR="00600DF9" w:rsidRDefault="00600DF9" w:rsidP="0048001B">
                            <w:pPr>
                              <w:rPr>
                                <w:rFonts w:cs="Arial"/>
                                <w:lang w:val="fr-FR"/>
                              </w:rPr>
                            </w:pPr>
                          </w:p>
                          <w:p w14:paraId="3A06A0D0" w14:textId="77777777" w:rsidR="00600DF9" w:rsidRDefault="00600DF9" w:rsidP="0048001B">
                            <w:pPr>
                              <w:rPr>
                                <w:rFonts w:cs="Arial"/>
                                <w:lang w:val="fr-FR"/>
                              </w:rPr>
                            </w:pPr>
                          </w:p>
                          <w:p w14:paraId="2B54149F" w14:textId="77777777" w:rsidR="00600DF9" w:rsidRDefault="00600DF9" w:rsidP="0048001B">
                            <w:pPr>
                              <w:rPr>
                                <w:rFonts w:cs="Arial"/>
                                <w:lang w:val="fr-FR"/>
                              </w:rPr>
                            </w:pPr>
                          </w:p>
                          <w:p w14:paraId="53A7CF0F" w14:textId="77777777" w:rsidR="00600DF9" w:rsidRDefault="00600DF9" w:rsidP="0048001B">
                            <w:pPr>
                              <w:rPr>
                                <w:rFonts w:cs="Arial"/>
                                <w:lang w:val="fr-FR"/>
                              </w:rPr>
                            </w:pPr>
                          </w:p>
                          <w:p w14:paraId="67BF4E3C" w14:textId="77777777" w:rsidR="00600DF9" w:rsidRDefault="00600DF9" w:rsidP="0048001B">
                            <w:pPr>
                              <w:rPr>
                                <w:rFonts w:cs="Arial"/>
                                <w:lang w:val="fr-FR"/>
                              </w:rPr>
                            </w:pPr>
                          </w:p>
                          <w:p w14:paraId="31294132" w14:textId="77777777" w:rsidR="00600DF9" w:rsidRDefault="00600DF9" w:rsidP="0048001B">
                            <w:pPr>
                              <w:rPr>
                                <w:rFonts w:cs="Arial"/>
                                <w:lang w:val="fr-FR"/>
                              </w:rPr>
                            </w:pPr>
                          </w:p>
                          <w:p w14:paraId="16B6D623" w14:textId="77777777" w:rsidR="00600DF9" w:rsidRDefault="00600DF9" w:rsidP="0048001B">
                            <w:pPr>
                              <w:rPr>
                                <w:rFonts w:cs="Arial"/>
                                <w:lang w:val="fr-FR"/>
                              </w:rPr>
                            </w:pPr>
                          </w:p>
                          <w:p w14:paraId="7F41AE50" w14:textId="77777777" w:rsidR="00600DF9" w:rsidRDefault="00600DF9" w:rsidP="0048001B">
                            <w:pPr>
                              <w:rPr>
                                <w:rFonts w:cs="Arial"/>
                                <w:lang w:val="fr-FR"/>
                              </w:rPr>
                            </w:pPr>
                          </w:p>
                          <w:p w14:paraId="15C93CB5" w14:textId="77777777" w:rsidR="00600DF9" w:rsidRDefault="00600DF9" w:rsidP="0048001B">
                            <w:pPr>
                              <w:rPr>
                                <w:rFonts w:cs="Arial"/>
                                <w:lang w:val="fr-FR"/>
                              </w:rPr>
                            </w:pPr>
                          </w:p>
                          <w:p w14:paraId="642AB927" w14:textId="77777777" w:rsidR="00600DF9" w:rsidRDefault="00600DF9" w:rsidP="0048001B">
                            <w:pPr>
                              <w:rPr>
                                <w:rFonts w:cs="Arial"/>
                                <w:lang w:val="fr-FR"/>
                              </w:rPr>
                            </w:pPr>
                          </w:p>
                          <w:p w14:paraId="560DFF5C" w14:textId="77777777" w:rsidR="00600DF9" w:rsidRDefault="00600DF9" w:rsidP="0048001B">
                            <w:pPr>
                              <w:rPr>
                                <w:rFonts w:cs="Arial"/>
                                <w:lang w:val="fr-FR"/>
                              </w:rPr>
                            </w:pPr>
                          </w:p>
                          <w:p w14:paraId="720A3F5D" w14:textId="77777777" w:rsidR="00600DF9" w:rsidRDefault="00600DF9" w:rsidP="0048001B">
                            <w:pPr>
                              <w:rPr>
                                <w:rFonts w:cs="Arial"/>
                                <w:lang w:val="fr-FR"/>
                              </w:rPr>
                            </w:pPr>
                          </w:p>
                          <w:p w14:paraId="0E2DD5EA" w14:textId="77777777" w:rsidR="00600DF9" w:rsidRDefault="00600DF9" w:rsidP="0048001B">
                            <w:pPr>
                              <w:rPr>
                                <w:rFonts w:cs="Arial"/>
                                <w:lang w:val="fr-FR"/>
                              </w:rPr>
                            </w:pPr>
                          </w:p>
                          <w:p w14:paraId="0F7420B1" w14:textId="77777777" w:rsidR="00600DF9" w:rsidRDefault="00600DF9" w:rsidP="0048001B">
                            <w:pPr>
                              <w:rPr>
                                <w:rFonts w:cs="Arial"/>
                                <w:lang w:val="fr-FR"/>
                              </w:rPr>
                            </w:pPr>
                          </w:p>
                          <w:p w14:paraId="7516DFFE" w14:textId="77777777" w:rsidR="00600DF9" w:rsidRDefault="00600DF9" w:rsidP="0048001B">
                            <w:pPr>
                              <w:rPr>
                                <w:rFonts w:cs="Arial"/>
                                <w:lang w:val="fr-FR"/>
                              </w:rPr>
                            </w:pPr>
                          </w:p>
                          <w:p w14:paraId="099C0E3C" w14:textId="77777777" w:rsidR="00600DF9" w:rsidRDefault="00600DF9" w:rsidP="0048001B">
                            <w:pPr>
                              <w:rPr>
                                <w:rFonts w:cs="Arial"/>
                                <w:lang w:val="fr-FR"/>
                              </w:rPr>
                            </w:pPr>
                          </w:p>
                          <w:p w14:paraId="42DACA1F" w14:textId="77777777" w:rsidR="00600DF9" w:rsidRDefault="00600DF9" w:rsidP="0048001B">
                            <w:pPr>
                              <w:rPr>
                                <w:rFonts w:cs="Arial"/>
                                <w:lang w:val="fr-FR"/>
                              </w:rPr>
                            </w:pPr>
                          </w:p>
                          <w:p w14:paraId="5E88D530" w14:textId="77777777" w:rsidR="00600DF9" w:rsidRDefault="00600DF9" w:rsidP="0048001B">
                            <w:pPr>
                              <w:rPr>
                                <w:rFonts w:cs="Arial"/>
                                <w:lang w:val="fr-FR"/>
                              </w:rPr>
                            </w:pPr>
                          </w:p>
                          <w:p w14:paraId="426768AE" w14:textId="77777777" w:rsidR="00600DF9" w:rsidRDefault="00600DF9" w:rsidP="0048001B">
                            <w:pPr>
                              <w:rPr>
                                <w:rFonts w:cs="Arial"/>
                                <w:lang w:val="fr-FR"/>
                              </w:rPr>
                            </w:pPr>
                          </w:p>
                          <w:p w14:paraId="1427B7AD" w14:textId="77777777" w:rsidR="00600DF9" w:rsidRDefault="00600DF9" w:rsidP="0048001B">
                            <w:pPr>
                              <w:rPr>
                                <w:rFonts w:cs="Arial"/>
                                <w:lang w:val="fr-FR"/>
                              </w:rPr>
                            </w:pPr>
                          </w:p>
                          <w:p w14:paraId="52BE20DE" w14:textId="77777777" w:rsidR="00600DF9" w:rsidRDefault="00600DF9" w:rsidP="0048001B">
                            <w:pPr>
                              <w:rPr>
                                <w:rFonts w:cs="Arial"/>
                                <w:lang w:val="fr-FR"/>
                              </w:rPr>
                            </w:pPr>
                          </w:p>
                          <w:p w14:paraId="62FFC741" w14:textId="77777777" w:rsidR="00600DF9" w:rsidRDefault="00600DF9" w:rsidP="0048001B">
                            <w:pPr>
                              <w:rPr>
                                <w:rFonts w:cs="Arial"/>
                                <w:lang w:val="fr-FR"/>
                              </w:rPr>
                            </w:pPr>
                          </w:p>
                          <w:p w14:paraId="098BE3F4" w14:textId="77777777" w:rsidR="00600DF9" w:rsidRDefault="00600DF9" w:rsidP="0048001B">
                            <w:pPr>
                              <w:rPr>
                                <w:rFonts w:cs="Arial"/>
                                <w:lang w:val="fr-FR"/>
                              </w:rPr>
                            </w:pPr>
                          </w:p>
                          <w:p w14:paraId="56B4CB3A" w14:textId="77777777" w:rsidR="00600DF9" w:rsidRDefault="00600DF9" w:rsidP="0048001B">
                            <w:pPr>
                              <w:rPr>
                                <w:rFonts w:cs="Arial"/>
                                <w:lang w:val="fr-FR"/>
                              </w:rPr>
                            </w:pPr>
                          </w:p>
                          <w:p w14:paraId="70E543C3" w14:textId="77777777" w:rsidR="00600DF9" w:rsidRDefault="00600DF9" w:rsidP="0048001B">
                            <w:pPr>
                              <w:rPr>
                                <w:rFonts w:cs="Arial"/>
                                <w:lang w:val="fr-FR"/>
                              </w:rPr>
                            </w:pPr>
                          </w:p>
                          <w:p w14:paraId="26658BEC" w14:textId="77777777" w:rsidR="00600DF9" w:rsidRDefault="00600DF9" w:rsidP="0048001B">
                            <w:pPr>
                              <w:rPr>
                                <w:rFonts w:cs="Arial"/>
                                <w:lang w:val="fr-FR"/>
                              </w:rPr>
                            </w:pPr>
                          </w:p>
                          <w:p w14:paraId="20B5AEC8" w14:textId="77777777" w:rsidR="00600DF9" w:rsidRDefault="00600DF9" w:rsidP="0048001B">
                            <w:pPr>
                              <w:rPr>
                                <w:rFonts w:cs="Arial"/>
                                <w:lang w:val="fr-FR"/>
                              </w:rPr>
                            </w:pPr>
                          </w:p>
                          <w:p w14:paraId="74FF0485" w14:textId="77777777" w:rsidR="00600DF9" w:rsidRDefault="00600DF9" w:rsidP="0048001B">
                            <w:pPr>
                              <w:rPr>
                                <w:rFonts w:cs="Arial"/>
                                <w:lang w:val="fr-FR"/>
                              </w:rPr>
                            </w:pPr>
                          </w:p>
                          <w:p w14:paraId="765D68A9" w14:textId="77777777" w:rsidR="00600DF9" w:rsidRDefault="00600DF9" w:rsidP="0048001B">
                            <w:pPr>
                              <w:rPr>
                                <w:rFonts w:cs="Arial"/>
                                <w:lang w:val="fr-FR"/>
                              </w:rPr>
                            </w:pPr>
                          </w:p>
                          <w:p w14:paraId="78850F75" w14:textId="77777777" w:rsidR="00600DF9" w:rsidRDefault="00600DF9" w:rsidP="0048001B">
                            <w:pPr>
                              <w:rPr>
                                <w:rFonts w:cs="Arial"/>
                                <w:lang w:val="fr-FR"/>
                              </w:rPr>
                            </w:pPr>
                          </w:p>
                          <w:p w14:paraId="23AEE348" w14:textId="77777777" w:rsidR="00600DF9" w:rsidRDefault="00600DF9" w:rsidP="0048001B">
                            <w:pPr>
                              <w:rPr>
                                <w:rFonts w:cs="Arial"/>
                                <w:lang w:val="fr-FR"/>
                              </w:rPr>
                            </w:pPr>
                          </w:p>
                          <w:p w14:paraId="07520AAA" w14:textId="77777777" w:rsidR="00600DF9" w:rsidRDefault="00600DF9" w:rsidP="0048001B">
                            <w:pPr>
                              <w:rPr>
                                <w:rFonts w:cs="Arial"/>
                                <w:lang w:val="fr-FR"/>
                              </w:rPr>
                            </w:pPr>
                          </w:p>
                          <w:p w14:paraId="716FD680" w14:textId="77777777" w:rsidR="00600DF9" w:rsidRDefault="00600DF9" w:rsidP="0048001B">
                            <w:pPr>
                              <w:rPr>
                                <w:rFonts w:cs="Arial"/>
                                <w:lang w:val="fr-FR"/>
                              </w:rPr>
                            </w:pPr>
                          </w:p>
                          <w:p w14:paraId="6A84D5EC" w14:textId="77777777" w:rsidR="00600DF9" w:rsidRDefault="00600DF9" w:rsidP="0048001B">
                            <w:pPr>
                              <w:rPr>
                                <w:rFonts w:cs="Arial"/>
                                <w:lang w:val="fr-FR"/>
                              </w:rPr>
                            </w:pPr>
                          </w:p>
                          <w:p w14:paraId="050FAE75" w14:textId="77777777" w:rsidR="00600DF9" w:rsidRDefault="00600DF9" w:rsidP="0048001B">
                            <w:pPr>
                              <w:rPr>
                                <w:rFonts w:cs="Arial"/>
                                <w:lang w:val="fr-FR"/>
                              </w:rPr>
                            </w:pPr>
                          </w:p>
                          <w:p w14:paraId="45A46B50" w14:textId="77777777" w:rsidR="00600DF9" w:rsidRDefault="00600DF9" w:rsidP="0048001B">
                            <w:pPr>
                              <w:rPr>
                                <w:rFonts w:cs="Arial"/>
                                <w:lang w:val="fr-FR"/>
                              </w:rPr>
                            </w:pPr>
                          </w:p>
                          <w:p w14:paraId="4FB5A75D" w14:textId="77777777" w:rsidR="00600DF9" w:rsidRDefault="00600DF9" w:rsidP="0048001B">
                            <w:pPr>
                              <w:rPr>
                                <w:rFonts w:cs="Arial"/>
                                <w:lang w:val="fr-FR"/>
                              </w:rPr>
                            </w:pPr>
                          </w:p>
                          <w:p w14:paraId="06E289AF" w14:textId="77777777" w:rsidR="00600DF9" w:rsidRDefault="00600DF9" w:rsidP="0048001B">
                            <w:pPr>
                              <w:rPr>
                                <w:rFonts w:cs="Arial"/>
                                <w:lang w:val="fr-FR"/>
                              </w:rPr>
                            </w:pPr>
                          </w:p>
                          <w:p w14:paraId="3BC8AB75" w14:textId="77777777" w:rsidR="00600DF9" w:rsidRDefault="00600DF9" w:rsidP="0048001B">
                            <w:pPr>
                              <w:rPr>
                                <w:rFonts w:cs="Arial"/>
                                <w:lang w:val="fr-FR"/>
                              </w:rPr>
                            </w:pPr>
                          </w:p>
                          <w:p w14:paraId="1C6679C7" w14:textId="77777777" w:rsidR="00600DF9" w:rsidRDefault="00600DF9" w:rsidP="0048001B">
                            <w:pPr>
                              <w:rPr>
                                <w:rFonts w:cs="Arial"/>
                                <w:lang w:val="fr-FR"/>
                              </w:rPr>
                            </w:pPr>
                          </w:p>
                          <w:p w14:paraId="225A8BB4" w14:textId="77777777" w:rsidR="00600DF9" w:rsidRDefault="00600DF9" w:rsidP="0048001B">
                            <w:pPr>
                              <w:rPr>
                                <w:rFonts w:cs="Arial"/>
                                <w:lang w:val="fr-FR"/>
                              </w:rPr>
                            </w:pPr>
                          </w:p>
                          <w:p w14:paraId="06AE4C04" w14:textId="77777777" w:rsidR="00600DF9" w:rsidRDefault="00600DF9" w:rsidP="0048001B">
                            <w:pPr>
                              <w:rPr>
                                <w:rFonts w:cs="Arial"/>
                                <w:lang w:val="fr-FR"/>
                              </w:rPr>
                            </w:pPr>
                          </w:p>
                          <w:p w14:paraId="67A6DDD6" w14:textId="77777777" w:rsidR="00600DF9" w:rsidRDefault="00600DF9" w:rsidP="0048001B">
                            <w:pPr>
                              <w:rPr>
                                <w:rFonts w:cs="Arial"/>
                                <w:lang w:val="fr-FR"/>
                              </w:rPr>
                            </w:pPr>
                          </w:p>
                          <w:p w14:paraId="07995747" w14:textId="77777777" w:rsidR="00600DF9" w:rsidRDefault="00600DF9" w:rsidP="0048001B">
                            <w:pPr>
                              <w:rPr>
                                <w:rFonts w:cs="Arial"/>
                                <w:lang w:val="fr-FR"/>
                              </w:rPr>
                            </w:pPr>
                          </w:p>
                          <w:p w14:paraId="20B5EDED" w14:textId="77777777" w:rsidR="00600DF9" w:rsidRDefault="00600DF9" w:rsidP="0048001B">
                            <w:pPr>
                              <w:rPr>
                                <w:rFonts w:cs="Arial"/>
                                <w:lang w:val="fr-FR"/>
                              </w:rPr>
                            </w:pPr>
                          </w:p>
                          <w:p w14:paraId="7E755A3C" w14:textId="77777777" w:rsidR="00600DF9" w:rsidRDefault="00600DF9" w:rsidP="0048001B">
                            <w:pPr>
                              <w:rPr>
                                <w:rFonts w:cs="Arial"/>
                                <w:lang w:val="fr-FR"/>
                              </w:rPr>
                            </w:pPr>
                          </w:p>
                          <w:p w14:paraId="7713B863" w14:textId="77777777" w:rsidR="00600DF9" w:rsidRDefault="00600DF9" w:rsidP="0048001B">
                            <w:pPr>
                              <w:rPr>
                                <w:rFonts w:cs="Arial"/>
                                <w:lang w:val="fr-FR"/>
                              </w:rPr>
                            </w:pPr>
                          </w:p>
                          <w:p w14:paraId="4A95B343" w14:textId="77777777" w:rsidR="00600DF9" w:rsidRDefault="00600DF9" w:rsidP="0048001B">
                            <w:pPr>
                              <w:rPr>
                                <w:rFonts w:cs="Arial"/>
                                <w:lang w:val="fr-FR"/>
                              </w:rPr>
                            </w:pPr>
                          </w:p>
                          <w:p w14:paraId="6C0AF092" w14:textId="77777777" w:rsidR="00600DF9" w:rsidRDefault="00600DF9" w:rsidP="0048001B">
                            <w:pPr>
                              <w:rPr>
                                <w:rFonts w:cs="Arial"/>
                                <w:lang w:val="fr-FR"/>
                              </w:rPr>
                            </w:pPr>
                          </w:p>
                          <w:p w14:paraId="7ABC0C11" w14:textId="77777777" w:rsidR="00600DF9" w:rsidRDefault="00600DF9" w:rsidP="0048001B">
                            <w:pPr>
                              <w:rPr>
                                <w:rFonts w:cs="Arial"/>
                                <w:lang w:val="fr-FR"/>
                              </w:rPr>
                            </w:pPr>
                          </w:p>
                          <w:p w14:paraId="1B27F245" w14:textId="77777777" w:rsidR="00600DF9" w:rsidRDefault="00600DF9" w:rsidP="0048001B">
                            <w:pPr>
                              <w:rPr>
                                <w:rFonts w:cs="Arial"/>
                                <w:lang w:val="fr-FR"/>
                              </w:rPr>
                            </w:pPr>
                          </w:p>
                          <w:p w14:paraId="668611E9" w14:textId="77777777" w:rsidR="00600DF9" w:rsidRDefault="00600DF9" w:rsidP="0048001B">
                            <w:pPr>
                              <w:rPr>
                                <w:rFonts w:cs="Arial"/>
                                <w:lang w:val="fr-FR"/>
                              </w:rPr>
                            </w:pPr>
                          </w:p>
                          <w:p w14:paraId="406A1779" w14:textId="77777777" w:rsidR="00600DF9" w:rsidRDefault="00600DF9" w:rsidP="0048001B">
                            <w:pPr>
                              <w:rPr>
                                <w:rFonts w:cs="Arial"/>
                                <w:lang w:val="fr-FR"/>
                              </w:rPr>
                            </w:pPr>
                          </w:p>
                          <w:p w14:paraId="41135227" w14:textId="77777777" w:rsidR="00600DF9" w:rsidRDefault="00600DF9" w:rsidP="0048001B">
                            <w:pPr>
                              <w:rPr>
                                <w:rFonts w:cs="Arial"/>
                                <w:lang w:val="fr-FR"/>
                              </w:rPr>
                            </w:pPr>
                          </w:p>
                          <w:p w14:paraId="1D4369CD" w14:textId="77777777" w:rsidR="00600DF9" w:rsidRDefault="00600DF9" w:rsidP="0048001B">
                            <w:pPr>
                              <w:rPr>
                                <w:rFonts w:cs="Arial"/>
                                <w:lang w:val="fr-FR"/>
                              </w:rPr>
                            </w:pPr>
                          </w:p>
                          <w:p w14:paraId="3E3EA9D3" w14:textId="77777777" w:rsidR="00600DF9" w:rsidRDefault="00600DF9" w:rsidP="0048001B">
                            <w:pPr>
                              <w:rPr>
                                <w:rFonts w:cs="Arial"/>
                                <w:lang w:val="fr-FR"/>
                              </w:rPr>
                            </w:pPr>
                          </w:p>
                          <w:p w14:paraId="0505E104" w14:textId="77777777" w:rsidR="00600DF9" w:rsidRDefault="00600DF9" w:rsidP="0048001B">
                            <w:pPr>
                              <w:rPr>
                                <w:rFonts w:cs="Arial"/>
                                <w:lang w:val="fr-FR"/>
                              </w:rPr>
                            </w:pPr>
                          </w:p>
                          <w:p w14:paraId="4D96165E" w14:textId="77777777" w:rsidR="00600DF9" w:rsidRDefault="00600DF9" w:rsidP="0048001B">
                            <w:pPr>
                              <w:rPr>
                                <w:rFonts w:cs="Arial"/>
                                <w:lang w:val="fr-FR"/>
                              </w:rPr>
                            </w:pPr>
                          </w:p>
                          <w:p w14:paraId="11E4EBAB" w14:textId="77777777" w:rsidR="00600DF9" w:rsidRDefault="00600DF9" w:rsidP="0048001B">
                            <w:pPr>
                              <w:rPr>
                                <w:rFonts w:cs="Arial"/>
                                <w:lang w:val="fr-FR"/>
                              </w:rPr>
                            </w:pPr>
                          </w:p>
                          <w:p w14:paraId="1631B898" w14:textId="77777777" w:rsidR="00600DF9" w:rsidRDefault="00600DF9" w:rsidP="0048001B">
                            <w:pPr>
                              <w:rPr>
                                <w:rFonts w:cs="Arial"/>
                                <w:lang w:val="fr-FR"/>
                              </w:rPr>
                            </w:pPr>
                          </w:p>
                          <w:p w14:paraId="0C835EE9" w14:textId="77777777" w:rsidR="00600DF9" w:rsidRDefault="00600DF9" w:rsidP="0048001B">
                            <w:pPr>
                              <w:rPr>
                                <w:rFonts w:cs="Arial"/>
                                <w:lang w:val="fr-FR"/>
                              </w:rPr>
                            </w:pPr>
                          </w:p>
                          <w:p w14:paraId="26DCD342" w14:textId="77777777" w:rsidR="00600DF9" w:rsidRDefault="00600DF9" w:rsidP="0048001B">
                            <w:pPr>
                              <w:rPr>
                                <w:rFonts w:cs="Arial"/>
                                <w:lang w:val="fr-FR"/>
                              </w:rPr>
                            </w:pPr>
                          </w:p>
                          <w:p w14:paraId="00A150D0" w14:textId="77777777" w:rsidR="00600DF9" w:rsidRDefault="00600DF9" w:rsidP="0048001B">
                            <w:pPr>
                              <w:rPr>
                                <w:rFonts w:cs="Arial"/>
                                <w:lang w:val="fr-FR"/>
                              </w:rPr>
                            </w:pPr>
                          </w:p>
                          <w:p w14:paraId="47A5FA21" w14:textId="77777777" w:rsidR="00600DF9" w:rsidRDefault="00600DF9" w:rsidP="0048001B">
                            <w:pPr>
                              <w:rPr>
                                <w:rFonts w:cs="Arial"/>
                                <w:lang w:val="fr-FR"/>
                              </w:rPr>
                            </w:pPr>
                          </w:p>
                          <w:p w14:paraId="4579912A" w14:textId="77777777" w:rsidR="00600DF9" w:rsidRDefault="00600DF9" w:rsidP="0048001B">
                            <w:pPr>
                              <w:rPr>
                                <w:rFonts w:cs="Arial"/>
                                <w:lang w:val="fr-FR"/>
                              </w:rPr>
                            </w:pPr>
                          </w:p>
                          <w:p w14:paraId="63C2E101" w14:textId="77777777" w:rsidR="00600DF9" w:rsidRDefault="00600DF9" w:rsidP="0048001B">
                            <w:pPr>
                              <w:rPr>
                                <w:rFonts w:cs="Arial"/>
                                <w:lang w:val="fr-FR"/>
                              </w:rPr>
                            </w:pPr>
                          </w:p>
                          <w:p w14:paraId="463EE105" w14:textId="77777777" w:rsidR="00600DF9" w:rsidRDefault="00600DF9" w:rsidP="0048001B">
                            <w:pPr>
                              <w:rPr>
                                <w:rFonts w:cs="Arial"/>
                                <w:lang w:val="fr-FR"/>
                              </w:rPr>
                            </w:pPr>
                          </w:p>
                          <w:p w14:paraId="754B47BE" w14:textId="77777777" w:rsidR="00600DF9" w:rsidRDefault="00600DF9" w:rsidP="0048001B">
                            <w:pPr>
                              <w:rPr>
                                <w:rFonts w:cs="Arial"/>
                                <w:lang w:val="fr-FR"/>
                              </w:rPr>
                            </w:pPr>
                          </w:p>
                          <w:p w14:paraId="640C3670" w14:textId="77777777" w:rsidR="00600DF9" w:rsidRDefault="00600DF9" w:rsidP="0048001B">
                            <w:pPr>
                              <w:rPr>
                                <w:rFonts w:cs="Arial"/>
                                <w:lang w:val="fr-FR"/>
                              </w:rPr>
                            </w:pPr>
                          </w:p>
                          <w:p w14:paraId="43914E9D" w14:textId="77777777" w:rsidR="00600DF9" w:rsidRDefault="00600DF9" w:rsidP="0048001B">
                            <w:pPr>
                              <w:rPr>
                                <w:rFonts w:cs="Arial"/>
                                <w:lang w:val="fr-FR"/>
                              </w:rPr>
                            </w:pPr>
                          </w:p>
                          <w:p w14:paraId="3881B467" w14:textId="77777777" w:rsidR="00600DF9" w:rsidRDefault="00600DF9" w:rsidP="0048001B">
                            <w:pPr>
                              <w:rPr>
                                <w:rFonts w:cs="Arial"/>
                                <w:lang w:val="fr-FR"/>
                              </w:rPr>
                            </w:pPr>
                          </w:p>
                          <w:p w14:paraId="62F2A550" w14:textId="77777777" w:rsidR="00600DF9" w:rsidRDefault="00600DF9" w:rsidP="0048001B">
                            <w:pPr>
                              <w:rPr>
                                <w:rFonts w:cs="Arial"/>
                                <w:lang w:val="fr-FR"/>
                              </w:rPr>
                            </w:pPr>
                          </w:p>
                          <w:p w14:paraId="11BCDC5C" w14:textId="77777777" w:rsidR="00600DF9" w:rsidRDefault="00600DF9" w:rsidP="0048001B">
                            <w:pPr>
                              <w:rPr>
                                <w:rFonts w:cs="Arial"/>
                                <w:lang w:val="fr-FR"/>
                              </w:rPr>
                            </w:pPr>
                          </w:p>
                          <w:p w14:paraId="155E7749" w14:textId="77777777" w:rsidR="00600DF9" w:rsidRDefault="00600DF9" w:rsidP="0048001B">
                            <w:pPr>
                              <w:rPr>
                                <w:rFonts w:cs="Arial"/>
                                <w:lang w:val="fr-FR"/>
                              </w:rPr>
                            </w:pPr>
                          </w:p>
                          <w:p w14:paraId="6412F865" w14:textId="77777777" w:rsidR="00600DF9" w:rsidRDefault="00600DF9" w:rsidP="0048001B">
                            <w:pPr>
                              <w:rPr>
                                <w:rFonts w:cs="Arial"/>
                                <w:lang w:val="fr-FR"/>
                              </w:rPr>
                            </w:pPr>
                          </w:p>
                          <w:p w14:paraId="46D02278" w14:textId="77777777" w:rsidR="00600DF9" w:rsidRDefault="00600DF9" w:rsidP="0048001B">
                            <w:pPr>
                              <w:rPr>
                                <w:rFonts w:cs="Arial"/>
                                <w:lang w:val="fr-FR"/>
                              </w:rPr>
                            </w:pPr>
                          </w:p>
                          <w:p w14:paraId="39C71F06" w14:textId="77777777" w:rsidR="00600DF9" w:rsidRDefault="00600DF9" w:rsidP="0048001B">
                            <w:pPr>
                              <w:rPr>
                                <w:rFonts w:cs="Arial"/>
                                <w:lang w:val="fr-FR"/>
                              </w:rPr>
                            </w:pPr>
                          </w:p>
                          <w:p w14:paraId="26FE0352" w14:textId="77777777" w:rsidR="00600DF9" w:rsidRDefault="00600DF9" w:rsidP="0048001B">
                            <w:pPr>
                              <w:rPr>
                                <w:rFonts w:cs="Arial"/>
                                <w:lang w:val="fr-FR"/>
                              </w:rPr>
                            </w:pPr>
                          </w:p>
                          <w:p w14:paraId="79D227F8" w14:textId="77777777" w:rsidR="00600DF9" w:rsidRDefault="00600DF9" w:rsidP="0048001B">
                            <w:pPr>
                              <w:rPr>
                                <w:rFonts w:cs="Arial"/>
                                <w:lang w:val="fr-FR"/>
                              </w:rPr>
                            </w:pPr>
                          </w:p>
                          <w:p w14:paraId="0E54445E" w14:textId="77777777" w:rsidR="00600DF9" w:rsidRDefault="00600DF9" w:rsidP="0048001B">
                            <w:pPr>
                              <w:rPr>
                                <w:rFonts w:cs="Arial"/>
                                <w:lang w:val="fr-FR"/>
                              </w:rPr>
                            </w:pPr>
                          </w:p>
                          <w:p w14:paraId="51CF7395" w14:textId="77777777" w:rsidR="00600DF9" w:rsidRDefault="00600DF9" w:rsidP="0048001B">
                            <w:pPr>
                              <w:rPr>
                                <w:rFonts w:cs="Arial"/>
                                <w:lang w:val="fr-FR"/>
                              </w:rPr>
                            </w:pPr>
                          </w:p>
                          <w:p w14:paraId="1E920621" w14:textId="77777777" w:rsidR="00600DF9" w:rsidRDefault="00600DF9" w:rsidP="0048001B">
                            <w:pPr>
                              <w:rPr>
                                <w:rFonts w:cs="Arial"/>
                                <w:lang w:val="fr-FR"/>
                              </w:rPr>
                            </w:pPr>
                          </w:p>
                          <w:p w14:paraId="6301E226" w14:textId="77777777" w:rsidR="00600DF9" w:rsidRDefault="00600DF9" w:rsidP="0048001B">
                            <w:pPr>
                              <w:rPr>
                                <w:rFonts w:cs="Arial"/>
                                <w:lang w:val="fr-FR"/>
                              </w:rPr>
                            </w:pPr>
                          </w:p>
                          <w:p w14:paraId="5A4DB48E" w14:textId="77777777" w:rsidR="00600DF9" w:rsidRDefault="00600DF9" w:rsidP="0048001B">
                            <w:pPr>
                              <w:rPr>
                                <w:rFonts w:cs="Arial"/>
                                <w:lang w:val="fr-FR"/>
                              </w:rPr>
                            </w:pPr>
                          </w:p>
                          <w:p w14:paraId="721482E0" w14:textId="77777777" w:rsidR="00600DF9" w:rsidRDefault="00600DF9" w:rsidP="0048001B">
                            <w:pPr>
                              <w:rPr>
                                <w:rFonts w:cs="Arial"/>
                                <w:lang w:val="fr-FR"/>
                              </w:rPr>
                            </w:pPr>
                          </w:p>
                          <w:p w14:paraId="17EDBCAB" w14:textId="77777777" w:rsidR="00600DF9" w:rsidRDefault="00600DF9" w:rsidP="0048001B">
                            <w:pPr>
                              <w:rPr>
                                <w:rFonts w:cs="Arial"/>
                                <w:lang w:val="fr-FR"/>
                              </w:rPr>
                            </w:pPr>
                          </w:p>
                          <w:p w14:paraId="166BB82D" w14:textId="77777777" w:rsidR="00600DF9" w:rsidRDefault="00600DF9" w:rsidP="0048001B">
                            <w:pPr>
                              <w:rPr>
                                <w:rFonts w:cs="Arial"/>
                                <w:lang w:val="fr-FR"/>
                              </w:rPr>
                            </w:pPr>
                          </w:p>
                          <w:p w14:paraId="3D8557D6" w14:textId="77777777" w:rsidR="00600DF9" w:rsidRDefault="00600DF9" w:rsidP="0048001B">
                            <w:pPr>
                              <w:rPr>
                                <w:rFonts w:cs="Arial"/>
                                <w:lang w:val="fr-FR"/>
                              </w:rPr>
                            </w:pPr>
                          </w:p>
                          <w:p w14:paraId="3F877D24" w14:textId="77777777" w:rsidR="00600DF9" w:rsidRDefault="00600DF9" w:rsidP="0048001B">
                            <w:pPr>
                              <w:rPr>
                                <w:rFonts w:cs="Arial"/>
                                <w:lang w:val="fr-FR"/>
                              </w:rPr>
                            </w:pPr>
                          </w:p>
                          <w:p w14:paraId="4BD8A418" w14:textId="77777777" w:rsidR="00600DF9" w:rsidRDefault="00600DF9" w:rsidP="0048001B">
                            <w:pPr>
                              <w:rPr>
                                <w:rFonts w:cs="Arial"/>
                                <w:lang w:val="fr-FR"/>
                              </w:rPr>
                            </w:pPr>
                          </w:p>
                          <w:p w14:paraId="511C1AA3" w14:textId="77777777" w:rsidR="00600DF9" w:rsidRDefault="00600DF9" w:rsidP="0048001B">
                            <w:pPr>
                              <w:rPr>
                                <w:rFonts w:cs="Arial"/>
                                <w:lang w:val="fr-FR"/>
                              </w:rPr>
                            </w:pPr>
                          </w:p>
                          <w:p w14:paraId="3E36CAF6" w14:textId="77777777" w:rsidR="00600DF9" w:rsidRDefault="00600DF9" w:rsidP="0048001B">
                            <w:pPr>
                              <w:rPr>
                                <w:rFonts w:cs="Arial"/>
                                <w:lang w:val="fr-FR"/>
                              </w:rPr>
                            </w:pPr>
                          </w:p>
                          <w:p w14:paraId="571520D9" w14:textId="77777777" w:rsidR="00600DF9" w:rsidRDefault="00600DF9" w:rsidP="0048001B">
                            <w:pPr>
                              <w:rPr>
                                <w:rFonts w:cs="Arial"/>
                                <w:lang w:val="fr-FR"/>
                              </w:rPr>
                            </w:pPr>
                          </w:p>
                          <w:p w14:paraId="609A0ABC" w14:textId="77777777" w:rsidR="00600DF9" w:rsidRDefault="00600DF9" w:rsidP="0048001B">
                            <w:pPr>
                              <w:rPr>
                                <w:rFonts w:cs="Arial"/>
                                <w:lang w:val="fr-FR"/>
                              </w:rPr>
                            </w:pPr>
                          </w:p>
                          <w:p w14:paraId="109AA957" w14:textId="77777777" w:rsidR="00600DF9" w:rsidRDefault="00600DF9" w:rsidP="0048001B">
                            <w:pPr>
                              <w:rPr>
                                <w:rFonts w:cs="Arial"/>
                                <w:lang w:val="fr-FR"/>
                              </w:rPr>
                            </w:pPr>
                          </w:p>
                          <w:p w14:paraId="185F1652" w14:textId="77777777" w:rsidR="00600DF9" w:rsidRDefault="00600DF9" w:rsidP="0048001B">
                            <w:pPr>
                              <w:rPr>
                                <w:rFonts w:cs="Arial"/>
                                <w:lang w:val="fr-FR"/>
                              </w:rPr>
                            </w:pPr>
                          </w:p>
                          <w:p w14:paraId="12E8059C" w14:textId="77777777" w:rsidR="00600DF9" w:rsidRDefault="00600DF9" w:rsidP="0048001B">
                            <w:pPr>
                              <w:rPr>
                                <w:rFonts w:cs="Arial"/>
                                <w:lang w:val="fr-FR"/>
                              </w:rPr>
                            </w:pPr>
                          </w:p>
                          <w:p w14:paraId="6A2BDF87" w14:textId="77777777" w:rsidR="00600DF9" w:rsidRDefault="00600DF9" w:rsidP="0048001B">
                            <w:pPr>
                              <w:rPr>
                                <w:rFonts w:cs="Arial"/>
                                <w:lang w:val="fr-FR"/>
                              </w:rPr>
                            </w:pPr>
                          </w:p>
                          <w:p w14:paraId="302B1E2D" w14:textId="77777777" w:rsidR="00600DF9" w:rsidRDefault="00600DF9" w:rsidP="0048001B">
                            <w:pPr>
                              <w:rPr>
                                <w:rFonts w:cs="Arial"/>
                                <w:lang w:val="fr-FR"/>
                              </w:rPr>
                            </w:pPr>
                          </w:p>
                          <w:p w14:paraId="01317FEA" w14:textId="77777777" w:rsidR="00600DF9" w:rsidRDefault="00600DF9" w:rsidP="0048001B">
                            <w:pPr>
                              <w:rPr>
                                <w:rFonts w:cs="Arial"/>
                                <w:lang w:val="fr-FR"/>
                              </w:rPr>
                            </w:pPr>
                          </w:p>
                          <w:p w14:paraId="6304E622" w14:textId="77777777" w:rsidR="00600DF9" w:rsidRDefault="00600DF9" w:rsidP="0048001B">
                            <w:pPr>
                              <w:rPr>
                                <w:rFonts w:cs="Arial"/>
                                <w:lang w:val="fr-FR"/>
                              </w:rPr>
                            </w:pPr>
                          </w:p>
                          <w:p w14:paraId="4DFD940C" w14:textId="77777777" w:rsidR="00600DF9" w:rsidRDefault="00600DF9" w:rsidP="0048001B">
                            <w:pPr>
                              <w:rPr>
                                <w:rFonts w:cs="Arial"/>
                                <w:lang w:val="fr-FR"/>
                              </w:rPr>
                            </w:pPr>
                          </w:p>
                          <w:p w14:paraId="142572AB" w14:textId="77777777" w:rsidR="00600DF9" w:rsidRDefault="00600DF9" w:rsidP="0048001B">
                            <w:pPr>
                              <w:rPr>
                                <w:rFonts w:cs="Arial"/>
                                <w:lang w:val="fr-FR"/>
                              </w:rPr>
                            </w:pPr>
                          </w:p>
                          <w:p w14:paraId="7BACC995" w14:textId="77777777" w:rsidR="00600DF9" w:rsidRDefault="00600DF9" w:rsidP="0048001B">
                            <w:pPr>
                              <w:rPr>
                                <w:rFonts w:cs="Arial"/>
                                <w:lang w:val="fr-FR"/>
                              </w:rPr>
                            </w:pPr>
                          </w:p>
                          <w:p w14:paraId="2EBE5390" w14:textId="77777777" w:rsidR="00600DF9" w:rsidRDefault="00600DF9" w:rsidP="0048001B">
                            <w:pPr>
                              <w:rPr>
                                <w:rFonts w:cs="Arial"/>
                                <w:lang w:val="fr-FR"/>
                              </w:rPr>
                            </w:pPr>
                          </w:p>
                          <w:p w14:paraId="56988DA8" w14:textId="77777777" w:rsidR="00600DF9" w:rsidRDefault="00600DF9" w:rsidP="0048001B">
                            <w:pPr>
                              <w:rPr>
                                <w:rFonts w:cs="Arial"/>
                                <w:lang w:val="fr-FR"/>
                              </w:rPr>
                            </w:pPr>
                          </w:p>
                          <w:p w14:paraId="357F57C6" w14:textId="77777777" w:rsidR="00600DF9" w:rsidRDefault="00600DF9" w:rsidP="0048001B">
                            <w:pPr>
                              <w:rPr>
                                <w:rFonts w:cs="Arial"/>
                                <w:lang w:val="fr-FR"/>
                              </w:rPr>
                            </w:pPr>
                          </w:p>
                          <w:p w14:paraId="7157166D" w14:textId="77777777" w:rsidR="00600DF9" w:rsidRDefault="00600DF9" w:rsidP="0048001B">
                            <w:pPr>
                              <w:rPr>
                                <w:rFonts w:cs="Arial"/>
                                <w:lang w:val="fr-FR"/>
                              </w:rPr>
                            </w:pPr>
                          </w:p>
                          <w:p w14:paraId="35044916" w14:textId="77777777" w:rsidR="00600DF9" w:rsidRDefault="00600DF9" w:rsidP="0048001B">
                            <w:pPr>
                              <w:rPr>
                                <w:rFonts w:cs="Arial"/>
                                <w:lang w:val="fr-FR"/>
                              </w:rPr>
                            </w:pPr>
                          </w:p>
                          <w:p w14:paraId="0074A3A4" w14:textId="77777777" w:rsidR="00600DF9" w:rsidRDefault="00600DF9" w:rsidP="0048001B">
                            <w:pPr>
                              <w:rPr>
                                <w:rFonts w:cs="Arial"/>
                                <w:lang w:val="fr-FR"/>
                              </w:rPr>
                            </w:pPr>
                          </w:p>
                          <w:p w14:paraId="15B68B78" w14:textId="77777777" w:rsidR="00600DF9" w:rsidRDefault="00600DF9" w:rsidP="0048001B">
                            <w:pPr>
                              <w:rPr>
                                <w:rFonts w:cs="Arial"/>
                                <w:lang w:val="fr-FR"/>
                              </w:rPr>
                            </w:pPr>
                          </w:p>
                          <w:p w14:paraId="1711399D" w14:textId="77777777" w:rsidR="00600DF9" w:rsidRDefault="00600DF9" w:rsidP="0048001B">
                            <w:pPr>
                              <w:rPr>
                                <w:rFonts w:cs="Arial"/>
                                <w:lang w:val="fr-FR"/>
                              </w:rPr>
                            </w:pPr>
                          </w:p>
                          <w:p w14:paraId="0ADBF1CD" w14:textId="77777777" w:rsidR="00600DF9" w:rsidRDefault="00600DF9" w:rsidP="0048001B">
                            <w:pPr>
                              <w:rPr>
                                <w:rFonts w:cs="Arial"/>
                                <w:lang w:val="fr-FR"/>
                              </w:rPr>
                            </w:pPr>
                          </w:p>
                          <w:p w14:paraId="32D7F252" w14:textId="77777777" w:rsidR="00600DF9" w:rsidRDefault="00600DF9" w:rsidP="0048001B">
                            <w:pPr>
                              <w:rPr>
                                <w:rFonts w:cs="Arial"/>
                                <w:lang w:val="fr-FR"/>
                              </w:rPr>
                            </w:pPr>
                          </w:p>
                          <w:p w14:paraId="2177EF66" w14:textId="77777777" w:rsidR="00600DF9" w:rsidRDefault="00600DF9" w:rsidP="0048001B">
                            <w:pPr>
                              <w:rPr>
                                <w:rFonts w:cs="Arial"/>
                                <w:lang w:val="fr-FR"/>
                              </w:rPr>
                            </w:pPr>
                          </w:p>
                          <w:p w14:paraId="1127CF59" w14:textId="77777777" w:rsidR="00600DF9" w:rsidRDefault="00600DF9" w:rsidP="0048001B">
                            <w:pPr>
                              <w:rPr>
                                <w:rFonts w:cs="Arial"/>
                                <w:lang w:val="fr-FR"/>
                              </w:rPr>
                            </w:pPr>
                          </w:p>
                          <w:p w14:paraId="3F4A3667" w14:textId="77777777" w:rsidR="00600DF9" w:rsidRDefault="00600DF9" w:rsidP="0048001B">
                            <w:pPr>
                              <w:rPr>
                                <w:rFonts w:cs="Arial"/>
                                <w:lang w:val="fr-FR"/>
                              </w:rPr>
                            </w:pPr>
                          </w:p>
                          <w:p w14:paraId="1D15DDEE" w14:textId="77777777" w:rsidR="00600DF9" w:rsidRDefault="00600DF9" w:rsidP="0048001B">
                            <w:pPr>
                              <w:rPr>
                                <w:rFonts w:cs="Arial"/>
                                <w:lang w:val="fr-FR"/>
                              </w:rPr>
                            </w:pPr>
                          </w:p>
                          <w:p w14:paraId="6AEFC0C9" w14:textId="77777777" w:rsidR="00600DF9" w:rsidRDefault="00600DF9" w:rsidP="0048001B">
                            <w:pPr>
                              <w:rPr>
                                <w:rFonts w:cs="Arial"/>
                                <w:lang w:val="fr-FR"/>
                              </w:rPr>
                            </w:pPr>
                          </w:p>
                          <w:p w14:paraId="0AC3CA3F" w14:textId="77777777" w:rsidR="00600DF9" w:rsidRDefault="00600DF9" w:rsidP="0048001B">
                            <w:pPr>
                              <w:rPr>
                                <w:rFonts w:cs="Arial"/>
                                <w:lang w:val="fr-FR"/>
                              </w:rPr>
                            </w:pPr>
                          </w:p>
                          <w:p w14:paraId="143283AB" w14:textId="77777777" w:rsidR="00600DF9" w:rsidRDefault="00600DF9" w:rsidP="0048001B">
                            <w:pPr>
                              <w:rPr>
                                <w:rFonts w:cs="Arial"/>
                                <w:lang w:val="fr-FR"/>
                              </w:rPr>
                            </w:pPr>
                          </w:p>
                          <w:p w14:paraId="70F1F41C" w14:textId="77777777" w:rsidR="00600DF9" w:rsidRDefault="00600DF9" w:rsidP="0048001B">
                            <w:pPr>
                              <w:rPr>
                                <w:rFonts w:cs="Arial"/>
                                <w:lang w:val="fr-FR"/>
                              </w:rPr>
                            </w:pPr>
                          </w:p>
                          <w:p w14:paraId="0D2ED0D5" w14:textId="77777777" w:rsidR="00600DF9" w:rsidRDefault="00600DF9" w:rsidP="0048001B">
                            <w:pPr>
                              <w:rPr>
                                <w:rFonts w:cs="Arial"/>
                                <w:lang w:val="fr-FR"/>
                              </w:rPr>
                            </w:pPr>
                          </w:p>
                          <w:p w14:paraId="580E3C31" w14:textId="77777777" w:rsidR="00600DF9" w:rsidRDefault="00600DF9" w:rsidP="0048001B">
                            <w:pPr>
                              <w:rPr>
                                <w:rFonts w:cs="Arial"/>
                                <w:lang w:val="fr-FR"/>
                              </w:rPr>
                            </w:pPr>
                          </w:p>
                          <w:p w14:paraId="35280236" w14:textId="77777777" w:rsidR="00600DF9" w:rsidRDefault="00600DF9" w:rsidP="0048001B">
                            <w:pPr>
                              <w:rPr>
                                <w:rFonts w:cs="Arial"/>
                                <w:lang w:val="fr-FR"/>
                              </w:rPr>
                            </w:pPr>
                          </w:p>
                          <w:p w14:paraId="5AE9A65C" w14:textId="77777777" w:rsidR="00600DF9" w:rsidRDefault="00600DF9" w:rsidP="0048001B">
                            <w:pPr>
                              <w:rPr>
                                <w:rFonts w:cs="Arial"/>
                                <w:lang w:val="fr-FR"/>
                              </w:rPr>
                            </w:pPr>
                          </w:p>
                          <w:p w14:paraId="50A001F8" w14:textId="77777777" w:rsidR="00600DF9" w:rsidRDefault="00600DF9" w:rsidP="0048001B">
                            <w:pPr>
                              <w:rPr>
                                <w:rFonts w:cs="Arial"/>
                                <w:lang w:val="fr-FR"/>
                              </w:rPr>
                            </w:pPr>
                          </w:p>
                          <w:p w14:paraId="25786C2D" w14:textId="77777777" w:rsidR="00600DF9" w:rsidRDefault="00600DF9" w:rsidP="0048001B">
                            <w:pPr>
                              <w:rPr>
                                <w:rFonts w:cs="Arial"/>
                                <w:lang w:val="fr-FR"/>
                              </w:rPr>
                            </w:pPr>
                          </w:p>
                          <w:p w14:paraId="17DAAF1A" w14:textId="77777777" w:rsidR="00600DF9" w:rsidRDefault="00600DF9" w:rsidP="0048001B">
                            <w:pPr>
                              <w:rPr>
                                <w:rFonts w:cs="Arial"/>
                                <w:lang w:val="fr-FR"/>
                              </w:rPr>
                            </w:pPr>
                          </w:p>
                          <w:p w14:paraId="3B7C2720" w14:textId="77777777" w:rsidR="00600DF9" w:rsidRDefault="00600DF9" w:rsidP="0048001B">
                            <w:pPr>
                              <w:rPr>
                                <w:rFonts w:cs="Arial"/>
                                <w:lang w:val="fr-FR"/>
                              </w:rPr>
                            </w:pPr>
                          </w:p>
                          <w:p w14:paraId="24F5D6AF" w14:textId="77777777" w:rsidR="00600DF9" w:rsidRDefault="00600DF9" w:rsidP="0048001B">
                            <w:pPr>
                              <w:rPr>
                                <w:rFonts w:cs="Arial"/>
                                <w:lang w:val="fr-FR"/>
                              </w:rPr>
                            </w:pPr>
                          </w:p>
                          <w:p w14:paraId="0639CC2C" w14:textId="77777777" w:rsidR="00600DF9" w:rsidRDefault="00600DF9" w:rsidP="0048001B">
                            <w:pPr>
                              <w:rPr>
                                <w:rFonts w:cs="Arial"/>
                                <w:lang w:val="fr-FR"/>
                              </w:rPr>
                            </w:pPr>
                          </w:p>
                          <w:p w14:paraId="725A6A3B" w14:textId="77777777" w:rsidR="00600DF9" w:rsidRDefault="00600DF9" w:rsidP="0048001B">
                            <w:pPr>
                              <w:rPr>
                                <w:rFonts w:cs="Arial"/>
                                <w:lang w:val="fr-FR"/>
                              </w:rPr>
                            </w:pPr>
                          </w:p>
                          <w:p w14:paraId="11AA46C2" w14:textId="77777777" w:rsidR="00600DF9" w:rsidRDefault="00600DF9" w:rsidP="0048001B">
                            <w:pPr>
                              <w:rPr>
                                <w:rFonts w:cs="Arial"/>
                                <w:lang w:val="fr-FR"/>
                              </w:rPr>
                            </w:pPr>
                          </w:p>
                          <w:p w14:paraId="4C69348D" w14:textId="77777777" w:rsidR="00600DF9" w:rsidRDefault="00600DF9" w:rsidP="0048001B">
                            <w:pPr>
                              <w:rPr>
                                <w:rFonts w:cs="Arial"/>
                                <w:lang w:val="fr-FR"/>
                              </w:rPr>
                            </w:pPr>
                          </w:p>
                          <w:p w14:paraId="7B11E846" w14:textId="77777777" w:rsidR="00600DF9" w:rsidRDefault="00600DF9" w:rsidP="0048001B">
                            <w:pPr>
                              <w:rPr>
                                <w:rFonts w:cs="Arial"/>
                                <w:lang w:val="fr-FR"/>
                              </w:rPr>
                            </w:pPr>
                          </w:p>
                          <w:p w14:paraId="7908CA93" w14:textId="77777777" w:rsidR="00600DF9" w:rsidRDefault="00600DF9" w:rsidP="0048001B">
                            <w:pPr>
                              <w:rPr>
                                <w:rFonts w:cs="Arial"/>
                                <w:lang w:val="fr-FR"/>
                              </w:rPr>
                            </w:pPr>
                          </w:p>
                          <w:p w14:paraId="61506110" w14:textId="77777777" w:rsidR="00600DF9" w:rsidRDefault="00600DF9" w:rsidP="0048001B">
                            <w:pPr>
                              <w:rPr>
                                <w:rFonts w:cs="Arial"/>
                                <w:lang w:val="fr-FR"/>
                              </w:rPr>
                            </w:pPr>
                          </w:p>
                          <w:p w14:paraId="63A87FCC" w14:textId="77777777" w:rsidR="00600DF9" w:rsidRDefault="00600DF9" w:rsidP="0048001B">
                            <w:pPr>
                              <w:rPr>
                                <w:rFonts w:cs="Arial"/>
                                <w:lang w:val="fr-FR"/>
                              </w:rPr>
                            </w:pPr>
                          </w:p>
                          <w:p w14:paraId="523B9EE8" w14:textId="77777777" w:rsidR="00600DF9" w:rsidRDefault="00600DF9" w:rsidP="0048001B">
                            <w:pPr>
                              <w:rPr>
                                <w:rFonts w:cs="Arial"/>
                                <w:lang w:val="fr-FR"/>
                              </w:rPr>
                            </w:pPr>
                          </w:p>
                          <w:p w14:paraId="544C1667" w14:textId="77777777" w:rsidR="00600DF9" w:rsidRDefault="00600DF9" w:rsidP="0048001B">
                            <w:pPr>
                              <w:rPr>
                                <w:rFonts w:cs="Arial"/>
                                <w:lang w:val="fr-FR"/>
                              </w:rPr>
                            </w:pPr>
                          </w:p>
                          <w:p w14:paraId="06044B62" w14:textId="77777777" w:rsidR="00600DF9" w:rsidRDefault="00600DF9" w:rsidP="0048001B">
                            <w:pPr>
                              <w:rPr>
                                <w:rFonts w:cs="Arial"/>
                                <w:lang w:val="fr-FR"/>
                              </w:rPr>
                            </w:pPr>
                          </w:p>
                          <w:p w14:paraId="6DCC9988" w14:textId="77777777" w:rsidR="00600DF9" w:rsidRDefault="00600DF9" w:rsidP="0048001B">
                            <w:pPr>
                              <w:rPr>
                                <w:rFonts w:cs="Arial"/>
                                <w:lang w:val="fr-FR"/>
                              </w:rPr>
                            </w:pPr>
                          </w:p>
                          <w:p w14:paraId="5D2AF9AE" w14:textId="77777777" w:rsidR="00600DF9" w:rsidRDefault="00600DF9" w:rsidP="0048001B">
                            <w:pPr>
                              <w:rPr>
                                <w:rFonts w:cs="Arial"/>
                                <w:lang w:val="fr-FR"/>
                              </w:rPr>
                            </w:pPr>
                          </w:p>
                          <w:p w14:paraId="54B96B0A" w14:textId="77777777" w:rsidR="00600DF9" w:rsidRDefault="00600DF9" w:rsidP="0048001B">
                            <w:pPr>
                              <w:rPr>
                                <w:rFonts w:cs="Arial"/>
                                <w:lang w:val="fr-FR"/>
                              </w:rPr>
                            </w:pPr>
                          </w:p>
                          <w:p w14:paraId="684C4EE0" w14:textId="77777777" w:rsidR="00600DF9" w:rsidRDefault="00600DF9" w:rsidP="0048001B">
                            <w:pPr>
                              <w:rPr>
                                <w:rFonts w:cs="Arial"/>
                                <w:lang w:val="fr-FR"/>
                              </w:rPr>
                            </w:pPr>
                          </w:p>
                          <w:p w14:paraId="527AC4F6" w14:textId="77777777" w:rsidR="00600DF9" w:rsidRDefault="00600DF9" w:rsidP="0048001B">
                            <w:pPr>
                              <w:rPr>
                                <w:rFonts w:cs="Arial"/>
                                <w:lang w:val="fr-FR"/>
                              </w:rPr>
                            </w:pPr>
                          </w:p>
                          <w:p w14:paraId="4AE2E630" w14:textId="77777777" w:rsidR="00600DF9" w:rsidRDefault="00600DF9" w:rsidP="0048001B">
                            <w:pPr>
                              <w:rPr>
                                <w:rFonts w:cs="Arial"/>
                                <w:lang w:val="fr-FR"/>
                              </w:rPr>
                            </w:pPr>
                          </w:p>
                          <w:p w14:paraId="7DA58A96" w14:textId="77777777" w:rsidR="00600DF9" w:rsidRDefault="00600DF9" w:rsidP="0048001B">
                            <w:pPr>
                              <w:rPr>
                                <w:rFonts w:cs="Arial"/>
                                <w:lang w:val="fr-FR"/>
                              </w:rPr>
                            </w:pPr>
                          </w:p>
                          <w:p w14:paraId="52C2A3D0" w14:textId="77777777" w:rsidR="00600DF9" w:rsidRDefault="00600DF9" w:rsidP="0048001B">
                            <w:pPr>
                              <w:rPr>
                                <w:rFonts w:cs="Arial"/>
                                <w:lang w:val="fr-FR"/>
                              </w:rPr>
                            </w:pPr>
                          </w:p>
                          <w:p w14:paraId="10133E34" w14:textId="77777777" w:rsidR="00600DF9" w:rsidRDefault="00600DF9" w:rsidP="0048001B">
                            <w:pPr>
                              <w:rPr>
                                <w:rFonts w:cs="Arial"/>
                                <w:lang w:val="fr-FR"/>
                              </w:rPr>
                            </w:pPr>
                          </w:p>
                          <w:p w14:paraId="4D4609FC" w14:textId="77777777" w:rsidR="00600DF9" w:rsidRDefault="00600DF9" w:rsidP="0048001B">
                            <w:pPr>
                              <w:rPr>
                                <w:rFonts w:cs="Arial"/>
                                <w:lang w:val="fr-FR"/>
                              </w:rPr>
                            </w:pPr>
                          </w:p>
                          <w:p w14:paraId="12F9F220" w14:textId="77777777" w:rsidR="00600DF9" w:rsidRDefault="00600DF9" w:rsidP="0048001B">
                            <w:pPr>
                              <w:rPr>
                                <w:rFonts w:cs="Arial"/>
                                <w:lang w:val="fr-FR"/>
                              </w:rPr>
                            </w:pPr>
                          </w:p>
                          <w:p w14:paraId="19CA667B" w14:textId="77777777" w:rsidR="00600DF9" w:rsidRDefault="00600DF9" w:rsidP="0048001B">
                            <w:pPr>
                              <w:rPr>
                                <w:rFonts w:cs="Arial"/>
                                <w:lang w:val="fr-FR"/>
                              </w:rPr>
                            </w:pPr>
                          </w:p>
                          <w:p w14:paraId="04CA40A6" w14:textId="77777777" w:rsidR="00600DF9" w:rsidRDefault="00600DF9" w:rsidP="0048001B">
                            <w:pPr>
                              <w:rPr>
                                <w:rFonts w:cs="Arial"/>
                                <w:lang w:val="fr-FR"/>
                              </w:rPr>
                            </w:pPr>
                          </w:p>
                          <w:p w14:paraId="5E1ECA1D" w14:textId="77777777" w:rsidR="00600DF9" w:rsidRDefault="00600DF9" w:rsidP="0048001B">
                            <w:pPr>
                              <w:rPr>
                                <w:rFonts w:cs="Arial"/>
                                <w:lang w:val="fr-FR"/>
                              </w:rPr>
                            </w:pPr>
                          </w:p>
                          <w:p w14:paraId="5E3CA202" w14:textId="77777777" w:rsidR="00600DF9" w:rsidRDefault="00600DF9" w:rsidP="0048001B">
                            <w:pPr>
                              <w:rPr>
                                <w:rFonts w:cs="Arial"/>
                                <w:lang w:val="fr-FR"/>
                              </w:rPr>
                            </w:pPr>
                          </w:p>
                          <w:p w14:paraId="57202102" w14:textId="77777777" w:rsidR="00600DF9" w:rsidRDefault="00600DF9" w:rsidP="0048001B">
                            <w:pPr>
                              <w:rPr>
                                <w:rFonts w:cs="Arial"/>
                                <w:lang w:val="fr-FR"/>
                              </w:rPr>
                            </w:pPr>
                          </w:p>
                          <w:p w14:paraId="069F345A" w14:textId="77777777" w:rsidR="00600DF9" w:rsidRDefault="00600DF9" w:rsidP="0048001B">
                            <w:pPr>
                              <w:rPr>
                                <w:rFonts w:cs="Arial"/>
                                <w:lang w:val="fr-FR"/>
                              </w:rPr>
                            </w:pPr>
                          </w:p>
                          <w:p w14:paraId="24A82661" w14:textId="77777777" w:rsidR="00600DF9" w:rsidRDefault="00600DF9" w:rsidP="0048001B">
                            <w:pPr>
                              <w:rPr>
                                <w:rFonts w:cs="Arial"/>
                                <w:lang w:val="fr-FR"/>
                              </w:rPr>
                            </w:pPr>
                          </w:p>
                          <w:p w14:paraId="61D52E3A" w14:textId="77777777" w:rsidR="00600DF9" w:rsidRDefault="00600DF9" w:rsidP="0048001B">
                            <w:pPr>
                              <w:rPr>
                                <w:rFonts w:cs="Arial"/>
                                <w:lang w:val="fr-FR"/>
                              </w:rPr>
                            </w:pPr>
                          </w:p>
                          <w:p w14:paraId="4A5B62DA" w14:textId="77777777" w:rsidR="00600DF9" w:rsidRDefault="00600DF9" w:rsidP="0048001B">
                            <w:pPr>
                              <w:rPr>
                                <w:rFonts w:cs="Arial"/>
                                <w:lang w:val="fr-FR"/>
                              </w:rPr>
                            </w:pPr>
                          </w:p>
                          <w:p w14:paraId="2EEC21BC" w14:textId="77777777" w:rsidR="00600DF9" w:rsidRDefault="00600DF9" w:rsidP="0048001B">
                            <w:pPr>
                              <w:rPr>
                                <w:rFonts w:cs="Arial"/>
                                <w:lang w:val="fr-FR"/>
                              </w:rPr>
                            </w:pPr>
                          </w:p>
                          <w:p w14:paraId="33D6E949" w14:textId="77777777" w:rsidR="00600DF9" w:rsidRDefault="00600DF9" w:rsidP="0048001B">
                            <w:pPr>
                              <w:rPr>
                                <w:rFonts w:cs="Arial"/>
                                <w:lang w:val="fr-FR"/>
                              </w:rPr>
                            </w:pPr>
                          </w:p>
                          <w:p w14:paraId="56C07401" w14:textId="77777777" w:rsidR="00600DF9" w:rsidRDefault="00600DF9" w:rsidP="0048001B">
                            <w:pPr>
                              <w:rPr>
                                <w:rFonts w:cs="Arial"/>
                                <w:lang w:val="fr-FR"/>
                              </w:rPr>
                            </w:pPr>
                          </w:p>
                          <w:p w14:paraId="302F2614" w14:textId="77777777" w:rsidR="00600DF9" w:rsidRDefault="00600DF9" w:rsidP="0048001B">
                            <w:pPr>
                              <w:rPr>
                                <w:rFonts w:cs="Arial"/>
                                <w:lang w:val="fr-FR"/>
                              </w:rPr>
                            </w:pPr>
                          </w:p>
                          <w:p w14:paraId="1BD48D55" w14:textId="77777777" w:rsidR="00600DF9" w:rsidRDefault="00600DF9" w:rsidP="0048001B">
                            <w:pPr>
                              <w:rPr>
                                <w:rFonts w:cs="Arial"/>
                                <w:lang w:val="fr-FR"/>
                              </w:rPr>
                            </w:pPr>
                          </w:p>
                          <w:p w14:paraId="443EB4F8" w14:textId="77777777" w:rsidR="00600DF9" w:rsidRDefault="00600DF9" w:rsidP="0048001B">
                            <w:pPr>
                              <w:rPr>
                                <w:rFonts w:cs="Arial"/>
                                <w:lang w:val="fr-FR"/>
                              </w:rPr>
                            </w:pPr>
                          </w:p>
                          <w:p w14:paraId="34B165B0" w14:textId="77777777" w:rsidR="00600DF9" w:rsidRDefault="00600DF9" w:rsidP="0048001B">
                            <w:pPr>
                              <w:rPr>
                                <w:rFonts w:cs="Arial"/>
                                <w:lang w:val="fr-FR"/>
                              </w:rPr>
                            </w:pPr>
                          </w:p>
                          <w:p w14:paraId="1496D161" w14:textId="77777777" w:rsidR="00600DF9" w:rsidRDefault="00600DF9" w:rsidP="0048001B">
                            <w:pPr>
                              <w:rPr>
                                <w:rFonts w:cs="Arial"/>
                                <w:lang w:val="fr-FR"/>
                              </w:rPr>
                            </w:pPr>
                          </w:p>
                          <w:p w14:paraId="78EB31CE" w14:textId="77777777" w:rsidR="00600DF9" w:rsidRDefault="00600DF9" w:rsidP="0048001B">
                            <w:pPr>
                              <w:rPr>
                                <w:rFonts w:cs="Arial"/>
                                <w:lang w:val="fr-FR"/>
                              </w:rPr>
                            </w:pPr>
                          </w:p>
                          <w:p w14:paraId="71E2952F" w14:textId="77777777" w:rsidR="00600DF9" w:rsidRDefault="00600DF9" w:rsidP="0048001B">
                            <w:pPr>
                              <w:rPr>
                                <w:rFonts w:cs="Arial"/>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37CD26" id="Text Box 56" o:spid="_x0000_s1037" type="#_x0000_t202" style="position:absolute;left:0;text-align:left;margin-left:-1in;margin-top:-742.8pt;width:1in;height:1in;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">
                <v:textbox>
                  <w:txbxContent>
                    <w:p w14:paraId="0E38F162" w14:textId="77777777" w:rsidR="00600DF9" w:rsidRDefault="00600DF9" w:rsidP="0048001B">
                      <w:pPr>
                        <w:rPr>
                          <w:rFonts w:cs="Arial"/>
                          <w:i/>
                          <w:iCs/>
                          <w:sz w:val="48"/>
                          <w:szCs w:val="48"/>
                          <w:lang w:val="fr-FR"/>
                        </w:rPr>
                      </w:pPr>
                      <w:r>
                        <w:rPr>
                          <w:rFonts w:cs="Arial"/>
                          <w:b/>
                          <w:bCs/>
                          <w:i/>
                          <w:iCs/>
                          <w:sz w:val="48"/>
                          <w:szCs w:val="48"/>
                          <w:lang w:val="fr-FR"/>
                        </w:rPr>
                        <w:t>AISM</w:t>
                      </w:r>
                      <w:r>
                        <w:rPr>
                          <w:rFonts w:cs="Arial"/>
                          <w:i/>
                          <w:iCs/>
                          <w:sz w:val="48"/>
                          <w:szCs w:val="48"/>
                          <w:lang w:val="fr-FR"/>
                        </w:rPr>
                        <w:t xml:space="preserve"> </w:t>
                      </w:r>
                      <w:r>
                        <w:rPr>
                          <w:rFonts w:cs="Arial"/>
                          <w:lang w:val="fr-FR"/>
                        </w:rPr>
                        <w:t xml:space="preserve">Association of Internationale de Signalisation Maritime </w:t>
                      </w:r>
                      <w:r>
                        <w:rPr>
                          <w:rFonts w:cs="Arial"/>
                          <w:i/>
                          <w:iCs/>
                          <w:lang w:val="fr-FR"/>
                        </w:rPr>
                        <w:t xml:space="preserve"> </w:t>
                      </w:r>
                      <w:r>
                        <w:rPr>
                          <w:rFonts w:cs="Arial"/>
                          <w:b/>
                          <w:bCs/>
                          <w:i/>
                          <w:iCs/>
                          <w:sz w:val="48"/>
                          <w:szCs w:val="48"/>
                          <w:lang w:val="fr-FR"/>
                        </w:rPr>
                        <w:t>IALA</w:t>
                      </w:r>
                    </w:p>
                    <w:p w14:paraId="399106A2" w14:textId="77777777" w:rsidR="00600DF9" w:rsidRDefault="00600DF9" w:rsidP="0048001B">
                      <w:pPr>
                        <w:rPr>
                          <w:rFonts w:cs="Arial"/>
                          <w:lang w:val="fr-FR"/>
                        </w:rPr>
                      </w:pPr>
                    </w:p>
                    <w:p w14:paraId="0BB83A04" w14:textId="77777777" w:rsidR="00600DF9" w:rsidRDefault="00600DF9" w:rsidP="0048001B">
                      <w:pPr>
                        <w:rPr>
                          <w:rFonts w:cs="Arial"/>
                          <w:lang w:val="fr-FR"/>
                        </w:rPr>
                      </w:pPr>
                    </w:p>
                    <w:p w14:paraId="359651AB" w14:textId="77777777" w:rsidR="00600DF9" w:rsidRDefault="00600DF9" w:rsidP="0048001B">
                      <w:pPr>
                        <w:rPr>
                          <w:rFonts w:cs="Arial"/>
                          <w:lang w:val="fr-FR"/>
                        </w:rPr>
                      </w:pPr>
                    </w:p>
                    <w:p w14:paraId="62C7D906" w14:textId="77777777" w:rsidR="00600DF9" w:rsidRDefault="00600DF9" w:rsidP="0048001B">
                      <w:pPr>
                        <w:rPr>
                          <w:rFonts w:cs="Arial"/>
                          <w:lang w:val="fr-FR"/>
                        </w:rPr>
                      </w:pPr>
                    </w:p>
                    <w:p w14:paraId="27DD9518" w14:textId="77777777" w:rsidR="00600DF9" w:rsidRDefault="00600DF9" w:rsidP="0048001B">
                      <w:pPr>
                        <w:rPr>
                          <w:rFonts w:cs="Arial"/>
                          <w:lang w:val="fr-FR"/>
                        </w:rPr>
                      </w:pPr>
                    </w:p>
                    <w:p w14:paraId="7AAD925B" w14:textId="77777777" w:rsidR="00600DF9" w:rsidRDefault="00600DF9" w:rsidP="0048001B">
                      <w:pPr>
                        <w:rPr>
                          <w:rFonts w:cs="Arial"/>
                          <w:lang w:val="fr-FR"/>
                        </w:rPr>
                      </w:pPr>
                    </w:p>
                    <w:p w14:paraId="6FD4A8B0" w14:textId="77777777" w:rsidR="00600DF9" w:rsidRDefault="00600DF9" w:rsidP="0048001B">
                      <w:pPr>
                        <w:rPr>
                          <w:rFonts w:cs="Arial"/>
                          <w:lang w:val="fr-FR"/>
                        </w:rPr>
                      </w:pPr>
                    </w:p>
                    <w:p w14:paraId="4C585D0D" w14:textId="77777777" w:rsidR="00600DF9" w:rsidRDefault="00600DF9" w:rsidP="0048001B">
                      <w:pPr>
                        <w:rPr>
                          <w:rFonts w:cs="Arial"/>
                          <w:lang w:val="fr-FR"/>
                        </w:rPr>
                      </w:pPr>
                    </w:p>
                    <w:p w14:paraId="74F691F6" w14:textId="77777777" w:rsidR="00600DF9" w:rsidRDefault="00600DF9" w:rsidP="0048001B">
                      <w:pPr>
                        <w:rPr>
                          <w:rFonts w:cs="Arial"/>
                          <w:lang w:val="fr-FR"/>
                        </w:rPr>
                      </w:pPr>
                    </w:p>
                    <w:p w14:paraId="324A8D31" w14:textId="77777777" w:rsidR="00600DF9" w:rsidRDefault="00600DF9" w:rsidP="0048001B">
                      <w:pPr>
                        <w:rPr>
                          <w:rFonts w:cs="Arial"/>
                          <w:lang w:val="fr-FR"/>
                        </w:rPr>
                      </w:pPr>
                    </w:p>
                    <w:p w14:paraId="71177055" w14:textId="77777777" w:rsidR="00600DF9" w:rsidRDefault="00600DF9" w:rsidP="0048001B">
                      <w:pPr>
                        <w:rPr>
                          <w:rFonts w:cs="Arial"/>
                          <w:lang w:val="fr-FR"/>
                        </w:rPr>
                      </w:pPr>
                    </w:p>
                    <w:p w14:paraId="2B3D5D6C" w14:textId="77777777" w:rsidR="00600DF9" w:rsidRDefault="00600DF9" w:rsidP="0048001B">
                      <w:pPr>
                        <w:rPr>
                          <w:rFonts w:cs="Arial"/>
                          <w:lang w:val="fr-FR"/>
                        </w:rPr>
                      </w:pPr>
                    </w:p>
                    <w:p w14:paraId="6C35CB7A" w14:textId="77777777" w:rsidR="00600DF9" w:rsidRDefault="00600DF9" w:rsidP="0048001B">
                      <w:pPr>
                        <w:rPr>
                          <w:rFonts w:cs="Arial"/>
                          <w:lang w:val="fr-FR"/>
                        </w:rPr>
                      </w:pPr>
                    </w:p>
                    <w:p w14:paraId="66CBFFF4" w14:textId="77777777" w:rsidR="00600DF9" w:rsidRDefault="00600DF9" w:rsidP="0048001B">
                      <w:pPr>
                        <w:rPr>
                          <w:rFonts w:cs="Arial"/>
                          <w:lang w:val="fr-FR"/>
                        </w:rPr>
                      </w:pPr>
                    </w:p>
                    <w:p w14:paraId="3B271E90" w14:textId="77777777" w:rsidR="00600DF9" w:rsidRDefault="00600DF9" w:rsidP="0048001B">
                      <w:pPr>
                        <w:rPr>
                          <w:rFonts w:cs="Arial"/>
                          <w:lang w:val="fr-FR"/>
                        </w:rPr>
                      </w:pPr>
                    </w:p>
                    <w:p w14:paraId="66CC5BDE" w14:textId="77777777" w:rsidR="00600DF9" w:rsidRDefault="00600DF9" w:rsidP="0048001B">
                      <w:pPr>
                        <w:rPr>
                          <w:rFonts w:cs="Arial"/>
                          <w:lang w:val="fr-FR"/>
                        </w:rPr>
                      </w:pPr>
                    </w:p>
                    <w:p w14:paraId="48ED4085" w14:textId="77777777" w:rsidR="00600DF9" w:rsidRDefault="00600DF9" w:rsidP="0048001B">
                      <w:pPr>
                        <w:rPr>
                          <w:rFonts w:cs="Arial"/>
                          <w:lang w:val="fr-FR"/>
                        </w:rPr>
                      </w:pPr>
                    </w:p>
                    <w:p w14:paraId="50D1053C" w14:textId="77777777" w:rsidR="00600DF9" w:rsidRDefault="00600DF9" w:rsidP="0048001B">
                      <w:pPr>
                        <w:rPr>
                          <w:rFonts w:cs="Arial"/>
                          <w:lang w:val="fr-FR"/>
                        </w:rPr>
                      </w:pPr>
                    </w:p>
                    <w:p w14:paraId="7DC29D3E" w14:textId="77777777" w:rsidR="00600DF9" w:rsidRDefault="00600DF9" w:rsidP="0048001B">
                      <w:pPr>
                        <w:rPr>
                          <w:rFonts w:cs="Arial"/>
                          <w:lang w:val="fr-FR"/>
                        </w:rPr>
                      </w:pPr>
                    </w:p>
                    <w:p w14:paraId="2E175A8C" w14:textId="77777777" w:rsidR="00600DF9" w:rsidRDefault="00600DF9" w:rsidP="0048001B">
                      <w:pPr>
                        <w:rPr>
                          <w:rFonts w:cs="Arial"/>
                          <w:lang w:val="fr-FR"/>
                        </w:rPr>
                      </w:pPr>
                    </w:p>
                    <w:p w14:paraId="50F96C9F" w14:textId="77777777" w:rsidR="00600DF9" w:rsidRDefault="00600DF9" w:rsidP="0048001B">
                      <w:pPr>
                        <w:rPr>
                          <w:rFonts w:cs="Arial"/>
                          <w:lang w:val="fr-FR"/>
                        </w:rPr>
                      </w:pPr>
                    </w:p>
                    <w:p w14:paraId="0BC8FFB5" w14:textId="77777777" w:rsidR="00600DF9" w:rsidRDefault="00600DF9" w:rsidP="0048001B">
                      <w:pPr>
                        <w:rPr>
                          <w:rFonts w:cs="Arial"/>
                          <w:lang w:val="fr-FR"/>
                        </w:rPr>
                      </w:pPr>
                    </w:p>
                    <w:p w14:paraId="39068477" w14:textId="77777777" w:rsidR="00600DF9" w:rsidRDefault="00600DF9" w:rsidP="0048001B">
                      <w:pPr>
                        <w:rPr>
                          <w:rFonts w:cs="Arial"/>
                          <w:lang w:val="fr-FR"/>
                        </w:rPr>
                      </w:pPr>
                    </w:p>
                    <w:p w14:paraId="4A14AE89" w14:textId="77777777" w:rsidR="00600DF9" w:rsidRDefault="00600DF9" w:rsidP="0048001B">
                      <w:pPr>
                        <w:rPr>
                          <w:rFonts w:cs="Arial"/>
                          <w:lang w:val="fr-FR"/>
                        </w:rPr>
                      </w:pPr>
                    </w:p>
                    <w:p w14:paraId="1678876D" w14:textId="77777777" w:rsidR="00600DF9" w:rsidRDefault="00600DF9" w:rsidP="0048001B">
                      <w:pPr>
                        <w:rPr>
                          <w:rFonts w:cs="Arial"/>
                          <w:lang w:val="fr-FR"/>
                        </w:rPr>
                      </w:pPr>
                    </w:p>
                    <w:p w14:paraId="28F02948" w14:textId="77777777" w:rsidR="00600DF9" w:rsidRDefault="00600DF9" w:rsidP="0048001B">
                      <w:pPr>
                        <w:rPr>
                          <w:rFonts w:cs="Arial"/>
                          <w:lang w:val="fr-FR"/>
                        </w:rPr>
                      </w:pPr>
                    </w:p>
                    <w:p w14:paraId="206C69FA" w14:textId="77777777" w:rsidR="00600DF9" w:rsidRDefault="00600DF9" w:rsidP="0048001B">
                      <w:pPr>
                        <w:rPr>
                          <w:rFonts w:cs="Arial"/>
                          <w:lang w:val="fr-FR"/>
                        </w:rPr>
                      </w:pPr>
                    </w:p>
                    <w:p w14:paraId="7A2A65D9" w14:textId="77777777" w:rsidR="00600DF9" w:rsidRDefault="00600DF9" w:rsidP="0048001B">
                      <w:pPr>
                        <w:rPr>
                          <w:rFonts w:cs="Arial"/>
                          <w:lang w:val="fr-FR"/>
                        </w:rPr>
                      </w:pPr>
                    </w:p>
                    <w:p w14:paraId="4792215B" w14:textId="77777777" w:rsidR="00600DF9" w:rsidRDefault="00600DF9" w:rsidP="0048001B">
                      <w:pPr>
                        <w:rPr>
                          <w:rFonts w:cs="Arial"/>
                          <w:lang w:val="fr-FR"/>
                        </w:rPr>
                      </w:pPr>
                    </w:p>
                    <w:p w14:paraId="4C166CB6" w14:textId="77777777" w:rsidR="00600DF9" w:rsidRDefault="00600DF9" w:rsidP="0048001B">
                      <w:pPr>
                        <w:rPr>
                          <w:rFonts w:cs="Arial"/>
                          <w:lang w:val="fr-FR"/>
                        </w:rPr>
                      </w:pPr>
                    </w:p>
                    <w:p w14:paraId="135554FE" w14:textId="77777777" w:rsidR="00600DF9" w:rsidRDefault="00600DF9" w:rsidP="0048001B">
                      <w:pPr>
                        <w:rPr>
                          <w:rFonts w:cs="Arial"/>
                          <w:lang w:val="fr-FR"/>
                        </w:rPr>
                      </w:pPr>
                    </w:p>
                    <w:p w14:paraId="4BAA43B4" w14:textId="77777777" w:rsidR="00600DF9" w:rsidRDefault="00600DF9" w:rsidP="0048001B">
                      <w:pPr>
                        <w:rPr>
                          <w:rFonts w:cs="Arial"/>
                          <w:lang w:val="fr-FR"/>
                        </w:rPr>
                      </w:pPr>
                    </w:p>
                    <w:p w14:paraId="5DF42967" w14:textId="77777777" w:rsidR="00600DF9" w:rsidRDefault="00600DF9" w:rsidP="0048001B">
                      <w:pPr>
                        <w:rPr>
                          <w:rFonts w:cs="Arial"/>
                          <w:lang w:val="fr-FR"/>
                        </w:rPr>
                      </w:pPr>
                    </w:p>
                    <w:p w14:paraId="7AE54C86" w14:textId="77777777" w:rsidR="00600DF9" w:rsidRDefault="00600DF9" w:rsidP="0048001B">
                      <w:pPr>
                        <w:rPr>
                          <w:rFonts w:cs="Arial"/>
                          <w:lang w:val="fr-FR"/>
                        </w:rPr>
                      </w:pPr>
                    </w:p>
                    <w:p w14:paraId="49B5B767" w14:textId="77777777" w:rsidR="00600DF9" w:rsidRDefault="00600DF9" w:rsidP="0048001B">
                      <w:pPr>
                        <w:rPr>
                          <w:rFonts w:cs="Arial"/>
                          <w:lang w:val="fr-FR"/>
                        </w:rPr>
                      </w:pPr>
                    </w:p>
                    <w:p w14:paraId="5B49B4AC" w14:textId="77777777" w:rsidR="00600DF9" w:rsidRDefault="00600DF9" w:rsidP="0048001B">
                      <w:pPr>
                        <w:rPr>
                          <w:rFonts w:cs="Arial"/>
                          <w:lang w:val="fr-FR"/>
                        </w:rPr>
                      </w:pPr>
                    </w:p>
                    <w:p w14:paraId="35A5048D" w14:textId="77777777" w:rsidR="00600DF9" w:rsidRDefault="00600DF9" w:rsidP="0048001B">
                      <w:pPr>
                        <w:rPr>
                          <w:rFonts w:cs="Arial"/>
                          <w:lang w:val="fr-FR"/>
                        </w:rPr>
                      </w:pPr>
                    </w:p>
                    <w:p w14:paraId="16AC5570" w14:textId="77777777" w:rsidR="00600DF9" w:rsidRDefault="00600DF9" w:rsidP="0048001B">
                      <w:pPr>
                        <w:rPr>
                          <w:rFonts w:cs="Arial"/>
                          <w:lang w:val="fr-FR"/>
                        </w:rPr>
                      </w:pPr>
                    </w:p>
                    <w:p w14:paraId="6C5676B6" w14:textId="77777777" w:rsidR="00600DF9" w:rsidRDefault="00600DF9" w:rsidP="0048001B">
                      <w:pPr>
                        <w:rPr>
                          <w:rFonts w:cs="Arial"/>
                          <w:lang w:val="fr-FR"/>
                        </w:rPr>
                      </w:pPr>
                    </w:p>
                    <w:p w14:paraId="4C1519D4" w14:textId="77777777" w:rsidR="00600DF9" w:rsidRDefault="00600DF9" w:rsidP="0048001B">
                      <w:pPr>
                        <w:rPr>
                          <w:rFonts w:cs="Arial"/>
                          <w:lang w:val="fr-FR"/>
                        </w:rPr>
                      </w:pPr>
                    </w:p>
                    <w:p w14:paraId="608CC1A4" w14:textId="77777777" w:rsidR="00600DF9" w:rsidRDefault="00600DF9" w:rsidP="0048001B">
                      <w:pPr>
                        <w:rPr>
                          <w:rFonts w:cs="Arial"/>
                          <w:lang w:val="fr-FR"/>
                        </w:rPr>
                      </w:pPr>
                    </w:p>
                    <w:p w14:paraId="12ED9270" w14:textId="77777777" w:rsidR="00600DF9" w:rsidRDefault="00600DF9" w:rsidP="0048001B">
                      <w:pPr>
                        <w:rPr>
                          <w:rFonts w:cs="Arial"/>
                          <w:lang w:val="fr-FR"/>
                        </w:rPr>
                      </w:pPr>
                    </w:p>
                    <w:p w14:paraId="3F178EB5" w14:textId="77777777" w:rsidR="00600DF9" w:rsidRDefault="00600DF9" w:rsidP="0048001B">
                      <w:pPr>
                        <w:rPr>
                          <w:rFonts w:cs="Arial"/>
                          <w:lang w:val="fr-FR"/>
                        </w:rPr>
                      </w:pPr>
                    </w:p>
                    <w:p w14:paraId="05CA7C31" w14:textId="77777777" w:rsidR="00600DF9" w:rsidRDefault="00600DF9" w:rsidP="0048001B">
                      <w:pPr>
                        <w:rPr>
                          <w:rFonts w:cs="Arial"/>
                          <w:lang w:val="fr-FR"/>
                        </w:rPr>
                      </w:pPr>
                    </w:p>
                    <w:p w14:paraId="440B0D63" w14:textId="77777777" w:rsidR="00600DF9" w:rsidRDefault="00600DF9" w:rsidP="0048001B">
                      <w:pPr>
                        <w:rPr>
                          <w:rFonts w:cs="Arial"/>
                          <w:lang w:val="fr-FR"/>
                        </w:rPr>
                      </w:pPr>
                    </w:p>
                    <w:p w14:paraId="770D6188" w14:textId="77777777" w:rsidR="00600DF9" w:rsidRDefault="00600DF9" w:rsidP="0048001B">
                      <w:pPr>
                        <w:rPr>
                          <w:rFonts w:cs="Arial"/>
                          <w:lang w:val="fr-FR"/>
                        </w:rPr>
                      </w:pPr>
                    </w:p>
                    <w:p w14:paraId="5763A50D" w14:textId="77777777" w:rsidR="00600DF9" w:rsidRDefault="00600DF9" w:rsidP="0048001B">
                      <w:pPr>
                        <w:rPr>
                          <w:rFonts w:cs="Arial"/>
                          <w:lang w:val="fr-FR"/>
                        </w:rPr>
                      </w:pPr>
                    </w:p>
                    <w:p w14:paraId="24BFCD4C" w14:textId="77777777" w:rsidR="00600DF9" w:rsidRDefault="00600DF9" w:rsidP="0048001B">
                      <w:pPr>
                        <w:rPr>
                          <w:rFonts w:cs="Arial"/>
                          <w:lang w:val="fr-FR"/>
                        </w:rPr>
                      </w:pPr>
                    </w:p>
                    <w:p w14:paraId="6D33B3D3" w14:textId="77777777" w:rsidR="00600DF9" w:rsidRDefault="00600DF9" w:rsidP="0048001B">
                      <w:pPr>
                        <w:rPr>
                          <w:rFonts w:cs="Arial"/>
                          <w:lang w:val="fr-FR"/>
                        </w:rPr>
                      </w:pPr>
                    </w:p>
                    <w:p w14:paraId="73868FF9" w14:textId="77777777" w:rsidR="00600DF9" w:rsidRDefault="00600DF9" w:rsidP="0048001B">
                      <w:pPr>
                        <w:rPr>
                          <w:rFonts w:cs="Arial"/>
                          <w:lang w:val="fr-FR"/>
                        </w:rPr>
                      </w:pPr>
                    </w:p>
                    <w:p w14:paraId="0C4E3A12" w14:textId="77777777" w:rsidR="00600DF9" w:rsidRDefault="00600DF9" w:rsidP="0048001B">
                      <w:pPr>
                        <w:rPr>
                          <w:rFonts w:cs="Arial"/>
                          <w:lang w:val="fr-FR"/>
                        </w:rPr>
                      </w:pPr>
                    </w:p>
                    <w:p w14:paraId="30168CB2" w14:textId="77777777" w:rsidR="00600DF9" w:rsidRDefault="00600DF9" w:rsidP="0048001B">
                      <w:pPr>
                        <w:rPr>
                          <w:rFonts w:cs="Arial"/>
                          <w:lang w:val="fr-FR"/>
                        </w:rPr>
                      </w:pPr>
                    </w:p>
                    <w:p w14:paraId="6C205F6E" w14:textId="77777777" w:rsidR="00600DF9" w:rsidRDefault="00600DF9" w:rsidP="0048001B">
                      <w:pPr>
                        <w:rPr>
                          <w:rFonts w:cs="Arial"/>
                          <w:lang w:val="fr-FR"/>
                        </w:rPr>
                      </w:pPr>
                    </w:p>
                    <w:p w14:paraId="30F9E5D7" w14:textId="77777777" w:rsidR="00600DF9" w:rsidRDefault="00600DF9" w:rsidP="0048001B">
                      <w:pPr>
                        <w:rPr>
                          <w:rFonts w:cs="Arial"/>
                          <w:lang w:val="fr-FR"/>
                        </w:rPr>
                      </w:pPr>
                    </w:p>
                    <w:p w14:paraId="7DF32BB7" w14:textId="77777777" w:rsidR="00600DF9" w:rsidRDefault="00600DF9" w:rsidP="0048001B">
                      <w:pPr>
                        <w:rPr>
                          <w:rFonts w:cs="Arial"/>
                          <w:lang w:val="fr-FR"/>
                        </w:rPr>
                      </w:pPr>
                    </w:p>
                    <w:p w14:paraId="74E0F7AD" w14:textId="77777777" w:rsidR="00600DF9" w:rsidRDefault="00600DF9" w:rsidP="0048001B">
                      <w:pPr>
                        <w:rPr>
                          <w:rFonts w:cs="Arial"/>
                          <w:lang w:val="fr-FR"/>
                        </w:rPr>
                      </w:pPr>
                    </w:p>
                    <w:p w14:paraId="758A8CC6" w14:textId="77777777" w:rsidR="00600DF9" w:rsidRDefault="00600DF9" w:rsidP="0048001B">
                      <w:pPr>
                        <w:rPr>
                          <w:rFonts w:cs="Arial"/>
                          <w:lang w:val="fr-FR"/>
                        </w:rPr>
                      </w:pPr>
                    </w:p>
                    <w:p w14:paraId="5F477B8B" w14:textId="77777777" w:rsidR="00600DF9" w:rsidRDefault="00600DF9" w:rsidP="0048001B">
                      <w:pPr>
                        <w:rPr>
                          <w:rFonts w:cs="Arial"/>
                          <w:lang w:val="fr-FR"/>
                        </w:rPr>
                      </w:pPr>
                    </w:p>
                    <w:p w14:paraId="545B67D3" w14:textId="77777777" w:rsidR="00600DF9" w:rsidRDefault="00600DF9" w:rsidP="0048001B">
                      <w:pPr>
                        <w:rPr>
                          <w:rFonts w:cs="Arial"/>
                          <w:lang w:val="fr-FR"/>
                        </w:rPr>
                      </w:pPr>
                    </w:p>
                    <w:p w14:paraId="51AAEBCF" w14:textId="77777777" w:rsidR="00600DF9" w:rsidRDefault="00600DF9" w:rsidP="0048001B">
                      <w:pPr>
                        <w:rPr>
                          <w:rFonts w:cs="Arial"/>
                          <w:lang w:val="fr-FR"/>
                        </w:rPr>
                      </w:pPr>
                    </w:p>
                    <w:p w14:paraId="25253C18" w14:textId="77777777" w:rsidR="00600DF9" w:rsidRDefault="00600DF9" w:rsidP="0048001B">
                      <w:pPr>
                        <w:rPr>
                          <w:rFonts w:cs="Arial"/>
                          <w:lang w:val="fr-FR"/>
                        </w:rPr>
                      </w:pPr>
                    </w:p>
                    <w:p w14:paraId="207F1AAB" w14:textId="77777777" w:rsidR="00600DF9" w:rsidRDefault="00600DF9" w:rsidP="0048001B">
                      <w:pPr>
                        <w:rPr>
                          <w:rFonts w:cs="Arial"/>
                          <w:lang w:val="fr-FR"/>
                        </w:rPr>
                      </w:pPr>
                    </w:p>
                    <w:p w14:paraId="472EE391" w14:textId="77777777" w:rsidR="00600DF9" w:rsidRDefault="00600DF9" w:rsidP="0048001B">
                      <w:pPr>
                        <w:rPr>
                          <w:rFonts w:cs="Arial"/>
                          <w:lang w:val="fr-FR"/>
                        </w:rPr>
                      </w:pPr>
                    </w:p>
                    <w:p w14:paraId="6CDD1C85" w14:textId="77777777" w:rsidR="00600DF9" w:rsidRDefault="00600DF9" w:rsidP="0048001B">
                      <w:pPr>
                        <w:rPr>
                          <w:rFonts w:cs="Arial"/>
                          <w:lang w:val="fr-FR"/>
                        </w:rPr>
                      </w:pPr>
                    </w:p>
                    <w:p w14:paraId="799C1B44" w14:textId="77777777" w:rsidR="00600DF9" w:rsidRDefault="00600DF9" w:rsidP="0048001B">
                      <w:pPr>
                        <w:rPr>
                          <w:rFonts w:cs="Arial"/>
                          <w:lang w:val="fr-FR"/>
                        </w:rPr>
                      </w:pPr>
                    </w:p>
                    <w:p w14:paraId="74CEF0C4" w14:textId="77777777" w:rsidR="00600DF9" w:rsidRDefault="00600DF9" w:rsidP="0048001B">
                      <w:pPr>
                        <w:rPr>
                          <w:rFonts w:cs="Arial"/>
                          <w:lang w:val="fr-FR"/>
                        </w:rPr>
                      </w:pPr>
                    </w:p>
                    <w:p w14:paraId="41F79327" w14:textId="77777777" w:rsidR="00600DF9" w:rsidRDefault="00600DF9" w:rsidP="0048001B">
                      <w:pPr>
                        <w:rPr>
                          <w:rFonts w:cs="Arial"/>
                          <w:lang w:val="fr-FR"/>
                        </w:rPr>
                      </w:pPr>
                    </w:p>
                    <w:p w14:paraId="51D51410" w14:textId="77777777" w:rsidR="00600DF9" w:rsidRDefault="00600DF9" w:rsidP="0048001B">
                      <w:pPr>
                        <w:rPr>
                          <w:rFonts w:cs="Arial"/>
                          <w:lang w:val="fr-FR"/>
                        </w:rPr>
                      </w:pPr>
                    </w:p>
                    <w:p w14:paraId="766F7BEE" w14:textId="77777777" w:rsidR="00600DF9" w:rsidRDefault="00600DF9" w:rsidP="0048001B">
                      <w:pPr>
                        <w:rPr>
                          <w:rFonts w:cs="Arial"/>
                          <w:lang w:val="fr-FR"/>
                        </w:rPr>
                      </w:pPr>
                    </w:p>
                    <w:p w14:paraId="2DF25CA9" w14:textId="77777777" w:rsidR="00600DF9" w:rsidRDefault="00600DF9" w:rsidP="0048001B">
                      <w:pPr>
                        <w:rPr>
                          <w:rFonts w:cs="Arial"/>
                          <w:lang w:val="fr-FR"/>
                        </w:rPr>
                      </w:pPr>
                    </w:p>
                    <w:p w14:paraId="45D99B55" w14:textId="77777777" w:rsidR="00600DF9" w:rsidRDefault="00600DF9" w:rsidP="0048001B">
                      <w:pPr>
                        <w:rPr>
                          <w:rFonts w:cs="Arial"/>
                          <w:lang w:val="fr-FR"/>
                        </w:rPr>
                      </w:pPr>
                    </w:p>
                    <w:p w14:paraId="4828E0D9" w14:textId="77777777" w:rsidR="00600DF9" w:rsidRDefault="00600DF9" w:rsidP="0048001B">
                      <w:pPr>
                        <w:rPr>
                          <w:rFonts w:cs="Arial"/>
                          <w:lang w:val="fr-FR"/>
                        </w:rPr>
                      </w:pPr>
                    </w:p>
                    <w:p w14:paraId="6346BDEC" w14:textId="77777777" w:rsidR="00600DF9" w:rsidRDefault="00600DF9" w:rsidP="0048001B">
                      <w:pPr>
                        <w:rPr>
                          <w:rFonts w:cs="Arial"/>
                          <w:lang w:val="fr-FR"/>
                        </w:rPr>
                      </w:pPr>
                    </w:p>
                    <w:p w14:paraId="2BF0DF73" w14:textId="77777777" w:rsidR="00600DF9" w:rsidRDefault="00600DF9" w:rsidP="0048001B">
                      <w:pPr>
                        <w:rPr>
                          <w:rFonts w:cs="Arial"/>
                          <w:lang w:val="fr-FR"/>
                        </w:rPr>
                      </w:pPr>
                    </w:p>
                    <w:p w14:paraId="52B91B03" w14:textId="77777777" w:rsidR="00600DF9" w:rsidRDefault="00600DF9" w:rsidP="0048001B">
                      <w:pPr>
                        <w:rPr>
                          <w:rFonts w:cs="Arial"/>
                          <w:lang w:val="fr-FR"/>
                        </w:rPr>
                      </w:pPr>
                    </w:p>
                    <w:p w14:paraId="224E32EF" w14:textId="77777777" w:rsidR="00600DF9" w:rsidRDefault="00600DF9" w:rsidP="0048001B">
                      <w:pPr>
                        <w:rPr>
                          <w:rFonts w:cs="Arial"/>
                          <w:lang w:val="fr-FR"/>
                        </w:rPr>
                      </w:pPr>
                    </w:p>
                    <w:p w14:paraId="2D04C36E" w14:textId="77777777" w:rsidR="00600DF9" w:rsidRDefault="00600DF9" w:rsidP="0048001B">
                      <w:pPr>
                        <w:rPr>
                          <w:rFonts w:cs="Arial"/>
                          <w:lang w:val="fr-FR"/>
                        </w:rPr>
                      </w:pPr>
                    </w:p>
                    <w:p w14:paraId="2ACA2D2D" w14:textId="77777777" w:rsidR="00600DF9" w:rsidRDefault="00600DF9" w:rsidP="0048001B">
                      <w:pPr>
                        <w:rPr>
                          <w:rFonts w:cs="Arial"/>
                          <w:lang w:val="fr-FR"/>
                        </w:rPr>
                      </w:pPr>
                    </w:p>
                    <w:p w14:paraId="2933E580" w14:textId="77777777" w:rsidR="00600DF9" w:rsidRDefault="00600DF9" w:rsidP="0048001B">
                      <w:pPr>
                        <w:rPr>
                          <w:rFonts w:cs="Arial"/>
                          <w:lang w:val="fr-FR"/>
                        </w:rPr>
                      </w:pPr>
                    </w:p>
                    <w:p w14:paraId="46F82449" w14:textId="77777777" w:rsidR="00600DF9" w:rsidRDefault="00600DF9" w:rsidP="0048001B">
                      <w:pPr>
                        <w:rPr>
                          <w:rFonts w:cs="Arial"/>
                          <w:lang w:val="fr-FR"/>
                        </w:rPr>
                      </w:pPr>
                    </w:p>
                    <w:p w14:paraId="3894D49E" w14:textId="77777777" w:rsidR="00600DF9" w:rsidRDefault="00600DF9" w:rsidP="0048001B">
                      <w:pPr>
                        <w:rPr>
                          <w:rFonts w:cs="Arial"/>
                          <w:lang w:val="fr-FR"/>
                        </w:rPr>
                      </w:pPr>
                    </w:p>
                    <w:p w14:paraId="40AD91E8" w14:textId="77777777" w:rsidR="00600DF9" w:rsidRDefault="00600DF9" w:rsidP="0048001B">
                      <w:pPr>
                        <w:rPr>
                          <w:rFonts w:cs="Arial"/>
                          <w:lang w:val="fr-FR"/>
                        </w:rPr>
                      </w:pPr>
                    </w:p>
                    <w:p w14:paraId="5DC34952" w14:textId="77777777" w:rsidR="00600DF9" w:rsidRDefault="00600DF9" w:rsidP="0048001B">
                      <w:pPr>
                        <w:rPr>
                          <w:rFonts w:cs="Arial"/>
                          <w:lang w:val="fr-FR"/>
                        </w:rPr>
                      </w:pPr>
                    </w:p>
                    <w:p w14:paraId="27E0B90A" w14:textId="77777777" w:rsidR="00600DF9" w:rsidRDefault="00600DF9" w:rsidP="0048001B">
                      <w:pPr>
                        <w:rPr>
                          <w:rFonts w:cs="Arial"/>
                          <w:lang w:val="fr-FR"/>
                        </w:rPr>
                      </w:pPr>
                    </w:p>
                    <w:p w14:paraId="73277DD6" w14:textId="77777777" w:rsidR="00600DF9" w:rsidRDefault="00600DF9" w:rsidP="0048001B">
                      <w:pPr>
                        <w:rPr>
                          <w:rFonts w:cs="Arial"/>
                          <w:lang w:val="fr-FR"/>
                        </w:rPr>
                      </w:pPr>
                    </w:p>
                    <w:p w14:paraId="4D136657" w14:textId="77777777" w:rsidR="00600DF9" w:rsidRDefault="00600DF9" w:rsidP="0048001B">
                      <w:pPr>
                        <w:rPr>
                          <w:rFonts w:cs="Arial"/>
                          <w:lang w:val="fr-FR"/>
                        </w:rPr>
                      </w:pPr>
                    </w:p>
                    <w:p w14:paraId="7C49EB26" w14:textId="77777777" w:rsidR="00600DF9" w:rsidRDefault="00600DF9" w:rsidP="0048001B">
                      <w:pPr>
                        <w:rPr>
                          <w:rFonts w:cs="Arial"/>
                          <w:lang w:val="fr-FR"/>
                        </w:rPr>
                      </w:pPr>
                    </w:p>
                    <w:p w14:paraId="3ACEFEF3" w14:textId="77777777" w:rsidR="00600DF9" w:rsidRDefault="00600DF9" w:rsidP="0048001B">
                      <w:pPr>
                        <w:rPr>
                          <w:rFonts w:cs="Arial"/>
                          <w:lang w:val="fr-FR"/>
                        </w:rPr>
                      </w:pPr>
                    </w:p>
                    <w:p w14:paraId="32178AB8" w14:textId="77777777" w:rsidR="00600DF9" w:rsidRDefault="00600DF9" w:rsidP="0048001B">
                      <w:pPr>
                        <w:rPr>
                          <w:rFonts w:cs="Arial"/>
                          <w:lang w:val="fr-FR"/>
                        </w:rPr>
                      </w:pPr>
                    </w:p>
                    <w:p w14:paraId="4C317189" w14:textId="77777777" w:rsidR="00600DF9" w:rsidRDefault="00600DF9" w:rsidP="0048001B">
                      <w:pPr>
                        <w:rPr>
                          <w:rFonts w:cs="Arial"/>
                          <w:lang w:val="fr-FR"/>
                        </w:rPr>
                      </w:pPr>
                    </w:p>
                    <w:p w14:paraId="1FDD738E" w14:textId="77777777" w:rsidR="00600DF9" w:rsidRDefault="00600DF9" w:rsidP="0048001B">
                      <w:pPr>
                        <w:rPr>
                          <w:rFonts w:cs="Arial"/>
                          <w:lang w:val="fr-FR"/>
                        </w:rPr>
                      </w:pPr>
                    </w:p>
                    <w:p w14:paraId="0DA6DFD0" w14:textId="77777777" w:rsidR="00600DF9" w:rsidRDefault="00600DF9" w:rsidP="0048001B">
                      <w:pPr>
                        <w:rPr>
                          <w:rFonts w:cs="Arial"/>
                          <w:lang w:val="fr-FR"/>
                        </w:rPr>
                      </w:pPr>
                    </w:p>
                    <w:p w14:paraId="55E4DE24" w14:textId="77777777" w:rsidR="00600DF9" w:rsidRDefault="00600DF9" w:rsidP="0048001B">
                      <w:pPr>
                        <w:rPr>
                          <w:rFonts w:cs="Arial"/>
                          <w:lang w:val="fr-FR"/>
                        </w:rPr>
                      </w:pPr>
                    </w:p>
                    <w:p w14:paraId="482AF208" w14:textId="77777777" w:rsidR="00600DF9" w:rsidRDefault="00600DF9" w:rsidP="0048001B">
                      <w:pPr>
                        <w:rPr>
                          <w:rFonts w:cs="Arial"/>
                          <w:lang w:val="fr-FR"/>
                        </w:rPr>
                      </w:pPr>
                    </w:p>
                    <w:p w14:paraId="3293E669" w14:textId="77777777" w:rsidR="00600DF9" w:rsidRDefault="00600DF9" w:rsidP="0048001B">
                      <w:pPr>
                        <w:rPr>
                          <w:rFonts w:cs="Arial"/>
                          <w:lang w:val="fr-FR"/>
                        </w:rPr>
                      </w:pPr>
                    </w:p>
                    <w:p w14:paraId="6EFB2B40" w14:textId="77777777" w:rsidR="00600DF9" w:rsidRDefault="00600DF9" w:rsidP="0048001B">
                      <w:pPr>
                        <w:rPr>
                          <w:rFonts w:cs="Arial"/>
                          <w:lang w:val="fr-FR"/>
                        </w:rPr>
                      </w:pPr>
                    </w:p>
                    <w:p w14:paraId="34B71FAD" w14:textId="77777777" w:rsidR="00600DF9" w:rsidRDefault="00600DF9" w:rsidP="0048001B">
                      <w:pPr>
                        <w:rPr>
                          <w:rFonts w:cs="Arial"/>
                          <w:lang w:val="fr-FR"/>
                        </w:rPr>
                      </w:pPr>
                    </w:p>
                    <w:p w14:paraId="7046F933" w14:textId="77777777" w:rsidR="00600DF9" w:rsidRDefault="00600DF9" w:rsidP="0048001B">
                      <w:pPr>
                        <w:rPr>
                          <w:rFonts w:cs="Arial"/>
                          <w:lang w:val="fr-FR"/>
                        </w:rPr>
                      </w:pPr>
                    </w:p>
                    <w:p w14:paraId="6DD3130F" w14:textId="77777777" w:rsidR="00600DF9" w:rsidRDefault="00600DF9" w:rsidP="0048001B">
                      <w:pPr>
                        <w:rPr>
                          <w:rFonts w:cs="Arial"/>
                          <w:lang w:val="fr-FR"/>
                        </w:rPr>
                      </w:pPr>
                    </w:p>
                    <w:p w14:paraId="558F1844" w14:textId="77777777" w:rsidR="00600DF9" w:rsidRDefault="00600DF9" w:rsidP="0048001B">
                      <w:pPr>
                        <w:rPr>
                          <w:rFonts w:cs="Arial"/>
                          <w:lang w:val="fr-FR"/>
                        </w:rPr>
                      </w:pPr>
                    </w:p>
                    <w:p w14:paraId="6DA2BF3E" w14:textId="77777777" w:rsidR="00600DF9" w:rsidRDefault="00600DF9" w:rsidP="0048001B">
                      <w:pPr>
                        <w:rPr>
                          <w:rFonts w:cs="Arial"/>
                          <w:lang w:val="fr-FR"/>
                        </w:rPr>
                      </w:pPr>
                    </w:p>
                    <w:p w14:paraId="178FA5DC" w14:textId="77777777" w:rsidR="00600DF9" w:rsidRDefault="00600DF9" w:rsidP="0048001B">
                      <w:pPr>
                        <w:rPr>
                          <w:rFonts w:cs="Arial"/>
                          <w:lang w:val="fr-FR"/>
                        </w:rPr>
                      </w:pPr>
                    </w:p>
                    <w:p w14:paraId="7CDAB7F8" w14:textId="77777777" w:rsidR="00600DF9" w:rsidRDefault="00600DF9" w:rsidP="0048001B">
                      <w:pPr>
                        <w:rPr>
                          <w:rFonts w:cs="Arial"/>
                          <w:lang w:val="fr-FR"/>
                        </w:rPr>
                      </w:pPr>
                    </w:p>
                    <w:p w14:paraId="6DD09722" w14:textId="77777777" w:rsidR="00600DF9" w:rsidRDefault="00600DF9" w:rsidP="0048001B">
                      <w:pPr>
                        <w:rPr>
                          <w:rFonts w:cs="Arial"/>
                          <w:lang w:val="fr-FR"/>
                        </w:rPr>
                      </w:pPr>
                    </w:p>
                    <w:p w14:paraId="7642DEDF" w14:textId="77777777" w:rsidR="00600DF9" w:rsidRDefault="00600DF9" w:rsidP="0048001B">
                      <w:pPr>
                        <w:rPr>
                          <w:rFonts w:cs="Arial"/>
                          <w:lang w:val="fr-FR"/>
                        </w:rPr>
                      </w:pPr>
                    </w:p>
                    <w:p w14:paraId="7E6D0406" w14:textId="77777777" w:rsidR="00600DF9" w:rsidRDefault="00600DF9" w:rsidP="0048001B">
                      <w:pPr>
                        <w:rPr>
                          <w:rFonts w:cs="Arial"/>
                          <w:lang w:val="fr-FR"/>
                        </w:rPr>
                      </w:pPr>
                    </w:p>
                    <w:p w14:paraId="3740537D" w14:textId="77777777" w:rsidR="00600DF9" w:rsidRDefault="00600DF9" w:rsidP="0048001B">
                      <w:pPr>
                        <w:rPr>
                          <w:rFonts w:cs="Arial"/>
                          <w:lang w:val="fr-FR"/>
                        </w:rPr>
                      </w:pPr>
                    </w:p>
                    <w:p w14:paraId="39CFBF3F" w14:textId="77777777" w:rsidR="00600DF9" w:rsidRDefault="00600DF9" w:rsidP="0048001B">
                      <w:pPr>
                        <w:rPr>
                          <w:rFonts w:cs="Arial"/>
                          <w:lang w:val="fr-FR"/>
                        </w:rPr>
                      </w:pPr>
                    </w:p>
                    <w:p w14:paraId="71E8AFBF" w14:textId="77777777" w:rsidR="00600DF9" w:rsidRDefault="00600DF9" w:rsidP="0048001B">
                      <w:pPr>
                        <w:rPr>
                          <w:rFonts w:cs="Arial"/>
                          <w:lang w:val="fr-FR"/>
                        </w:rPr>
                      </w:pPr>
                    </w:p>
                    <w:p w14:paraId="06AB26C1" w14:textId="77777777" w:rsidR="00600DF9" w:rsidRDefault="00600DF9" w:rsidP="0048001B">
                      <w:pPr>
                        <w:rPr>
                          <w:rFonts w:cs="Arial"/>
                          <w:lang w:val="fr-FR"/>
                        </w:rPr>
                      </w:pPr>
                    </w:p>
                    <w:p w14:paraId="6EFA7108" w14:textId="77777777" w:rsidR="00600DF9" w:rsidRDefault="00600DF9" w:rsidP="0048001B">
                      <w:pPr>
                        <w:rPr>
                          <w:rFonts w:cs="Arial"/>
                          <w:lang w:val="fr-FR"/>
                        </w:rPr>
                      </w:pPr>
                    </w:p>
                    <w:p w14:paraId="18CF4595" w14:textId="77777777" w:rsidR="00600DF9" w:rsidRDefault="00600DF9" w:rsidP="0048001B">
                      <w:pPr>
                        <w:rPr>
                          <w:rFonts w:cs="Arial"/>
                          <w:lang w:val="fr-FR"/>
                        </w:rPr>
                      </w:pPr>
                    </w:p>
                    <w:p w14:paraId="62AD1A67" w14:textId="77777777" w:rsidR="00600DF9" w:rsidRDefault="00600DF9" w:rsidP="0048001B">
                      <w:pPr>
                        <w:rPr>
                          <w:rFonts w:cs="Arial"/>
                          <w:lang w:val="fr-FR"/>
                        </w:rPr>
                      </w:pPr>
                    </w:p>
                    <w:p w14:paraId="25DAC0E1" w14:textId="77777777" w:rsidR="00600DF9" w:rsidRDefault="00600DF9" w:rsidP="0048001B">
                      <w:pPr>
                        <w:rPr>
                          <w:rFonts w:cs="Arial"/>
                          <w:lang w:val="fr-FR"/>
                        </w:rPr>
                      </w:pPr>
                    </w:p>
                    <w:p w14:paraId="54263AF3" w14:textId="77777777" w:rsidR="00600DF9" w:rsidRDefault="00600DF9" w:rsidP="0048001B">
                      <w:pPr>
                        <w:rPr>
                          <w:rFonts w:cs="Arial"/>
                          <w:lang w:val="fr-FR"/>
                        </w:rPr>
                      </w:pPr>
                    </w:p>
                    <w:p w14:paraId="59B0537E" w14:textId="77777777" w:rsidR="00600DF9" w:rsidRDefault="00600DF9" w:rsidP="0048001B">
                      <w:pPr>
                        <w:rPr>
                          <w:rFonts w:cs="Arial"/>
                          <w:lang w:val="fr-FR"/>
                        </w:rPr>
                      </w:pPr>
                    </w:p>
                    <w:p w14:paraId="5C7FF318" w14:textId="77777777" w:rsidR="00600DF9" w:rsidRDefault="00600DF9" w:rsidP="0048001B">
                      <w:pPr>
                        <w:rPr>
                          <w:rFonts w:cs="Arial"/>
                          <w:lang w:val="fr-FR"/>
                        </w:rPr>
                      </w:pPr>
                    </w:p>
                    <w:p w14:paraId="339DD642" w14:textId="77777777" w:rsidR="00600DF9" w:rsidRDefault="00600DF9" w:rsidP="0048001B">
                      <w:pPr>
                        <w:rPr>
                          <w:rFonts w:cs="Arial"/>
                          <w:lang w:val="fr-FR"/>
                        </w:rPr>
                      </w:pPr>
                    </w:p>
                    <w:p w14:paraId="49316317" w14:textId="77777777" w:rsidR="00600DF9" w:rsidRDefault="00600DF9" w:rsidP="0048001B">
                      <w:pPr>
                        <w:rPr>
                          <w:rFonts w:cs="Arial"/>
                          <w:lang w:val="fr-FR"/>
                        </w:rPr>
                      </w:pPr>
                    </w:p>
                    <w:p w14:paraId="06B33D47" w14:textId="77777777" w:rsidR="00600DF9" w:rsidRDefault="00600DF9" w:rsidP="0048001B">
                      <w:pPr>
                        <w:rPr>
                          <w:rFonts w:cs="Arial"/>
                          <w:lang w:val="fr-FR"/>
                        </w:rPr>
                      </w:pPr>
                    </w:p>
                    <w:p w14:paraId="2542910E" w14:textId="77777777" w:rsidR="00600DF9" w:rsidRDefault="00600DF9" w:rsidP="0048001B">
                      <w:pPr>
                        <w:rPr>
                          <w:rFonts w:cs="Arial"/>
                          <w:lang w:val="fr-FR"/>
                        </w:rPr>
                      </w:pPr>
                    </w:p>
                    <w:p w14:paraId="05C38BC6" w14:textId="77777777" w:rsidR="00600DF9" w:rsidRDefault="00600DF9" w:rsidP="0048001B">
                      <w:pPr>
                        <w:rPr>
                          <w:rFonts w:cs="Arial"/>
                          <w:lang w:val="fr-FR"/>
                        </w:rPr>
                      </w:pPr>
                    </w:p>
                    <w:p w14:paraId="39D5DB8F" w14:textId="77777777" w:rsidR="00600DF9" w:rsidRDefault="00600DF9" w:rsidP="0048001B">
                      <w:pPr>
                        <w:rPr>
                          <w:rFonts w:cs="Arial"/>
                          <w:lang w:val="fr-FR"/>
                        </w:rPr>
                      </w:pPr>
                    </w:p>
                    <w:p w14:paraId="5C54D25E" w14:textId="77777777" w:rsidR="00600DF9" w:rsidRDefault="00600DF9" w:rsidP="0048001B">
                      <w:pPr>
                        <w:rPr>
                          <w:rFonts w:cs="Arial"/>
                          <w:lang w:val="fr-FR"/>
                        </w:rPr>
                      </w:pPr>
                    </w:p>
                    <w:p w14:paraId="3D173CAF" w14:textId="77777777" w:rsidR="00600DF9" w:rsidRDefault="00600DF9" w:rsidP="0048001B">
                      <w:pPr>
                        <w:rPr>
                          <w:rFonts w:cs="Arial"/>
                          <w:lang w:val="fr-FR"/>
                        </w:rPr>
                      </w:pPr>
                    </w:p>
                    <w:p w14:paraId="3F7FEBED" w14:textId="77777777" w:rsidR="00600DF9" w:rsidRDefault="00600DF9" w:rsidP="0048001B">
                      <w:pPr>
                        <w:rPr>
                          <w:rFonts w:cs="Arial"/>
                          <w:lang w:val="fr-FR"/>
                        </w:rPr>
                      </w:pPr>
                    </w:p>
                    <w:p w14:paraId="298AC195" w14:textId="77777777" w:rsidR="00600DF9" w:rsidRDefault="00600DF9" w:rsidP="0048001B">
                      <w:pPr>
                        <w:rPr>
                          <w:rFonts w:cs="Arial"/>
                          <w:lang w:val="fr-FR"/>
                        </w:rPr>
                      </w:pPr>
                    </w:p>
                    <w:p w14:paraId="4B314CD7" w14:textId="77777777" w:rsidR="00600DF9" w:rsidRDefault="00600DF9" w:rsidP="0048001B">
                      <w:pPr>
                        <w:rPr>
                          <w:rFonts w:cs="Arial"/>
                          <w:lang w:val="fr-FR"/>
                        </w:rPr>
                      </w:pPr>
                    </w:p>
                    <w:p w14:paraId="3D5DBA88" w14:textId="77777777" w:rsidR="00600DF9" w:rsidRDefault="00600DF9" w:rsidP="0048001B">
                      <w:pPr>
                        <w:rPr>
                          <w:rFonts w:cs="Arial"/>
                          <w:lang w:val="fr-FR"/>
                        </w:rPr>
                      </w:pPr>
                    </w:p>
                    <w:p w14:paraId="4FC9D8DC" w14:textId="77777777" w:rsidR="00600DF9" w:rsidRDefault="00600DF9" w:rsidP="0048001B">
                      <w:pPr>
                        <w:rPr>
                          <w:rFonts w:cs="Arial"/>
                          <w:lang w:val="fr-FR"/>
                        </w:rPr>
                      </w:pPr>
                    </w:p>
                    <w:p w14:paraId="0D914784" w14:textId="77777777" w:rsidR="00600DF9" w:rsidRDefault="00600DF9" w:rsidP="0048001B">
                      <w:pPr>
                        <w:rPr>
                          <w:rFonts w:cs="Arial"/>
                          <w:lang w:val="fr-FR"/>
                        </w:rPr>
                      </w:pPr>
                    </w:p>
                    <w:p w14:paraId="19715365" w14:textId="77777777" w:rsidR="00600DF9" w:rsidRDefault="00600DF9" w:rsidP="0048001B">
                      <w:pPr>
                        <w:rPr>
                          <w:rFonts w:cs="Arial"/>
                          <w:lang w:val="fr-FR"/>
                        </w:rPr>
                      </w:pPr>
                    </w:p>
                    <w:p w14:paraId="2B990543" w14:textId="77777777" w:rsidR="00600DF9" w:rsidRDefault="00600DF9" w:rsidP="0048001B">
                      <w:pPr>
                        <w:rPr>
                          <w:rFonts w:cs="Arial"/>
                          <w:lang w:val="fr-FR"/>
                        </w:rPr>
                      </w:pPr>
                    </w:p>
                    <w:p w14:paraId="286B9E54" w14:textId="77777777" w:rsidR="00600DF9" w:rsidRDefault="00600DF9" w:rsidP="0048001B">
                      <w:pPr>
                        <w:rPr>
                          <w:rFonts w:cs="Arial"/>
                          <w:lang w:val="fr-FR"/>
                        </w:rPr>
                      </w:pPr>
                    </w:p>
                    <w:p w14:paraId="43A5BED4" w14:textId="77777777" w:rsidR="00600DF9" w:rsidRDefault="00600DF9" w:rsidP="0048001B">
                      <w:pPr>
                        <w:rPr>
                          <w:rFonts w:cs="Arial"/>
                          <w:lang w:val="fr-FR"/>
                        </w:rPr>
                      </w:pPr>
                    </w:p>
                    <w:p w14:paraId="48969B57" w14:textId="77777777" w:rsidR="00600DF9" w:rsidRDefault="00600DF9" w:rsidP="0048001B">
                      <w:pPr>
                        <w:rPr>
                          <w:rFonts w:cs="Arial"/>
                          <w:lang w:val="fr-FR"/>
                        </w:rPr>
                      </w:pPr>
                    </w:p>
                    <w:p w14:paraId="54D227A7" w14:textId="77777777" w:rsidR="00600DF9" w:rsidRDefault="00600DF9" w:rsidP="0048001B">
                      <w:pPr>
                        <w:rPr>
                          <w:rFonts w:cs="Arial"/>
                          <w:lang w:val="fr-FR"/>
                        </w:rPr>
                      </w:pPr>
                    </w:p>
                    <w:p w14:paraId="1D4823B6" w14:textId="77777777" w:rsidR="00600DF9" w:rsidRDefault="00600DF9" w:rsidP="0048001B">
                      <w:pPr>
                        <w:rPr>
                          <w:rFonts w:cs="Arial"/>
                          <w:lang w:val="fr-FR"/>
                        </w:rPr>
                      </w:pPr>
                    </w:p>
                    <w:p w14:paraId="738EC220" w14:textId="77777777" w:rsidR="00600DF9" w:rsidRDefault="00600DF9" w:rsidP="0048001B">
                      <w:pPr>
                        <w:rPr>
                          <w:rFonts w:cs="Arial"/>
                          <w:lang w:val="fr-FR"/>
                        </w:rPr>
                      </w:pPr>
                    </w:p>
                    <w:p w14:paraId="46BA2AA1" w14:textId="77777777" w:rsidR="00600DF9" w:rsidRDefault="00600DF9" w:rsidP="0048001B">
                      <w:pPr>
                        <w:rPr>
                          <w:rFonts w:cs="Arial"/>
                          <w:lang w:val="fr-FR"/>
                        </w:rPr>
                      </w:pPr>
                    </w:p>
                    <w:p w14:paraId="6F0236A1" w14:textId="77777777" w:rsidR="00600DF9" w:rsidRDefault="00600DF9" w:rsidP="0048001B">
                      <w:pPr>
                        <w:rPr>
                          <w:rFonts w:cs="Arial"/>
                          <w:lang w:val="fr-FR"/>
                        </w:rPr>
                      </w:pPr>
                    </w:p>
                    <w:p w14:paraId="42F6BE04" w14:textId="77777777" w:rsidR="00600DF9" w:rsidRDefault="00600DF9" w:rsidP="0048001B">
                      <w:pPr>
                        <w:rPr>
                          <w:rFonts w:cs="Arial"/>
                          <w:lang w:val="fr-FR"/>
                        </w:rPr>
                      </w:pPr>
                    </w:p>
                    <w:p w14:paraId="0EE47F4A" w14:textId="77777777" w:rsidR="00600DF9" w:rsidRDefault="00600DF9" w:rsidP="0048001B">
                      <w:pPr>
                        <w:rPr>
                          <w:rFonts w:cs="Arial"/>
                          <w:lang w:val="fr-FR"/>
                        </w:rPr>
                      </w:pPr>
                    </w:p>
                    <w:p w14:paraId="6EF3F992" w14:textId="77777777" w:rsidR="00600DF9" w:rsidRDefault="00600DF9" w:rsidP="0048001B">
                      <w:pPr>
                        <w:rPr>
                          <w:rFonts w:cs="Arial"/>
                          <w:lang w:val="fr-FR"/>
                        </w:rPr>
                      </w:pPr>
                    </w:p>
                    <w:p w14:paraId="20BA3F04" w14:textId="77777777" w:rsidR="00600DF9" w:rsidRDefault="00600DF9" w:rsidP="0048001B">
                      <w:pPr>
                        <w:rPr>
                          <w:rFonts w:cs="Arial"/>
                          <w:lang w:val="fr-FR"/>
                        </w:rPr>
                      </w:pPr>
                    </w:p>
                    <w:p w14:paraId="2410425D" w14:textId="77777777" w:rsidR="00600DF9" w:rsidRDefault="00600DF9" w:rsidP="0048001B">
                      <w:pPr>
                        <w:rPr>
                          <w:rFonts w:cs="Arial"/>
                          <w:lang w:val="fr-FR"/>
                        </w:rPr>
                      </w:pPr>
                    </w:p>
                    <w:p w14:paraId="1ECEAF52" w14:textId="77777777" w:rsidR="00600DF9" w:rsidRDefault="00600DF9" w:rsidP="0048001B">
                      <w:pPr>
                        <w:rPr>
                          <w:rFonts w:cs="Arial"/>
                          <w:lang w:val="fr-FR"/>
                        </w:rPr>
                      </w:pPr>
                    </w:p>
                    <w:p w14:paraId="7A28A5D7" w14:textId="77777777" w:rsidR="00600DF9" w:rsidRDefault="00600DF9" w:rsidP="0048001B">
                      <w:pPr>
                        <w:rPr>
                          <w:rFonts w:cs="Arial"/>
                          <w:lang w:val="fr-FR"/>
                        </w:rPr>
                      </w:pPr>
                    </w:p>
                    <w:p w14:paraId="046F2D22" w14:textId="77777777" w:rsidR="00600DF9" w:rsidRDefault="00600DF9" w:rsidP="0048001B">
                      <w:pPr>
                        <w:rPr>
                          <w:rFonts w:cs="Arial"/>
                          <w:lang w:val="fr-FR"/>
                        </w:rPr>
                      </w:pPr>
                    </w:p>
                    <w:p w14:paraId="382326ED" w14:textId="77777777" w:rsidR="00600DF9" w:rsidRDefault="00600DF9" w:rsidP="0048001B">
                      <w:pPr>
                        <w:rPr>
                          <w:rFonts w:cs="Arial"/>
                          <w:lang w:val="fr-FR"/>
                        </w:rPr>
                      </w:pPr>
                    </w:p>
                    <w:p w14:paraId="37992711" w14:textId="77777777" w:rsidR="00600DF9" w:rsidRDefault="00600DF9" w:rsidP="0048001B">
                      <w:pPr>
                        <w:rPr>
                          <w:rFonts w:cs="Arial"/>
                          <w:lang w:val="fr-FR"/>
                        </w:rPr>
                      </w:pPr>
                    </w:p>
                    <w:p w14:paraId="097C9045" w14:textId="77777777" w:rsidR="00600DF9" w:rsidRDefault="00600DF9" w:rsidP="0048001B">
                      <w:pPr>
                        <w:rPr>
                          <w:rFonts w:cs="Arial"/>
                          <w:lang w:val="fr-FR"/>
                        </w:rPr>
                      </w:pPr>
                    </w:p>
                    <w:p w14:paraId="0AB7596C" w14:textId="77777777" w:rsidR="00600DF9" w:rsidRDefault="00600DF9" w:rsidP="0048001B">
                      <w:pPr>
                        <w:rPr>
                          <w:rFonts w:cs="Arial"/>
                          <w:lang w:val="fr-FR"/>
                        </w:rPr>
                      </w:pPr>
                    </w:p>
                    <w:p w14:paraId="36EE3A1C" w14:textId="77777777" w:rsidR="00600DF9" w:rsidRDefault="00600DF9" w:rsidP="0048001B">
                      <w:pPr>
                        <w:rPr>
                          <w:rFonts w:cs="Arial"/>
                          <w:lang w:val="fr-FR"/>
                        </w:rPr>
                      </w:pPr>
                    </w:p>
                    <w:p w14:paraId="6C380EA6" w14:textId="77777777" w:rsidR="00600DF9" w:rsidRDefault="00600DF9" w:rsidP="0048001B">
                      <w:pPr>
                        <w:rPr>
                          <w:rFonts w:cs="Arial"/>
                          <w:lang w:val="fr-FR"/>
                        </w:rPr>
                      </w:pPr>
                    </w:p>
                    <w:p w14:paraId="3D96E546" w14:textId="77777777" w:rsidR="00600DF9" w:rsidRDefault="00600DF9" w:rsidP="0048001B">
                      <w:pPr>
                        <w:rPr>
                          <w:rFonts w:cs="Arial"/>
                          <w:lang w:val="fr-FR"/>
                        </w:rPr>
                      </w:pPr>
                    </w:p>
                    <w:p w14:paraId="60E688B7" w14:textId="77777777" w:rsidR="00600DF9" w:rsidRDefault="00600DF9" w:rsidP="0048001B">
                      <w:pPr>
                        <w:rPr>
                          <w:rFonts w:cs="Arial"/>
                          <w:lang w:val="fr-FR"/>
                        </w:rPr>
                      </w:pPr>
                    </w:p>
                    <w:p w14:paraId="0717CFF7" w14:textId="77777777" w:rsidR="00600DF9" w:rsidRDefault="00600DF9" w:rsidP="0048001B">
                      <w:pPr>
                        <w:rPr>
                          <w:rFonts w:cs="Arial"/>
                          <w:lang w:val="fr-FR"/>
                        </w:rPr>
                      </w:pPr>
                    </w:p>
                    <w:p w14:paraId="3791F765" w14:textId="77777777" w:rsidR="00600DF9" w:rsidRDefault="00600DF9" w:rsidP="0048001B">
                      <w:pPr>
                        <w:rPr>
                          <w:rFonts w:cs="Arial"/>
                          <w:lang w:val="fr-FR"/>
                        </w:rPr>
                      </w:pPr>
                    </w:p>
                    <w:p w14:paraId="75CCAE29" w14:textId="77777777" w:rsidR="00600DF9" w:rsidRDefault="00600DF9" w:rsidP="0048001B">
                      <w:pPr>
                        <w:rPr>
                          <w:rFonts w:cs="Arial"/>
                          <w:lang w:val="fr-FR"/>
                        </w:rPr>
                      </w:pPr>
                    </w:p>
                    <w:p w14:paraId="48425E3E" w14:textId="77777777" w:rsidR="00600DF9" w:rsidRDefault="00600DF9" w:rsidP="0048001B">
                      <w:pPr>
                        <w:rPr>
                          <w:rFonts w:cs="Arial"/>
                          <w:lang w:val="fr-FR"/>
                        </w:rPr>
                      </w:pPr>
                    </w:p>
                    <w:p w14:paraId="35265A66" w14:textId="77777777" w:rsidR="00600DF9" w:rsidRDefault="00600DF9" w:rsidP="0048001B">
                      <w:pPr>
                        <w:rPr>
                          <w:rFonts w:cs="Arial"/>
                          <w:lang w:val="fr-FR"/>
                        </w:rPr>
                      </w:pPr>
                    </w:p>
                    <w:p w14:paraId="1B66C7C9" w14:textId="77777777" w:rsidR="00600DF9" w:rsidRDefault="00600DF9" w:rsidP="0048001B">
                      <w:pPr>
                        <w:rPr>
                          <w:rFonts w:cs="Arial"/>
                          <w:lang w:val="fr-FR"/>
                        </w:rPr>
                      </w:pPr>
                    </w:p>
                    <w:p w14:paraId="510B1D7F" w14:textId="77777777" w:rsidR="00600DF9" w:rsidRDefault="00600DF9" w:rsidP="0048001B">
                      <w:pPr>
                        <w:rPr>
                          <w:rFonts w:cs="Arial"/>
                          <w:lang w:val="fr-FR"/>
                        </w:rPr>
                      </w:pPr>
                    </w:p>
                    <w:p w14:paraId="327762CF" w14:textId="77777777" w:rsidR="00600DF9" w:rsidRDefault="00600DF9" w:rsidP="0048001B">
                      <w:pPr>
                        <w:rPr>
                          <w:rFonts w:cs="Arial"/>
                          <w:lang w:val="fr-FR"/>
                        </w:rPr>
                      </w:pPr>
                    </w:p>
                    <w:p w14:paraId="29167897" w14:textId="77777777" w:rsidR="00600DF9" w:rsidRDefault="00600DF9" w:rsidP="0048001B">
                      <w:pPr>
                        <w:rPr>
                          <w:rFonts w:cs="Arial"/>
                          <w:lang w:val="fr-FR"/>
                        </w:rPr>
                      </w:pPr>
                    </w:p>
                    <w:p w14:paraId="5E1D0714" w14:textId="77777777" w:rsidR="00600DF9" w:rsidRDefault="00600DF9" w:rsidP="0048001B">
                      <w:pPr>
                        <w:rPr>
                          <w:rFonts w:cs="Arial"/>
                          <w:lang w:val="fr-FR"/>
                        </w:rPr>
                      </w:pPr>
                    </w:p>
                    <w:p w14:paraId="1AA57C62" w14:textId="77777777" w:rsidR="00600DF9" w:rsidRDefault="00600DF9" w:rsidP="0048001B">
                      <w:pPr>
                        <w:rPr>
                          <w:rFonts w:cs="Arial"/>
                          <w:lang w:val="fr-FR"/>
                        </w:rPr>
                      </w:pPr>
                    </w:p>
                    <w:p w14:paraId="59A18794" w14:textId="77777777" w:rsidR="00600DF9" w:rsidRDefault="00600DF9" w:rsidP="0048001B">
                      <w:pPr>
                        <w:rPr>
                          <w:rFonts w:cs="Arial"/>
                          <w:lang w:val="fr-FR"/>
                        </w:rPr>
                      </w:pPr>
                    </w:p>
                    <w:p w14:paraId="24DB19A6" w14:textId="77777777" w:rsidR="00600DF9" w:rsidRDefault="00600DF9" w:rsidP="0048001B">
                      <w:pPr>
                        <w:rPr>
                          <w:rFonts w:cs="Arial"/>
                          <w:lang w:val="fr-FR"/>
                        </w:rPr>
                      </w:pPr>
                    </w:p>
                    <w:p w14:paraId="0473C9D4" w14:textId="77777777" w:rsidR="00600DF9" w:rsidRDefault="00600DF9" w:rsidP="0048001B">
                      <w:pPr>
                        <w:rPr>
                          <w:rFonts w:cs="Arial"/>
                          <w:lang w:val="fr-FR"/>
                        </w:rPr>
                      </w:pPr>
                    </w:p>
                    <w:p w14:paraId="6912794B" w14:textId="77777777" w:rsidR="00600DF9" w:rsidRDefault="00600DF9" w:rsidP="0048001B">
                      <w:pPr>
                        <w:rPr>
                          <w:rFonts w:cs="Arial"/>
                          <w:lang w:val="fr-FR"/>
                        </w:rPr>
                      </w:pPr>
                    </w:p>
                    <w:p w14:paraId="04C423B1" w14:textId="77777777" w:rsidR="00600DF9" w:rsidRDefault="00600DF9" w:rsidP="0048001B">
                      <w:pPr>
                        <w:rPr>
                          <w:rFonts w:cs="Arial"/>
                          <w:lang w:val="fr-FR"/>
                        </w:rPr>
                      </w:pPr>
                    </w:p>
                    <w:p w14:paraId="7399F0EC" w14:textId="77777777" w:rsidR="00600DF9" w:rsidRDefault="00600DF9" w:rsidP="0048001B">
                      <w:pPr>
                        <w:rPr>
                          <w:rFonts w:cs="Arial"/>
                          <w:lang w:val="fr-FR"/>
                        </w:rPr>
                      </w:pPr>
                    </w:p>
                    <w:p w14:paraId="73BC93B4" w14:textId="77777777" w:rsidR="00600DF9" w:rsidRDefault="00600DF9" w:rsidP="0048001B">
                      <w:pPr>
                        <w:rPr>
                          <w:rFonts w:cs="Arial"/>
                          <w:lang w:val="fr-FR"/>
                        </w:rPr>
                      </w:pPr>
                    </w:p>
                    <w:p w14:paraId="247B57E7" w14:textId="77777777" w:rsidR="00600DF9" w:rsidRDefault="00600DF9" w:rsidP="0048001B">
                      <w:pPr>
                        <w:rPr>
                          <w:rFonts w:cs="Arial"/>
                          <w:lang w:val="fr-FR"/>
                        </w:rPr>
                      </w:pPr>
                    </w:p>
                    <w:p w14:paraId="2AE807F8" w14:textId="77777777" w:rsidR="00600DF9" w:rsidRDefault="00600DF9" w:rsidP="0048001B">
                      <w:pPr>
                        <w:rPr>
                          <w:rFonts w:cs="Arial"/>
                          <w:lang w:val="fr-FR"/>
                        </w:rPr>
                      </w:pPr>
                    </w:p>
                    <w:p w14:paraId="228680C6" w14:textId="77777777" w:rsidR="00600DF9" w:rsidRDefault="00600DF9" w:rsidP="0048001B">
                      <w:pPr>
                        <w:rPr>
                          <w:rFonts w:cs="Arial"/>
                          <w:lang w:val="fr-FR"/>
                        </w:rPr>
                      </w:pPr>
                    </w:p>
                    <w:p w14:paraId="1D06F0F1" w14:textId="77777777" w:rsidR="00600DF9" w:rsidRDefault="00600DF9" w:rsidP="0048001B">
                      <w:pPr>
                        <w:rPr>
                          <w:rFonts w:cs="Arial"/>
                          <w:lang w:val="fr-FR"/>
                        </w:rPr>
                      </w:pPr>
                    </w:p>
                    <w:p w14:paraId="2E560C31" w14:textId="77777777" w:rsidR="00600DF9" w:rsidRDefault="00600DF9" w:rsidP="0048001B">
                      <w:pPr>
                        <w:rPr>
                          <w:rFonts w:cs="Arial"/>
                          <w:lang w:val="fr-FR"/>
                        </w:rPr>
                      </w:pPr>
                    </w:p>
                    <w:p w14:paraId="361E87F2" w14:textId="77777777" w:rsidR="00600DF9" w:rsidRDefault="00600DF9" w:rsidP="0048001B">
                      <w:pPr>
                        <w:rPr>
                          <w:rFonts w:cs="Arial"/>
                          <w:lang w:val="fr-FR"/>
                        </w:rPr>
                      </w:pPr>
                    </w:p>
                    <w:p w14:paraId="4C522814" w14:textId="77777777" w:rsidR="00600DF9" w:rsidRDefault="00600DF9" w:rsidP="0048001B">
                      <w:pPr>
                        <w:rPr>
                          <w:rFonts w:cs="Arial"/>
                          <w:lang w:val="fr-FR"/>
                        </w:rPr>
                      </w:pPr>
                    </w:p>
                    <w:p w14:paraId="06D866F4" w14:textId="77777777" w:rsidR="00600DF9" w:rsidRDefault="00600DF9" w:rsidP="0048001B">
                      <w:pPr>
                        <w:rPr>
                          <w:rFonts w:cs="Arial"/>
                          <w:lang w:val="fr-FR"/>
                        </w:rPr>
                      </w:pPr>
                    </w:p>
                    <w:p w14:paraId="36F25065" w14:textId="77777777" w:rsidR="00600DF9" w:rsidRDefault="00600DF9" w:rsidP="0048001B">
                      <w:pPr>
                        <w:rPr>
                          <w:rFonts w:cs="Arial"/>
                          <w:lang w:val="fr-FR"/>
                        </w:rPr>
                      </w:pPr>
                    </w:p>
                    <w:p w14:paraId="0902FD8C" w14:textId="77777777" w:rsidR="00600DF9" w:rsidRDefault="00600DF9" w:rsidP="0048001B">
                      <w:pPr>
                        <w:rPr>
                          <w:rFonts w:cs="Arial"/>
                          <w:lang w:val="fr-FR"/>
                        </w:rPr>
                      </w:pPr>
                    </w:p>
                    <w:p w14:paraId="52C5A8F1" w14:textId="77777777" w:rsidR="00600DF9" w:rsidRDefault="00600DF9" w:rsidP="0048001B">
                      <w:pPr>
                        <w:rPr>
                          <w:rFonts w:cs="Arial"/>
                          <w:lang w:val="fr-FR"/>
                        </w:rPr>
                      </w:pPr>
                    </w:p>
                    <w:p w14:paraId="03EF1187" w14:textId="77777777" w:rsidR="00600DF9" w:rsidRDefault="00600DF9" w:rsidP="0048001B">
                      <w:pPr>
                        <w:rPr>
                          <w:rFonts w:cs="Arial"/>
                          <w:lang w:val="fr-FR"/>
                        </w:rPr>
                      </w:pPr>
                    </w:p>
                    <w:p w14:paraId="058011B5" w14:textId="77777777" w:rsidR="00600DF9" w:rsidRDefault="00600DF9" w:rsidP="0048001B">
                      <w:pPr>
                        <w:rPr>
                          <w:rFonts w:cs="Arial"/>
                          <w:lang w:val="fr-FR"/>
                        </w:rPr>
                      </w:pPr>
                    </w:p>
                    <w:p w14:paraId="1D33FFEF" w14:textId="77777777" w:rsidR="00600DF9" w:rsidRDefault="00600DF9" w:rsidP="0048001B">
                      <w:pPr>
                        <w:rPr>
                          <w:rFonts w:cs="Arial"/>
                          <w:lang w:val="fr-FR"/>
                        </w:rPr>
                      </w:pPr>
                    </w:p>
                    <w:p w14:paraId="6EEE299F" w14:textId="77777777" w:rsidR="00600DF9" w:rsidRDefault="00600DF9" w:rsidP="0048001B">
                      <w:pPr>
                        <w:rPr>
                          <w:rFonts w:cs="Arial"/>
                          <w:lang w:val="fr-FR"/>
                        </w:rPr>
                      </w:pPr>
                    </w:p>
                    <w:p w14:paraId="41BFA2A3" w14:textId="77777777" w:rsidR="00600DF9" w:rsidRDefault="00600DF9" w:rsidP="0048001B">
                      <w:pPr>
                        <w:rPr>
                          <w:rFonts w:cs="Arial"/>
                          <w:lang w:val="fr-FR"/>
                        </w:rPr>
                      </w:pPr>
                    </w:p>
                    <w:p w14:paraId="6FCF1404" w14:textId="77777777" w:rsidR="00600DF9" w:rsidRDefault="00600DF9" w:rsidP="0048001B">
                      <w:pPr>
                        <w:rPr>
                          <w:rFonts w:cs="Arial"/>
                          <w:lang w:val="fr-FR"/>
                        </w:rPr>
                      </w:pPr>
                    </w:p>
                    <w:p w14:paraId="763FBE42" w14:textId="77777777" w:rsidR="00600DF9" w:rsidRDefault="00600DF9" w:rsidP="0048001B">
                      <w:pPr>
                        <w:rPr>
                          <w:rFonts w:cs="Arial"/>
                          <w:lang w:val="fr-FR"/>
                        </w:rPr>
                      </w:pPr>
                    </w:p>
                    <w:p w14:paraId="0672DDE5" w14:textId="77777777" w:rsidR="00600DF9" w:rsidRDefault="00600DF9" w:rsidP="0048001B">
                      <w:pPr>
                        <w:rPr>
                          <w:rFonts w:cs="Arial"/>
                          <w:lang w:val="fr-FR"/>
                        </w:rPr>
                      </w:pPr>
                    </w:p>
                    <w:p w14:paraId="7FB74DAA" w14:textId="77777777" w:rsidR="00600DF9" w:rsidRDefault="00600DF9" w:rsidP="0048001B">
                      <w:pPr>
                        <w:rPr>
                          <w:rFonts w:cs="Arial"/>
                          <w:lang w:val="fr-FR"/>
                        </w:rPr>
                      </w:pPr>
                    </w:p>
                    <w:p w14:paraId="362B6ACB" w14:textId="77777777" w:rsidR="00600DF9" w:rsidRDefault="00600DF9" w:rsidP="0048001B">
                      <w:pPr>
                        <w:rPr>
                          <w:rFonts w:cs="Arial"/>
                          <w:lang w:val="fr-FR"/>
                        </w:rPr>
                      </w:pPr>
                    </w:p>
                    <w:p w14:paraId="3AACC749" w14:textId="77777777" w:rsidR="00600DF9" w:rsidRDefault="00600DF9" w:rsidP="0048001B">
                      <w:pPr>
                        <w:rPr>
                          <w:rFonts w:cs="Arial"/>
                          <w:lang w:val="fr-FR"/>
                        </w:rPr>
                      </w:pPr>
                    </w:p>
                    <w:p w14:paraId="116617AF" w14:textId="77777777" w:rsidR="00600DF9" w:rsidRDefault="00600DF9" w:rsidP="0048001B">
                      <w:pPr>
                        <w:rPr>
                          <w:rFonts w:cs="Arial"/>
                          <w:lang w:val="fr-FR"/>
                        </w:rPr>
                      </w:pPr>
                    </w:p>
                    <w:p w14:paraId="14A75816" w14:textId="77777777" w:rsidR="00600DF9" w:rsidRDefault="00600DF9" w:rsidP="0048001B">
                      <w:pPr>
                        <w:rPr>
                          <w:rFonts w:cs="Arial"/>
                          <w:lang w:val="fr-FR"/>
                        </w:rPr>
                      </w:pPr>
                    </w:p>
                    <w:p w14:paraId="72EB10B7" w14:textId="77777777" w:rsidR="00600DF9" w:rsidRDefault="00600DF9" w:rsidP="0048001B">
                      <w:pPr>
                        <w:rPr>
                          <w:rFonts w:cs="Arial"/>
                          <w:lang w:val="fr-FR"/>
                        </w:rPr>
                      </w:pPr>
                    </w:p>
                    <w:p w14:paraId="3EED3CAF" w14:textId="77777777" w:rsidR="00600DF9" w:rsidRDefault="00600DF9" w:rsidP="0048001B">
                      <w:pPr>
                        <w:rPr>
                          <w:rFonts w:cs="Arial"/>
                          <w:lang w:val="fr-FR"/>
                        </w:rPr>
                      </w:pPr>
                    </w:p>
                    <w:p w14:paraId="2E3DD753" w14:textId="77777777" w:rsidR="00600DF9" w:rsidRDefault="00600DF9" w:rsidP="0048001B">
                      <w:pPr>
                        <w:rPr>
                          <w:rFonts w:cs="Arial"/>
                          <w:lang w:val="fr-FR"/>
                        </w:rPr>
                      </w:pPr>
                    </w:p>
                    <w:p w14:paraId="157A4526" w14:textId="77777777" w:rsidR="00600DF9" w:rsidRDefault="00600DF9" w:rsidP="0048001B">
                      <w:pPr>
                        <w:rPr>
                          <w:rFonts w:cs="Arial"/>
                          <w:lang w:val="fr-FR"/>
                        </w:rPr>
                      </w:pPr>
                    </w:p>
                    <w:p w14:paraId="0EBB8CE9" w14:textId="77777777" w:rsidR="00600DF9" w:rsidRDefault="00600DF9" w:rsidP="0048001B">
                      <w:pPr>
                        <w:rPr>
                          <w:rFonts w:cs="Arial"/>
                          <w:lang w:val="fr-FR"/>
                        </w:rPr>
                      </w:pPr>
                    </w:p>
                    <w:p w14:paraId="4C1992C5" w14:textId="77777777" w:rsidR="00600DF9" w:rsidRDefault="00600DF9" w:rsidP="0048001B">
                      <w:pPr>
                        <w:rPr>
                          <w:rFonts w:cs="Arial"/>
                          <w:lang w:val="fr-FR"/>
                        </w:rPr>
                      </w:pPr>
                    </w:p>
                    <w:p w14:paraId="0C207E64" w14:textId="77777777" w:rsidR="00600DF9" w:rsidRDefault="00600DF9" w:rsidP="0048001B">
                      <w:pPr>
                        <w:rPr>
                          <w:rFonts w:cs="Arial"/>
                          <w:lang w:val="fr-FR"/>
                        </w:rPr>
                      </w:pPr>
                    </w:p>
                    <w:p w14:paraId="559D683E" w14:textId="77777777" w:rsidR="00600DF9" w:rsidRDefault="00600DF9" w:rsidP="0048001B">
                      <w:pPr>
                        <w:rPr>
                          <w:rFonts w:cs="Arial"/>
                          <w:lang w:val="fr-FR"/>
                        </w:rPr>
                      </w:pPr>
                    </w:p>
                    <w:p w14:paraId="12B4E8EB" w14:textId="77777777" w:rsidR="00600DF9" w:rsidRDefault="00600DF9" w:rsidP="0048001B">
                      <w:pPr>
                        <w:rPr>
                          <w:rFonts w:cs="Arial"/>
                          <w:lang w:val="fr-FR"/>
                        </w:rPr>
                      </w:pPr>
                    </w:p>
                    <w:p w14:paraId="41584368" w14:textId="77777777" w:rsidR="00600DF9" w:rsidRDefault="00600DF9" w:rsidP="0048001B">
                      <w:pPr>
                        <w:rPr>
                          <w:rFonts w:cs="Arial"/>
                          <w:lang w:val="fr-FR"/>
                        </w:rPr>
                      </w:pPr>
                    </w:p>
                    <w:p w14:paraId="721EC3EC" w14:textId="77777777" w:rsidR="00600DF9" w:rsidRDefault="00600DF9" w:rsidP="0048001B">
                      <w:pPr>
                        <w:rPr>
                          <w:rFonts w:cs="Arial"/>
                          <w:lang w:val="fr-FR"/>
                        </w:rPr>
                      </w:pPr>
                    </w:p>
                    <w:p w14:paraId="214F1817" w14:textId="77777777" w:rsidR="00600DF9" w:rsidRDefault="00600DF9" w:rsidP="0048001B">
                      <w:pPr>
                        <w:rPr>
                          <w:rFonts w:cs="Arial"/>
                          <w:lang w:val="fr-FR"/>
                        </w:rPr>
                      </w:pPr>
                    </w:p>
                    <w:p w14:paraId="725BFECC" w14:textId="77777777" w:rsidR="00600DF9" w:rsidRDefault="00600DF9" w:rsidP="0048001B">
                      <w:pPr>
                        <w:rPr>
                          <w:rFonts w:cs="Arial"/>
                          <w:lang w:val="fr-FR"/>
                        </w:rPr>
                      </w:pPr>
                    </w:p>
                    <w:p w14:paraId="4E4ACD26" w14:textId="77777777" w:rsidR="00600DF9" w:rsidRDefault="00600DF9" w:rsidP="0048001B">
                      <w:pPr>
                        <w:rPr>
                          <w:rFonts w:cs="Arial"/>
                          <w:lang w:val="fr-FR"/>
                        </w:rPr>
                      </w:pPr>
                    </w:p>
                    <w:p w14:paraId="26ACFA28" w14:textId="77777777" w:rsidR="00600DF9" w:rsidRDefault="00600DF9" w:rsidP="0048001B">
                      <w:pPr>
                        <w:rPr>
                          <w:rFonts w:cs="Arial"/>
                          <w:lang w:val="fr-FR"/>
                        </w:rPr>
                      </w:pPr>
                    </w:p>
                    <w:p w14:paraId="550591B8" w14:textId="77777777" w:rsidR="00600DF9" w:rsidRDefault="00600DF9" w:rsidP="0048001B">
                      <w:pPr>
                        <w:rPr>
                          <w:rFonts w:cs="Arial"/>
                          <w:lang w:val="fr-FR"/>
                        </w:rPr>
                      </w:pPr>
                    </w:p>
                    <w:p w14:paraId="51B41ABB" w14:textId="77777777" w:rsidR="00600DF9" w:rsidRDefault="00600DF9" w:rsidP="0048001B">
                      <w:pPr>
                        <w:rPr>
                          <w:rFonts w:cs="Arial"/>
                          <w:lang w:val="fr-FR"/>
                        </w:rPr>
                      </w:pPr>
                    </w:p>
                    <w:p w14:paraId="05725E70" w14:textId="77777777" w:rsidR="00600DF9" w:rsidRDefault="00600DF9" w:rsidP="0048001B">
                      <w:pPr>
                        <w:rPr>
                          <w:rFonts w:cs="Arial"/>
                          <w:lang w:val="fr-FR"/>
                        </w:rPr>
                      </w:pPr>
                    </w:p>
                    <w:p w14:paraId="0F9DB4C0" w14:textId="77777777" w:rsidR="00600DF9" w:rsidRDefault="00600DF9" w:rsidP="0048001B">
                      <w:pPr>
                        <w:rPr>
                          <w:rFonts w:cs="Arial"/>
                          <w:lang w:val="fr-FR"/>
                        </w:rPr>
                      </w:pPr>
                    </w:p>
                    <w:p w14:paraId="302BD6DC" w14:textId="77777777" w:rsidR="00600DF9" w:rsidRDefault="00600DF9" w:rsidP="0048001B">
                      <w:pPr>
                        <w:rPr>
                          <w:rFonts w:cs="Arial"/>
                          <w:lang w:val="fr-FR"/>
                        </w:rPr>
                      </w:pPr>
                    </w:p>
                    <w:p w14:paraId="1CDE76BD" w14:textId="77777777" w:rsidR="00600DF9" w:rsidRDefault="00600DF9" w:rsidP="0048001B">
                      <w:pPr>
                        <w:rPr>
                          <w:rFonts w:cs="Arial"/>
                          <w:lang w:val="fr-FR"/>
                        </w:rPr>
                      </w:pPr>
                    </w:p>
                    <w:p w14:paraId="1D7DE8B5" w14:textId="77777777" w:rsidR="00600DF9" w:rsidRDefault="00600DF9" w:rsidP="0048001B">
                      <w:pPr>
                        <w:rPr>
                          <w:rFonts w:cs="Arial"/>
                          <w:lang w:val="fr-FR"/>
                        </w:rPr>
                      </w:pPr>
                    </w:p>
                    <w:p w14:paraId="02553C80" w14:textId="77777777" w:rsidR="00600DF9" w:rsidRDefault="00600DF9" w:rsidP="0048001B">
                      <w:pPr>
                        <w:rPr>
                          <w:rFonts w:cs="Arial"/>
                          <w:lang w:val="fr-FR"/>
                        </w:rPr>
                      </w:pPr>
                    </w:p>
                    <w:p w14:paraId="1AFEBEB0" w14:textId="77777777" w:rsidR="00600DF9" w:rsidRDefault="00600DF9" w:rsidP="0048001B">
                      <w:pPr>
                        <w:rPr>
                          <w:rFonts w:cs="Arial"/>
                          <w:lang w:val="fr-FR"/>
                        </w:rPr>
                      </w:pPr>
                    </w:p>
                    <w:p w14:paraId="39E624A8" w14:textId="77777777" w:rsidR="00600DF9" w:rsidRDefault="00600DF9" w:rsidP="0048001B">
                      <w:pPr>
                        <w:rPr>
                          <w:rFonts w:cs="Arial"/>
                          <w:lang w:val="fr-FR"/>
                        </w:rPr>
                      </w:pPr>
                    </w:p>
                    <w:p w14:paraId="4D190CC9" w14:textId="77777777" w:rsidR="00600DF9" w:rsidRDefault="00600DF9" w:rsidP="0048001B">
                      <w:pPr>
                        <w:rPr>
                          <w:rFonts w:cs="Arial"/>
                          <w:lang w:val="fr-FR"/>
                        </w:rPr>
                      </w:pPr>
                    </w:p>
                    <w:p w14:paraId="550C46FF" w14:textId="77777777" w:rsidR="00600DF9" w:rsidRDefault="00600DF9" w:rsidP="0048001B">
                      <w:pPr>
                        <w:rPr>
                          <w:rFonts w:cs="Arial"/>
                          <w:lang w:val="fr-FR"/>
                        </w:rPr>
                      </w:pPr>
                    </w:p>
                    <w:p w14:paraId="530C8585" w14:textId="77777777" w:rsidR="00600DF9" w:rsidRDefault="00600DF9" w:rsidP="0048001B">
                      <w:pPr>
                        <w:rPr>
                          <w:rFonts w:cs="Arial"/>
                          <w:lang w:val="fr-FR"/>
                        </w:rPr>
                      </w:pPr>
                    </w:p>
                    <w:p w14:paraId="226B13D6" w14:textId="77777777" w:rsidR="00600DF9" w:rsidRDefault="00600DF9" w:rsidP="0048001B">
                      <w:pPr>
                        <w:rPr>
                          <w:rFonts w:cs="Arial"/>
                          <w:lang w:val="fr-FR"/>
                        </w:rPr>
                      </w:pPr>
                    </w:p>
                    <w:p w14:paraId="00E4CE64" w14:textId="77777777" w:rsidR="00600DF9" w:rsidRDefault="00600DF9" w:rsidP="0048001B">
                      <w:pPr>
                        <w:rPr>
                          <w:rFonts w:cs="Arial"/>
                          <w:lang w:val="fr-FR"/>
                        </w:rPr>
                      </w:pPr>
                    </w:p>
                    <w:p w14:paraId="64CE770B" w14:textId="77777777" w:rsidR="00600DF9" w:rsidRDefault="00600DF9" w:rsidP="0048001B">
                      <w:pPr>
                        <w:rPr>
                          <w:rFonts w:cs="Arial"/>
                          <w:lang w:val="fr-FR"/>
                        </w:rPr>
                      </w:pPr>
                    </w:p>
                    <w:p w14:paraId="5FB9BAFC" w14:textId="77777777" w:rsidR="00600DF9" w:rsidRDefault="00600DF9" w:rsidP="0048001B">
                      <w:pPr>
                        <w:rPr>
                          <w:rFonts w:cs="Arial"/>
                          <w:lang w:val="fr-FR"/>
                        </w:rPr>
                      </w:pPr>
                    </w:p>
                    <w:p w14:paraId="7347409E" w14:textId="77777777" w:rsidR="00600DF9" w:rsidRDefault="00600DF9" w:rsidP="0048001B">
                      <w:pPr>
                        <w:rPr>
                          <w:rFonts w:cs="Arial"/>
                          <w:lang w:val="fr-FR"/>
                        </w:rPr>
                      </w:pPr>
                    </w:p>
                    <w:p w14:paraId="0F86DCE5" w14:textId="77777777" w:rsidR="00600DF9" w:rsidRDefault="00600DF9" w:rsidP="0048001B">
                      <w:pPr>
                        <w:rPr>
                          <w:rFonts w:cs="Arial"/>
                          <w:lang w:val="fr-FR"/>
                        </w:rPr>
                      </w:pPr>
                    </w:p>
                    <w:p w14:paraId="43D4FB75" w14:textId="77777777" w:rsidR="00600DF9" w:rsidRDefault="00600DF9" w:rsidP="0048001B">
                      <w:pPr>
                        <w:rPr>
                          <w:rFonts w:cs="Arial"/>
                          <w:lang w:val="fr-FR"/>
                        </w:rPr>
                      </w:pPr>
                    </w:p>
                    <w:p w14:paraId="5CBF8F2B" w14:textId="77777777" w:rsidR="00600DF9" w:rsidRDefault="00600DF9" w:rsidP="0048001B">
                      <w:pPr>
                        <w:rPr>
                          <w:rFonts w:cs="Arial"/>
                          <w:lang w:val="fr-FR"/>
                        </w:rPr>
                      </w:pPr>
                    </w:p>
                    <w:p w14:paraId="3BE45264" w14:textId="77777777" w:rsidR="00600DF9" w:rsidRDefault="00600DF9" w:rsidP="0048001B">
                      <w:pPr>
                        <w:rPr>
                          <w:rFonts w:cs="Arial"/>
                          <w:lang w:val="fr-FR"/>
                        </w:rPr>
                      </w:pPr>
                    </w:p>
                    <w:p w14:paraId="4139A423" w14:textId="77777777" w:rsidR="00600DF9" w:rsidRDefault="00600DF9" w:rsidP="0048001B">
                      <w:pPr>
                        <w:rPr>
                          <w:rFonts w:cs="Arial"/>
                          <w:lang w:val="fr-FR"/>
                        </w:rPr>
                      </w:pPr>
                    </w:p>
                    <w:p w14:paraId="5B5ABC70" w14:textId="77777777" w:rsidR="00600DF9" w:rsidRDefault="00600DF9" w:rsidP="0048001B">
                      <w:pPr>
                        <w:rPr>
                          <w:rFonts w:cs="Arial"/>
                          <w:lang w:val="fr-FR"/>
                        </w:rPr>
                      </w:pPr>
                    </w:p>
                    <w:p w14:paraId="42FBF9D7" w14:textId="77777777" w:rsidR="00600DF9" w:rsidRDefault="00600DF9" w:rsidP="0048001B">
                      <w:pPr>
                        <w:rPr>
                          <w:rFonts w:cs="Arial"/>
                          <w:lang w:val="fr-FR"/>
                        </w:rPr>
                      </w:pPr>
                    </w:p>
                    <w:p w14:paraId="57AC8F2F" w14:textId="77777777" w:rsidR="00600DF9" w:rsidRDefault="00600DF9" w:rsidP="0048001B">
                      <w:pPr>
                        <w:rPr>
                          <w:rFonts w:cs="Arial"/>
                          <w:lang w:val="fr-FR"/>
                        </w:rPr>
                      </w:pPr>
                    </w:p>
                    <w:p w14:paraId="11FDF55D" w14:textId="77777777" w:rsidR="00600DF9" w:rsidRDefault="00600DF9" w:rsidP="0048001B">
                      <w:pPr>
                        <w:rPr>
                          <w:rFonts w:cs="Arial"/>
                          <w:lang w:val="fr-FR"/>
                        </w:rPr>
                      </w:pPr>
                    </w:p>
                    <w:p w14:paraId="56BAAADB" w14:textId="77777777" w:rsidR="00600DF9" w:rsidRDefault="00600DF9" w:rsidP="0048001B">
                      <w:pPr>
                        <w:rPr>
                          <w:rFonts w:cs="Arial"/>
                          <w:lang w:val="fr-FR"/>
                        </w:rPr>
                      </w:pPr>
                    </w:p>
                    <w:p w14:paraId="523964A1" w14:textId="77777777" w:rsidR="00600DF9" w:rsidRDefault="00600DF9" w:rsidP="0048001B">
                      <w:pPr>
                        <w:rPr>
                          <w:rFonts w:cs="Arial"/>
                          <w:lang w:val="fr-FR"/>
                        </w:rPr>
                      </w:pPr>
                    </w:p>
                    <w:p w14:paraId="7ED662DB" w14:textId="77777777" w:rsidR="00600DF9" w:rsidRDefault="00600DF9" w:rsidP="0048001B">
                      <w:pPr>
                        <w:rPr>
                          <w:rFonts w:cs="Arial"/>
                          <w:lang w:val="fr-FR"/>
                        </w:rPr>
                      </w:pPr>
                    </w:p>
                    <w:p w14:paraId="019B5AC2" w14:textId="77777777" w:rsidR="00600DF9" w:rsidRDefault="00600DF9" w:rsidP="0048001B">
                      <w:pPr>
                        <w:rPr>
                          <w:rFonts w:cs="Arial"/>
                          <w:lang w:val="fr-FR"/>
                        </w:rPr>
                      </w:pPr>
                    </w:p>
                    <w:p w14:paraId="3FF566DE" w14:textId="77777777" w:rsidR="00600DF9" w:rsidRDefault="00600DF9" w:rsidP="0048001B">
                      <w:pPr>
                        <w:rPr>
                          <w:rFonts w:cs="Arial"/>
                          <w:lang w:val="fr-FR"/>
                        </w:rPr>
                      </w:pPr>
                    </w:p>
                    <w:p w14:paraId="44783ACD" w14:textId="77777777" w:rsidR="00600DF9" w:rsidRDefault="00600DF9" w:rsidP="0048001B">
                      <w:pPr>
                        <w:rPr>
                          <w:rFonts w:cs="Arial"/>
                          <w:lang w:val="fr-FR"/>
                        </w:rPr>
                      </w:pPr>
                    </w:p>
                    <w:p w14:paraId="53749BD8" w14:textId="77777777" w:rsidR="00600DF9" w:rsidRDefault="00600DF9" w:rsidP="0048001B">
                      <w:pPr>
                        <w:rPr>
                          <w:rFonts w:cs="Arial"/>
                          <w:lang w:val="fr-FR"/>
                        </w:rPr>
                      </w:pPr>
                    </w:p>
                    <w:p w14:paraId="3B8B9159" w14:textId="77777777" w:rsidR="00600DF9" w:rsidRDefault="00600DF9" w:rsidP="0048001B">
                      <w:pPr>
                        <w:rPr>
                          <w:rFonts w:cs="Arial"/>
                          <w:lang w:val="fr-FR"/>
                        </w:rPr>
                      </w:pPr>
                    </w:p>
                    <w:p w14:paraId="7453E20A" w14:textId="77777777" w:rsidR="00600DF9" w:rsidRDefault="00600DF9" w:rsidP="0048001B">
                      <w:pPr>
                        <w:rPr>
                          <w:rFonts w:cs="Arial"/>
                          <w:lang w:val="fr-FR"/>
                        </w:rPr>
                      </w:pPr>
                    </w:p>
                    <w:p w14:paraId="51138A40" w14:textId="77777777" w:rsidR="00600DF9" w:rsidRDefault="00600DF9" w:rsidP="0048001B">
                      <w:pPr>
                        <w:rPr>
                          <w:rFonts w:cs="Arial"/>
                          <w:lang w:val="fr-FR"/>
                        </w:rPr>
                      </w:pPr>
                    </w:p>
                    <w:p w14:paraId="75AB9363" w14:textId="77777777" w:rsidR="00600DF9" w:rsidRDefault="00600DF9" w:rsidP="0048001B">
                      <w:pPr>
                        <w:rPr>
                          <w:rFonts w:cs="Arial"/>
                          <w:lang w:val="fr-FR"/>
                        </w:rPr>
                      </w:pPr>
                    </w:p>
                    <w:p w14:paraId="52422A82" w14:textId="77777777" w:rsidR="00600DF9" w:rsidRDefault="00600DF9" w:rsidP="0048001B">
                      <w:pPr>
                        <w:rPr>
                          <w:rFonts w:cs="Arial"/>
                          <w:lang w:val="fr-FR"/>
                        </w:rPr>
                      </w:pPr>
                    </w:p>
                    <w:p w14:paraId="4F65ACA5" w14:textId="77777777" w:rsidR="00600DF9" w:rsidRDefault="00600DF9" w:rsidP="0048001B">
                      <w:pPr>
                        <w:rPr>
                          <w:rFonts w:cs="Arial"/>
                          <w:lang w:val="fr-FR"/>
                        </w:rPr>
                      </w:pPr>
                    </w:p>
                    <w:p w14:paraId="0A9D139B" w14:textId="77777777" w:rsidR="00600DF9" w:rsidRDefault="00600DF9" w:rsidP="0048001B">
                      <w:pPr>
                        <w:rPr>
                          <w:rFonts w:cs="Arial"/>
                          <w:lang w:val="fr-FR"/>
                        </w:rPr>
                      </w:pPr>
                    </w:p>
                    <w:p w14:paraId="4705D6BB" w14:textId="77777777" w:rsidR="00600DF9" w:rsidRDefault="00600DF9" w:rsidP="0048001B">
                      <w:pPr>
                        <w:rPr>
                          <w:rFonts w:cs="Arial"/>
                          <w:lang w:val="fr-FR"/>
                        </w:rPr>
                      </w:pPr>
                    </w:p>
                    <w:p w14:paraId="460BB154" w14:textId="77777777" w:rsidR="00600DF9" w:rsidRDefault="00600DF9" w:rsidP="0048001B">
                      <w:pPr>
                        <w:rPr>
                          <w:rFonts w:cs="Arial"/>
                          <w:lang w:val="fr-FR"/>
                        </w:rPr>
                      </w:pPr>
                    </w:p>
                    <w:p w14:paraId="499EC4D9" w14:textId="77777777" w:rsidR="00600DF9" w:rsidRDefault="00600DF9" w:rsidP="0048001B">
                      <w:pPr>
                        <w:rPr>
                          <w:rFonts w:cs="Arial"/>
                          <w:lang w:val="fr-FR"/>
                        </w:rPr>
                      </w:pPr>
                    </w:p>
                    <w:p w14:paraId="6AF290CC" w14:textId="77777777" w:rsidR="00600DF9" w:rsidRDefault="00600DF9" w:rsidP="0048001B">
                      <w:pPr>
                        <w:rPr>
                          <w:rFonts w:cs="Arial"/>
                          <w:lang w:val="fr-FR"/>
                        </w:rPr>
                      </w:pPr>
                    </w:p>
                    <w:p w14:paraId="76A9C563" w14:textId="77777777" w:rsidR="00600DF9" w:rsidRDefault="00600DF9" w:rsidP="0048001B">
                      <w:pPr>
                        <w:rPr>
                          <w:rFonts w:cs="Arial"/>
                          <w:lang w:val="fr-FR"/>
                        </w:rPr>
                      </w:pPr>
                    </w:p>
                    <w:p w14:paraId="6A065ABA" w14:textId="77777777" w:rsidR="00600DF9" w:rsidRDefault="00600DF9" w:rsidP="0048001B">
                      <w:pPr>
                        <w:rPr>
                          <w:rFonts w:cs="Arial"/>
                          <w:lang w:val="fr-FR"/>
                        </w:rPr>
                      </w:pPr>
                    </w:p>
                    <w:p w14:paraId="10D383D7" w14:textId="77777777" w:rsidR="00600DF9" w:rsidRDefault="00600DF9" w:rsidP="0048001B">
                      <w:pPr>
                        <w:rPr>
                          <w:rFonts w:cs="Arial"/>
                          <w:lang w:val="fr-FR"/>
                        </w:rPr>
                      </w:pPr>
                    </w:p>
                    <w:p w14:paraId="1D7582A9" w14:textId="77777777" w:rsidR="00600DF9" w:rsidRDefault="00600DF9" w:rsidP="0048001B">
                      <w:pPr>
                        <w:rPr>
                          <w:rFonts w:cs="Arial"/>
                          <w:lang w:val="fr-FR"/>
                        </w:rPr>
                      </w:pPr>
                    </w:p>
                    <w:p w14:paraId="40223FAC" w14:textId="77777777" w:rsidR="00600DF9" w:rsidRDefault="00600DF9" w:rsidP="0048001B">
                      <w:pPr>
                        <w:rPr>
                          <w:rFonts w:cs="Arial"/>
                          <w:lang w:val="fr-FR"/>
                        </w:rPr>
                      </w:pPr>
                    </w:p>
                    <w:p w14:paraId="7CF17EC0" w14:textId="77777777" w:rsidR="00600DF9" w:rsidRDefault="00600DF9" w:rsidP="0048001B">
                      <w:pPr>
                        <w:rPr>
                          <w:rFonts w:cs="Arial"/>
                          <w:lang w:val="fr-FR"/>
                        </w:rPr>
                      </w:pPr>
                    </w:p>
                    <w:p w14:paraId="579880B6" w14:textId="77777777" w:rsidR="00600DF9" w:rsidRDefault="00600DF9" w:rsidP="0048001B">
                      <w:pPr>
                        <w:rPr>
                          <w:rFonts w:cs="Arial"/>
                          <w:lang w:val="fr-FR"/>
                        </w:rPr>
                      </w:pPr>
                    </w:p>
                    <w:p w14:paraId="108EB4CA" w14:textId="77777777" w:rsidR="00600DF9" w:rsidRDefault="00600DF9" w:rsidP="0048001B">
                      <w:pPr>
                        <w:rPr>
                          <w:rFonts w:cs="Arial"/>
                          <w:lang w:val="fr-FR"/>
                        </w:rPr>
                      </w:pPr>
                    </w:p>
                    <w:p w14:paraId="4DBA67B9" w14:textId="77777777" w:rsidR="00600DF9" w:rsidRDefault="00600DF9" w:rsidP="0048001B">
                      <w:pPr>
                        <w:rPr>
                          <w:rFonts w:cs="Arial"/>
                          <w:lang w:val="fr-FR"/>
                        </w:rPr>
                      </w:pPr>
                    </w:p>
                    <w:p w14:paraId="032A02D8" w14:textId="77777777" w:rsidR="00600DF9" w:rsidRDefault="00600DF9" w:rsidP="0048001B">
                      <w:pPr>
                        <w:rPr>
                          <w:rFonts w:cs="Arial"/>
                          <w:lang w:val="fr-FR"/>
                        </w:rPr>
                      </w:pPr>
                    </w:p>
                    <w:p w14:paraId="7DBBDBC0" w14:textId="77777777" w:rsidR="00600DF9" w:rsidRDefault="00600DF9" w:rsidP="0048001B">
                      <w:pPr>
                        <w:rPr>
                          <w:rFonts w:cs="Arial"/>
                          <w:lang w:val="fr-FR"/>
                        </w:rPr>
                      </w:pPr>
                    </w:p>
                    <w:p w14:paraId="2AEA594D" w14:textId="77777777" w:rsidR="00600DF9" w:rsidRDefault="00600DF9" w:rsidP="0048001B">
                      <w:pPr>
                        <w:rPr>
                          <w:rFonts w:cs="Arial"/>
                          <w:lang w:val="fr-FR"/>
                        </w:rPr>
                      </w:pPr>
                    </w:p>
                    <w:p w14:paraId="7B70B5D0" w14:textId="77777777" w:rsidR="00600DF9" w:rsidRDefault="00600DF9" w:rsidP="0048001B">
                      <w:pPr>
                        <w:rPr>
                          <w:rFonts w:cs="Arial"/>
                          <w:lang w:val="fr-FR"/>
                        </w:rPr>
                      </w:pPr>
                    </w:p>
                    <w:p w14:paraId="2DFBDA69" w14:textId="77777777" w:rsidR="00600DF9" w:rsidRDefault="00600DF9" w:rsidP="0048001B">
                      <w:pPr>
                        <w:rPr>
                          <w:rFonts w:cs="Arial"/>
                          <w:lang w:val="fr-FR"/>
                        </w:rPr>
                      </w:pPr>
                    </w:p>
                    <w:p w14:paraId="31F6ACB6" w14:textId="77777777" w:rsidR="00600DF9" w:rsidRDefault="00600DF9" w:rsidP="0048001B">
                      <w:pPr>
                        <w:rPr>
                          <w:rFonts w:cs="Arial"/>
                          <w:lang w:val="fr-FR"/>
                        </w:rPr>
                      </w:pPr>
                    </w:p>
                    <w:p w14:paraId="5F4C8F4B" w14:textId="77777777" w:rsidR="00600DF9" w:rsidRDefault="00600DF9" w:rsidP="0048001B">
                      <w:pPr>
                        <w:rPr>
                          <w:rFonts w:cs="Arial"/>
                          <w:lang w:val="fr-FR"/>
                        </w:rPr>
                      </w:pPr>
                    </w:p>
                    <w:p w14:paraId="17220D89" w14:textId="77777777" w:rsidR="00600DF9" w:rsidRDefault="00600DF9" w:rsidP="0048001B">
                      <w:pPr>
                        <w:rPr>
                          <w:rFonts w:cs="Arial"/>
                          <w:lang w:val="fr-FR"/>
                        </w:rPr>
                      </w:pPr>
                    </w:p>
                    <w:p w14:paraId="106DF9B8" w14:textId="77777777" w:rsidR="00600DF9" w:rsidRDefault="00600DF9" w:rsidP="0048001B">
                      <w:pPr>
                        <w:rPr>
                          <w:rFonts w:cs="Arial"/>
                          <w:lang w:val="fr-FR"/>
                        </w:rPr>
                      </w:pPr>
                    </w:p>
                    <w:p w14:paraId="6611BD1E" w14:textId="77777777" w:rsidR="00600DF9" w:rsidRDefault="00600DF9" w:rsidP="0048001B">
                      <w:pPr>
                        <w:rPr>
                          <w:rFonts w:cs="Arial"/>
                          <w:lang w:val="fr-FR"/>
                        </w:rPr>
                      </w:pPr>
                    </w:p>
                    <w:p w14:paraId="5191075B" w14:textId="77777777" w:rsidR="00600DF9" w:rsidRDefault="00600DF9" w:rsidP="0048001B">
                      <w:pPr>
                        <w:rPr>
                          <w:rFonts w:cs="Arial"/>
                          <w:lang w:val="fr-FR"/>
                        </w:rPr>
                      </w:pPr>
                    </w:p>
                    <w:p w14:paraId="43D417A2" w14:textId="77777777" w:rsidR="00600DF9" w:rsidRDefault="00600DF9" w:rsidP="0048001B">
                      <w:pPr>
                        <w:rPr>
                          <w:rFonts w:cs="Arial"/>
                          <w:lang w:val="fr-FR"/>
                        </w:rPr>
                      </w:pPr>
                    </w:p>
                    <w:p w14:paraId="3A9B7912" w14:textId="77777777" w:rsidR="00600DF9" w:rsidRDefault="00600DF9" w:rsidP="0048001B">
                      <w:pPr>
                        <w:rPr>
                          <w:rFonts w:cs="Arial"/>
                          <w:lang w:val="fr-FR"/>
                        </w:rPr>
                      </w:pPr>
                    </w:p>
                    <w:p w14:paraId="79806B7F" w14:textId="77777777" w:rsidR="00600DF9" w:rsidRDefault="00600DF9" w:rsidP="0048001B">
                      <w:pPr>
                        <w:rPr>
                          <w:rFonts w:cs="Arial"/>
                          <w:lang w:val="fr-FR"/>
                        </w:rPr>
                      </w:pPr>
                    </w:p>
                    <w:p w14:paraId="4EA8DDAC" w14:textId="77777777" w:rsidR="00600DF9" w:rsidRDefault="00600DF9" w:rsidP="0048001B">
                      <w:pPr>
                        <w:rPr>
                          <w:rFonts w:cs="Arial"/>
                          <w:lang w:val="fr-FR"/>
                        </w:rPr>
                      </w:pPr>
                    </w:p>
                    <w:p w14:paraId="3F4CF71C" w14:textId="77777777" w:rsidR="00600DF9" w:rsidRDefault="00600DF9" w:rsidP="0048001B">
                      <w:pPr>
                        <w:rPr>
                          <w:rFonts w:cs="Arial"/>
                          <w:lang w:val="fr-FR"/>
                        </w:rPr>
                      </w:pPr>
                    </w:p>
                    <w:p w14:paraId="06B0CF08" w14:textId="77777777" w:rsidR="00600DF9" w:rsidRDefault="00600DF9" w:rsidP="0048001B">
                      <w:pPr>
                        <w:rPr>
                          <w:rFonts w:cs="Arial"/>
                          <w:lang w:val="fr-FR"/>
                        </w:rPr>
                      </w:pPr>
                    </w:p>
                    <w:p w14:paraId="480321EC" w14:textId="77777777" w:rsidR="00600DF9" w:rsidRDefault="00600DF9" w:rsidP="0048001B">
                      <w:pPr>
                        <w:rPr>
                          <w:rFonts w:cs="Arial"/>
                          <w:lang w:val="fr-FR"/>
                        </w:rPr>
                      </w:pPr>
                    </w:p>
                    <w:p w14:paraId="3B394788" w14:textId="77777777" w:rsidR="00600DF9" w:rsidRDefault="00600DF9" w:rsidP="0048001B">
                      <w:pPr>
                        <w:rPr>
                          <w:rFonts w:cs="Arial"/>
                          <w:lang w:val="fr-FR"/>
                        </w:rPr>
                      </w:pPr>
                    </w:p>
                    <w:p w14:paraId="1F79FC5B" w14:textId="77777777" w:rsidR="00600DF9" w:rsidRDefault="00600DF9" w:rsidP="0048001B">
                      <w:pPr>
                        <w:rPr>
                          <w:rFonts w:cs="Arial"/>
                          <w:lang w:val="fr-FR"/>
                        </w:rPr>
                      </w:pPr>
                    </w:p>
                    <w:p w14:paraId="25D301A2" w14:textId="77777777" w:rsidR="00600DF9" w:rsidRDefault="00600DF9" w:rsidP="0048001B">
                      <w:pPr>
                        <w:rPr>
                          <w:rFonts w:cs="Arial"/>
                          <w:lang w:val="fr-FR"/>
                        </w:rPr>
                      </w:pPr>
                    </w:p>
                    <w:p w14:paraId="2AF25DC6" w14:textId="77777777" w:rsidR="00600DF9" w:rsidRDefault="00600DF9" w:rsidP="0048001B">
                      <w:pPr>
                        <w:rPr>
                          <w:rFonts w:cs="Arial"/>
                          <w:lang w:val="fr-FR"/>
                        </w:rPr>
                      </w:pPr>
                    </w:p>
                    <w:p w14:paraId="2F043811" w14:textId="77777777" w:rsidR="00600DF9" w:rsidRDefault="00600DF9" w:rsidP="0048001B">
                      <w:pPr>
                        <w:rPr>
                          <w:rFonts w:cs="Arial"/>
                          <w:lang w:val="fr-FR"/>
                        </w:rPr>
                      </w:pPr>
                    </w:p>
                    <w:p w14:paraId="4FE7B46C" w14:textId="77777777" w:rsidR="00600DF9" w:rsidRDefault="00600DF9" w:rsidP="0048001B">
                      <w:pPr>
                        <w:rPr>
                          <w:rFonts w:cs="Arial"/>
                          <w:lang w:val="fr-FR"/>
                        </w:rPr>
                      </w:pPr>
                    </w:p>
                    <w:p w14:paraId="070181AF" w14:textId="77777777" w:rsidR="00600DF9" w:rsidRDefault="00600DF9" w:rsidP="0048001B">
                      <w:pPr>
                        <w:rPr>
                          <w:rFonts w:cs="Arial"/>
                          <w:lang w:val="fr-FR"/>
                        </w:rPr>
                      </w:pPr>
                    </w:p>
                    <w:p w14:paraId="5FD8C002" w14:textId="77777777" w:rsidR="00600DF9" w:rsidRDefault="00600DF9" w:rsidP="0048001B">
                      <w:pPr>
                        <w:rPr>
                          <w:rFonts w:cs="Arial"/>
                          <w:lang w:val="fr-FR"/>
                        </w:rPr>
                      </w:pPr>
                    </w:p>
                    <w:p w14:paraId="194AF7BA" w14:textId="77777777" w:rsidR="00600DF9" w:rsidRDefault="00600DF9" w:rsidP="0048001B">
                      <w:pPr>
                        <w:rPr>
                          <w:rFonts w:cs="Arial"/>
                          <w:lang w:val="fr-FR"/>
                        </w:rPr>
                      </w:pPr>
                    </w:p>
                    <w:p w14:paraId="6C0E5CBB" w14:textId="77777777" w:rsidR="00600DF9" w:rsidRDefault="00600DF9" w:rsidP="0048001B">
                      <w:pPr>
                        <w:rPr>
                          <w:rFonts w:cs="Arial"/>
                          <w:lang w:val="fr-FR"/>
                        </w:rPr>
                      </w:pPr>
                    </w:p>
                    <w:p w14:paraId="7E085AAE" w14:textId="77777777" w:rsidR="00600DF9" w:rsidRDefault="00600DF9" w:rsidP="0048001B">
                      <w:pPr>
                        <w:rPr>
                          <w:rFonts w:cs="Arial"/>
                          <w:lang w:val="fr-FR"/>
                        </w:rPr>
                      </w:pPr>
                    </w:p>
                    <w:p w14:paraId="218BC305" w14:textId="77777777" w:rsidR="00600DF9" w:rsidRDefault="00600DF9" w:rsidP="0048001B">
                      <w:pPr>
                        <w:rPr>
                          <w:rFonts w:cs="Arial"/>
                          <w:lang w:val="fr-FR"/>
                        </w:rPr>
                      </w:pPr>
                    </w:p>
                    <w:p w14:paraId="09C54966" w14:textId="77777777" w:rsidR="00600DF9" w:rsidRDefault="00600DF9" w:rsidP="0048001B">
                      <w:pPr>
                        <w:rPr>
                          <w:rFonts w:cs="Arial"/>
                          <w:lang w:val="fr-FR"/>
                        </w:rPr>
                      </w:pPr>
                    </w:p>
                    <w:p w14:paraId="709D7278" w14:textId="77777777" w:rsidR="00600DF9" w:rsidRDefault="00600DF9" w:rsidP="0048001B">
                      <w:pPr>
                        <w:rPr>
                          <w:rFonts w:cs="Arial"/>
                          <w:lang w:val="fr-FR"/>
                        </w:rPr>
                      </w:pPr>
                    </w:p>
                    <w:p w14:paraId="633D4A12" w14:textId="77777777" w:rsidR="00600DF9" w:rsidRDefault="00600DF9" w:rsidP="0048001B">
                      <w:pPr>
                        <w:rPr>
                          <w:rFonts w:cs="Arial"/>
                          <w:lang w:val="fr-FR"/>
                        </w:rPr>
                      </w:pPr>
                    </w:p>
                    <w:p w14:paraId="414F84B5" w14:textId="77777777" w:rsidR="00600DF9" w:rsidRDefault="00600DF9" w:rsidP="0048001B">
                      <w:pPr>
                        <w:rPr>
                          <w:rFonts w:cs="Arial"/>
                          <w:lang w:val="fr-FR"/>
                        </w:rPr>
                      </w:pPr>
                    </w:p>
                    <w:p w14:paraId="22A2EA60" w14:textId="77777777" w:rsidR="00600DF9" w:rsidRDefault="00600DF9" w:rsidP="0048001B">
                      <w:pPr>
                        <w:rPr>
                          <w:rFonts w:cs="Arial"/>
                          <w:lang w:val="fr-FR"/>
                        </w:rPr>
                      </w:pPr>
                    </w:p>
                    <w:p w14:paraId="5F061773" w14:textId="77777777" w:rsidR="00600DF9" w:rsidRDefault="00600DF9" w:rsidP="0048001B">
                      <w:pPr>
                        <w:rPr>
                          <w:rFonts w:cs="Arial"/>
                          <w:lang w:val="fr-FR"/>
                        </w:rPr>
                      </w:pPr>
                    </w:p>
                    <w:p w14:paraId="07BE87EC" w14:textId="77777777" w:rsidR="00600DF9" w:rsidRDefault="00600DF9" w:rsidP="0048001B">
                      <w:pPr>
                        <w:rPr>
                          <w:rFonts w:cs="Arial"/>
                          <w:lang w:val="fr-FR"/>
                        </w:rPr>
                      </w:pPr>
                    </w:p>
                    <w:p w14:paraId="337126DA" w14:textId="77777777" w:rsidR="00600DF9" w:rsidRDefault="00600DF9" w:rsidP="0048001B">
                      <w:pPr>
                        <w:rPr>
                          <w:rFonts w:cs="Arial"/>
                          <w:lang w:val="fr-FR"/>
                        </w:rPr>
                      </w:pPr>
                    </w:p>
                    <w:p w14:paraId="16EC42ED" w14:textId="77777777" w:rsidR="00600DF9" w:rsidRDefault="00600DF9" w:rsidP="0048001B">
                      <w:pPr>
                        <w:rPr>
                          <w:rFonts w:cs="Arial"/>
                          <w:lang w:val="fr-FR"/>
                        </w:rPr>
                      </w:pPr>
                    </w:p>
                    <w:p w14:paraId="00D04DC0" w14:textId="77777777" w:rsidR="00600DF9" w:rsidRDefault="00600DF9" w:rsidP="0048001B">
                      <w:pPr>
                        <w:rPr>
                          <w:rFonts w:cs="Arial"/>
                          <w:lang w:val="fr-FR"/>
                        </w:rPr>
                      </w:pPr>
                    </w:p>
                    <w:p w14:paraId="52437572" w14:textId="77777777" w:rsidR="00600DF9" w:rsidRDefault="00600DF9" w:rsidP="0048001B">
                      <w:pPr>
                        <w:rPr>
                          <w:rFonts w:cs="Arial"/>
                          <w:lang w:val="fr-FR"/>
                        </w:rPr>
                      </w:pPr>
                    </w:p>
                    <w:p w14:paraId="00FD8730" w14:textId="77777777" w:rsidR="00600DF9" w:rsidRDefault="00600DF9" w:rsidP="0048001B">
                      <w:pPr>
                        <w:rPr>
                          <w:rFonts w:cs="Arial"/>
                          <w:lang w:val="fr-FR"/>
                        </w:rPr>
                      </w:pPr>
                    </w:p>
                    <w:p w14:paraId="1937E32E" w14:textId="77777777" w:rsidR="00600DF9" w:rsidRDefault="00600DF9" w:rsidP="0048001B">
                      <w:pPr>
                        <w:rPr>
                          <w:rFonts w:cs="Arial"/>
                          <w:lang w:val="fr-FR"/>
                        </w:rPr>
                      </w:pPr>
                    </w:p>
                    <w:p w14:paraId="10130BAB" w14:textId="77777777" w:rsidR="00600DF9" w:rsidRDefault="00600DF9" w:rsidP="0048001B">
                      <w:pPr>
                        <w:rPr>
                          <w:rFonts w:cs="Arial"/>
                          <w:lang w:val="fr-FR"/>
                        </w:rPr>
                      </w:pPr>
                    </w:p>
                    <w:p w14:paraId="45B367B0" w14:textId="77777777" w:rsidR="00600DF9" w:rsidRDefault="00600DF9" w:rsidP="0048001B">
                      <w:pPr>
                        <w:rPr>
                          <w:rFonts w:cs="Arial"/>
                          <w:lang w:val="fr-FR"/>
                        </w:rPr>
                      </w:pPr>
                    </w:p>
                    <w:p w14:paraId="0E9DB4DA" w14:textId="77777777" w:rsidR="00600DF9" w:rsidRDefault="00600DF9" w:rsidP="0048001B">
                      <w:pPr>
                        <w:rPr>
                          <w:rFonts w:cs="Arial"/>
                          <w:lang w:val="fr-FR"/>
                        </w:rPr>
                      </w:pPr>
                    </w:p>
                    <w:p w14:paraId="532FCC30" w14:textId="77777777" w:rsidR="00600DF9" w:rsidRDefault="00600DF9" w:rsidP="0048001B">
                      <w:pPr>
                        <w:rPr>
                          <w:rFonts w:cs="Arial"/>
                          <w:lang w:val="fr-FR"/>
                        </w:rPr>
                      </w:pPr>
                    </w:p>
                    <w:p w14:paraId="6BB921BB" w14:textId="77777777" w:rsidR="00600DF9" w:rsidRDefault="00600DF9" w:rsidP="0048001B">
                      <w:pPr>
                        <w:rPr>
                          <w:rFonts w:cs="Arial"/>
                          <w:lang w:val="fr-FR"/>
                        </w:rPr>
                      </w:pPr>
                    </w:p>
                    <w:p w14:paraId="384FEA09" w14:textId="77777777" w:rsidR="00600DF9" w:rsidRDefault="00600DF9" w:rsidP="0048001B">
                      <w:pPr>
                        <w:rPr>
                          <w:rFonts w:cs="Arial"/>
                          <w:lang w:val="fr-FR"/>
                        </w:rPr>
                      </w:pPr>
                    </w:p>
                    <w:p w14:paraId="6CD232B5" w14:textId="77777777" w:rsidR="00600DF9" w:rsidRDefault="00600DF9" w:rsidP="0048001B">
                      <w:pPr>
                        <w:rPr>
                          <w:rFonts w:cs="Arial"/>
                          <w:lang w:val="fr-FR"/>
                        </w:rPr>
                      </w:pPr>
                    </w:p>
                    <w:p w14:paraId="56F048FB" w14:textId="77777777" w:rsidR="00600DF9" w:rsidRDefault="00600DF9" w:rsidP="0048001B">
                      <w:pPr>
                        <w:rPr>
                          <w:rFonts w:cs="Arial"/>
                          <w:lang w:val="fr-FR"/>
                        </w:rPr>
                      </w:pPr>
                    </w:p>
                    <w:p w14:paraId="5B2CAF81" w14:textId="77777777" w:rsidR="00600DF9" w:rsidRDefault="00600DF9" w:rsidP="0048001B">
                      <w:pPr>
                        <w:rPr>
                          <w:rFonts w:cs="Arial"/>
                          <w:lang w:val="fr-FR"/>
                        </w:rPr>
                      </w:pPr>
                    </w:p>
                    <w:p w14:paraId="5C55DE66" w14:textId="77777777" w:rsidR="00600DF9" w:rsidRDefault="00600DF9" w:rsidP="0048001B">
                      <w:pPr>
                        <w:rPr>
                          <w:rFonts w:cs="Arial"/>
                          <w:lang w:val="fr-FR"/>
                        </w:rPr>
                      </w:pPr>
                    </w:p>
                    <w:p w14:paraId="6541D687" w14:textId="77777777" w:rsidR="00600DF9" w:rsidRDefault="00600DF9" w:rsidP="0048001B">
                      <w:pPr>
                        <w:rPr>
                          <w:rFonts w:cs="Arial"/>
                          <w:lang w:val="fr-FR"/>
                        </w:rPr>
                      </w:pPr>
                    </w:p>
                    <w:p w14:paraId="29CFF354" w14:textId="77777777" w:rsidR="00600DF9" w:rsidRDefault="00600DF9" w:rsidP="0048001B">
                      <w:pPr>
                        <w:rPr>
                          <w:rFonts w:cs="Arial"/>
                          <w:lang w:val="fr-FR"/>
                        </w:rPr>
                      </w:pPr>
                    </w:p>
                    <w:p w14:paraId="29B6A1C7" w14:textId="77777777" w:rsidR="00600DF9" w:rsidRDefault="00600DF9" w:rsidP="0048001B">
                      <w:pPr>
                        <w:rPr>
                          <w:rFonts w:cs="Arial"/>
                          <w:lang w:val="fr-FR"/>
                        </w:rPr>
                      </w:pPr>
                    </w:p>
                    <w:p w14:paraId="5E6914FA" w14:textId="77777777" w:rsidR="00600DF9" w:rsidRDefault="00600DF9" w:rsidP="0048001B">
                      <w:pPr>
                        <w:rPr>
                          <w:rFonts w:cs="Arial"/>
                          <w:lang w:val="fr-FR"/>
                        </w:rPr>
                      </w:pPr>
                    </w:p>
                    <w:p w14:paraId="005691D1" w14:textId="77777777" w:rsidR="00600DF9" w:rsidRDefault="00600DF9" w:rsidP="0048001B">
                      <w:pPr>
                        <w:rPr>
                          <w:rFonts w:cs="Arial"/>
                          <w:lang w:val="fr-FR"/>
                        </w:rPr>
                      </w:pPr>
                    </w:p>
                    <w:p w14:paraId="1424ADFC" w14:textId="77777777" w:rsidR="00600DF9" w:rsidRDefault="00600DF9" w:rsidP="0048001B">
                      <w:pPr>
                        <w:rPr>
                          <w:rFonts w:cs="Arial"/>
                          <w:lang w:val="fr-FR"/>
                        </w:rPr>
                      </w:pPr>
                    </w:p>
                    <w:p w14:paraId="5E3352B8" w14:textId="77777777" w:rsidR="00600DF9" w:rsidRDefault="00600DF9" w:rsidP="0048001B">
                      <w:pPr>
                        <w:rPr>
                          <w:rFonts w:cs="Arial"/>
                          <w:lang w:val="fr-FR"/>
                        </w:rPr>
                      </w:pPr>
                    </w:p>
                    <w:p w14:paraId="71F95190" w14:textId="77777777" w:rsidR="00600DF9" w:rsidRDefault="00600DF9" w:rsidP="0048001B">
                      <w:pPr>
                        <w:rPr>
                          <w:rFonts w:cs="Arial"/>
                          <w:lang w:val="fr-FR"/>
                        </w:rPr>
                      </w:pPr>
                    </w:p>
                    <w:p w14:paraId="04BAE2E0" w14:textId="77777777" w:rsidR="00600DF9" w:rsidRDefault="00600DF9" w:rsidP="0048001B">
                      <w:pPr>
                        <w:rPr>
                          <w:rFonts w:cs="Arial"/>
                          <w:lang w:val="fr-FR"/>
                        </w:rPr>
                      </w:pPr>
                    </w:p>
                    <w:p w14:paraId="109E4BAC" w14:textId="77777777" w:rsidR="00600DF9" w:rsidRDefault="00600DF9" w:rsidP="0048001B">
                      <w:pPr>
                        <w:rPr>
                          <w:rFonts w:cs="Arial"/>
                          <w:lang w:val="fr-FR"/>
                        </w:rPr>
                      </w:pPr>
                    </w:p>
                    <w:p w14:paraId="23C9C3FA" w14:textId="77777777" w:rsidR="00600DF9" w:rsidRDefault="00600DF9" w:rsidP="0048001B">
                      <w:pPr>
                        <w:rPr>
                          <w:rFonts w:cs="Arial"/>
                          <w:lang w:val="fr-FR"/>
                        </w:rPr>
                      </w:pPr>
                    </w:p>
                    <w:p w14:paraId="0E701408" w14:textId="77777777" w:rsidR="00600DF9" w:rsidRDefault="00600DF9" w:rsidP="0048001B">
                      <w:pPr>
                        <w:rPr>
                          <w:rFonts w:cs="Arial"/>
                          <w:lang w:val="fr-FR"/>
                        </w:rPr>
                      </w:pPr>
                    </w:p>
                    <w:p w14:paraId="7CBD31F2" w14:textId="77777777" w:rsidR="00600DF9" w:rsidRDefault="00600DF9" w:rsidP="0048001B">
                      <w:pPr>
                        <w:rPr>
                          <w:rFonts w:cs="Arial"/>
                          <w:lang w:val="fr-FR"/>
                        </w:rPr>
                      </w:pPr>
                    </w:p>
                    <w:p w14:paraId="01321637" w14:textId="77777777" w:rsidR="00600DF9" w:rsidRDefault="00600DF9" w:rsidP="0048001B">
                      <w:pPr>
                        <w:rPr>
                          <w:rFonts w:cs="Arial"/>
                          <w:lang w:val="fr-FR"/>
                        </w:rPr>
                      </w:pPr>
                    </w:p>
                    <w:p w14:paraId="798AF4D9" w14:textId="77777777" w:rsidR="00600DF9" w:rsidRDefault="00600DF9" w:rsidP="0048001B">
                      <w:pPr>
                        <w:rPr>
                          <w:rFonts w:cs="Arial"/>
                          <w:lang w:val="fr-FR"/>
                        </w:rPr>
                      </w:pPr>
                    </w:p>
                    <w:p w14:paraId="62E023DD" w14:textId="77777777" w:rsidR="00600DF9" w:rsidRDefault="00600DF9" w:rsidP="0048001B">
                      <w:pPr>
                        <w:rPr>
                          <w:rFonts w:cs="Arial"/>
                          <w:lang w:val="fr-FR"/>
                        </w:rPr>
                      </w:pPr>
                    </w:p>
                    <w:p w14:paraId="4BCCC467" w14:textId="77777777" w:rsidR="00600DF9" w:rsidRDefault="00600DF9" w:rsidP="0048001B">
                      <w:pPr>
                        <w:rPr>
                          <w:rFonts w:cs="Arial"/>
                          <w:lang w:val="fr-FR"/>
                        </w:rPr>
                      </w:pPr>
                    </w:p>
                    <w:p w14:paraId="09978B92" w14:textId="77777777" w:rsidR="00600DF9" w:rsidRDefault="00600DF9" w:rsidP="0048001B">
                      <w:pPr>
                        <w:rPr>
                          <w:rFonts w:cs="Arial"/>
                          <w:lang w:val="fr-FR"/>
                        </w:rPr>
                      </w:pPr>
                    </w:p>
                    <w:p w14:paraId="15D225F3" w14:textId="77777777" w:rsidR="00600DF9" w:rsidRDefault="00600DF9" w:rsidP="0048001B">
                      <w:pPr>
                        <w:rPr>
                          <w:rFonts w:cs="Arial"/>
                          <w:lang w:val="fr-FR"/>
                        </w:rPr>
                      </w:pPr>
                    </w:p>
                    <w:p w14:paraId="3A06A0D0" w14:textId="77777777" w:rsidR="00600DF9" w:rsidRDefault="00600DF9" w:rsidP="0048001B">
                      <w:pPr>
                        <w:rPr>
                          <w:rFonts w:cs="Arial"/>
                          <w:lang w:val="fr-FR"/>
                        </w:rPr>
                      </w:pPr>
                    </w:p>
                    <w:p w14:paraId="2B54149F" w14:textId="77777777" w:rsidR="00600DF9" w:rsidRDefault="00600DF9" w:rsidP="0048001B">
                      <w:pPr>
                        <w:rPr>
                          <w:rFonts w:cs="Arial"/>
                          <w:lang w:val="fr-FR"/>
                        </w:rPr>
                      </w:pPr>
                    </w:p>
                    <w:p w14:paraId="53A7CF0F" w14:textId="77777777" w:rsidR="00600DF9" w:rsidRDefault="00600DF9" w:rsidP="0048001B">
                      <w:pPr>
                        <w:rPr>
                          <w:rFonts w:cs="Arial"/>
                          <w:lang w:val="fr-FR"/>
                        </w:rPr>
                      </w:pPr>
                    </w:p>
                    <w:p w14:paraId="67BF4E3C" w14:textId="77777777" w:rsidR="00600DF9" w:rsidRDefault="00600DF9" w:rsidP="0048001B">
                      <w:pPr>
                        <w:rPr>
                          <w:rFonts w:cs="Arial"/>
                          <w:lang w:val="fr-FR"/>
                        </w:rPr>
                      </w:pPr>
                    </w:p>
                    <w:p w14:paraId="31294132" w14:textId="77777777" w:rsidR="00600DF9" w:rsidRDefault="00600DF9" w:rsidP="0048001B">
                      <w:pPr>
                        <w:rPr>
                          <w:rFonts w:cs="Arial"/>
                          <w:lang w:val="fr-FR"/>
                        </w:rPr>
                      </w:pPr>
                    </w:p>
                    <w:p w14:paraId="16B6D623" w14:textId="77777777" w:rsidR="00600DF9" w:rsidRDefault="00600DF9" w:rsidP="0048001B">
                      <w:pPr>
                        <w:rPr>
                          <w:rFonts w:cs="Arial"/>
                          <w:lang w:val="fr-FR"/>
                        </w:rPr>
                      </w:pPr>
                    </w:p>
                    <w:p w14:paraId="7F41AE50" w14:textId="77777777" w:rsidR="00600DF9" w:rsidRDefault="00600DF9" w:rsidP="0048001B">
                      <w:pPr>
                        <w:rPr>
                          <w:rFonts w:cs="Arial"/>
                          <w:lang w:val="fr-FR"/>
                        </w:rPr>
                      </w:pPr>
                    </w:p>
                    <w:p w14:paraId="15C93CB5" w14:textId="77777777" w:rsidR="00600DF9" w:rsidRDefault="00600DF9" w:rsidP="0048001B">
                      <w:pPr>
                        <w:rPr>
                          <w:rFonts w:cs="Arial"/>
                          <w:lang w:val="fr-FR"/>
                        </w:rPr>
                      </w:pPr>
                    </w:p>
                    <w:p w14:paraId="642AB927" w14:textId="77777777" w:rsidR="00600DF9" w:rsidRDefault="00600DF9" w:rsidP="0048001B">
                      <w:pPr>
                        <w:rPr>
                          <w:rFonts w:cs="Arial"/>
                          <w:lang w:val="fr-FR"/>
                        </w:rPr>
                      </w:pPr>
                    </w:p>
                    <w:p w14:paraId="560DFF5C" w14:textId="77777777" w:rsidR="00600DF9" w:rsidRDefault="00600DF9" w:rsidP="0048001B">
                      <w:pPr>
                        <w:rPr>
                          <w:rFonts w:cs="Arial"/>
                          <w:lang w:val="fr-FR"/>
                        </w:rPr>
                      </w:pPr>
                    </w:p>
                    <w:p w14:paraId="720A3F5D" w14:textId="77777777" w:rsidR="00600DF9" w:rsidRDefault="00600DF9" w:rsidP="0048001B">
                      <w:pPr>
                        <w:rPr>
                          <w:rFonts w:cs="Arial"/>
                          <w:lang w:val="fr-FR"/>
                        </w:rPr>
                      </w:pPr>
                    </w:p>
                    <w:p w14:paraId="0E2DD5EA" w14:textId="77777777" w:rsidR="00600DF9" w:rsidRDefault="00600DF9" w:rsidP="0048001B">
                      <w:pPr>
                        <w:rPr>
                          <w:rFonts w:cs="Arial"/>
                          <w:lang w:val="fr-FR"/>
                        </w:rPr>
                      </w:pPr>
                    </w:p>
                    <w:p w14:paraId="0F7420B1" w14:textId="77777777" w:rsidR="00600DF9" w:rsidRDefault="00600DF9" w:rsidP="0048001B">
                      <w:pPr>
                        <w:rPr>
                          <w:rFonts w:cs="Arial"/>
                          <w:lang w:val="fr-FR"/>
                        </w:rPr>
                      </w:pPr>
                    </w:p>
                    <w:p w14:paraId="7516DFFE" w14:textId="77777777" w:rsidR="00600DF9" w:rsidRDefault="00600DF9" w:rsidP="0048001B">
                      <w:pPr>
                        <w:rPr>
                          <w:rFonts w:cs="Arial"/>
                          <w:lang w:val="fr-FR"/>
                        </w:rPr>
                      </w:pPr>
                    </w:p>
                    <w:p w14:paraId="099C0E3C" w14:textId="77777777" w:rsidR="00600DF9" w:rsidRDefault="00600DF9" w:rsidP="0048001B">
                      <w:pPr>
                        <w:rPr>
                          <w:rFonts w:cs="Arial"/>
                          <w:lang w:val="fr-FR"/>
                        </w:rPr>
                      </w:pPr>
                    </w:p>
                    <w:p w14:paraId="42DACA1F" w14:textId="77777777" w:rsidR="00600DF9" w:rsidRDefault="00600DF9" w:rsidP="0048001B">
                      <w:pPr>
                        <w:rPr>
                          <w:rFonts w:cs="Arial"/>
                          <w:lang w:val="fr-FR"/>
                        </w:rPr>
                      </w:pPr>
                    </w:p>
                    <w:p w14:paraId="5E88D530" w14:textId="77777777" w:rsidR="00600DF9" w:rsidRDefault="00600DF9" w:rsidP="0048001B">
                      <w:pPr>
                        <w:rPr>
                          <w:rFonts w:cs="Arial"/>
                          <w:lang w:val="fr-FR"/>
                        </w:rPr>
                      </w:pPr>
                    </w:p>
                    <w:p w14:paraId="426768AE" w14:textId="77777777" w:rsidR="00600DF9" w:rsidRDefault="00600DF9" w:rsidP="0048001B">
                      <w:pPr>
                        <w:rPr>
                          <w:rFonts w:cs="Arial"/>
                          <w:lang w:val="fr-FR"/>
                        </w:rPr>
                      </w:pPr>
                    </w:p>
                    <w:p w14:paraId="1427B7AD" w14:textId="77777777" w:rsidR="00600DF9" w:rsidRDefault="00600DF9" w:rsidP="0048001B">
                      <w:pPr>
                        <w:rPr>
                          <w:rFonts w:cs="Arial"/>
                          <w:lang w:val="fr-FR"/>
                        </w:rPr>
                      </w:pPr>
                    </w:p>
                    <w:p w14:paraId="52BE20DE" w14:textId="77777777" w:rsidR="00600DF9" w:rsidRDefault="00600DF9" w:rsidP="0048001B">
                      <w:pPr>
                        <w:rPr>
                          <w:rFonts w:cs="Arial"/>
                          <w:lang w:val="fr-FR"/>
                        </w:rPr>
                      </w:pPr>
                    </w:p>
                    <w:p w14:paraId="62FFC741" w14:textId="77777777" w:rsidR="00600DF9" w:rsidRDefault="00600DF9" w:rsidP="0048001B">
                      <w:pPr>
                        <w:rPr>
                          <w:rFonts w:cs="Arial"/>
                          <w:lang w:val="fr-FR"/>
                        </w:rPr>
                      </w:pPr>
                    </w:p>
                    <w:p w14:paraId="098BE3F4" w14:textId="77777777" w:rsidR="00600DF9" w:rsidRDefault="00600DF9" w:rsidP="0048001B">
                      <w:pPr>
                        <w:rPr>
                          <w:rFonts w:cs="Arial"/>
                          <w:lang w:val="fr-FR"/>
                        </w:rPr>
                      </w:pPr>
                    </w:p>
                    <w:p w14:paraId="56B4CB3A" w14:textId="77777777" w:rsidR="00600DF9" w:rsidRDefault="00600DF9" w:rsidP="0048001B">
                      <w:pPr>
                        <w:rPr>
                          <w:rFonts w:cs="Arial"/>
                          <w:lang w:val="fr-FR"/>
                        </w:rPr>
                      </w:pPr>
                    </w:p>
                    <w:p w14:paraId="70E543C3" w14:textId="77777777" w:rsidR="00600DF9" w:rsidRDefault="00600DF9" w:rsidP="0048001B">
                      <w:pPr>
                        <w:rPr>
                          <w:rFonts w:cs="Arial"/>
                          <w:lang w:val="fr-FR"/>
                        </w:rPr>
                      </w:pPr>
                    </w:p>
                    <w:p w14:paraId="26658BEC" w14:textId="77777777" w:rsidR="00600DF9" w:rsidRDefault="00600DF9" w:rsidP="0048001B">
                      <w:pPr>
                        <w:rPr>
                          <w:rFonts w:cs="Arial"/>
                          <w:lang w:val="fr-FR"/>
                        </w:rPr>
                      </w:pPr>
                    </w:p>
                    <w:p w14:paraId="20B5AEC8" w14:textId="77777777" w:rsidR="00600DF9" w:rsidRDefault="00600DF9" w:rsidP="0048001B">
                      <w:pPr>
                        <w:rPr>
                          <w:rFonts w:cs="Arial"/>
                          <w:lang w:val="fr-FR"/>
                        </w:rPr>
                      </w:pPr>
                    </w:p>
                    <w:p w14:paraId="74FF0485" w14:textId="77777777" w:rsidR="00600DF9" w:rsidRDefault="00600DF9" w:rsidP="0048001B">
                      <w:pPr>
                        <w:rPr>
                          <w:rFonts w:cs="Arial"/>
                          <w:lang w:val="fr-FR"/>
                        </w:rPr>
                      </w:pPr>
                    </w:p>
                    <w:p w14:paraId="765D68A9" w14:textId="77777777" w:rsidR="00600DF9" w:rsidRDefault="00600DF9" w:rsidP="0048001B">
                      <w:pPr>
                        <w:rPr>
                          <w:rFonts w:cs="Arial"/>
                          <w:lang w:val="fr-FR"/>
                        </w:rPr>
                      </w:pPr>
                    </w:p>
                    <w:p w14:paraId="78850F75" w14:textId="77777777" w:rsidR="00600DF9" w:rsidRDefault="00600DF9" w:rsidP="0048001B">
                      <w:pPr>
                        <w:rPr>
                          <w:rFonts w:cs="Arial"/>
                          <w:lang w:val="fr-FR"/>
                        </w:rPr>
                      </w:pPr>
                    </w:p>
                    <w:p w14:paraId="23AEE348" w14:textId="77777777" w:rsidR="00600DF9" w:rsidRDefault="00600DF9" w:rsidP="0048001B">
                      <w:pPr>
                        <w:rPr>
                          <w:rFonts w:cs="Arial"/>
                          <w:lang w:val="fr-FR"/>
                        </w:rPr>
                      </w:pPr>
                    </w:p>
                    <w:p w14:paraId="07520AAA" w14:textId="77777777" w:rsidR="00600DF9" w:rsidRDefault="00600DF9" w:rsidP="0048001B">
                      <w:pPr>
                        <w:rPr>
                          <w:rFonts w:cs="Arial"/>
                          <w:lang w:val="fr-FR"/>
                        </w:rPr>
                      </w:pPr>
                    </w:p>
                    <w:p w14:paraId="716FD680" w14:textId="77777777" w:rsidR="00600DF9" w:rsidRDefault="00600DF9" w:rsidP="0048001B">
                      <w:pPr>
                        <w:rPr>
                          <w:rFonts w:cs="Arial"/>
                          <w:lang w:val="fr-FR"/>
                        </w:rPr>
                      </w:pPr>
                    </w:p>
                    <w:p w14:paraId="6A84D5EC" w14:textId="77777777" w:rsidR="00600DF9" w:rsidRDefault="00600DF9" w:rsidP="0048001B">
                      <w:pPr>
                        <w:rPr>
                          <w:rFonts w:cs="Arial"/>
                          <w:lang w:val="fr-FR"/>
                        </w:rPr>
                      </w:pPr>
                    </w:p>
                    <w:p w14:paraId="050FAE75" w14:textId="77777777" w:rsidR="00600DF9" w:rsidRDefault="00600DF9" w:rsidP="0048001B">
                      <w:pPr>
                        <w:rPr>
                          <w:rFonts w:cs="Arial"/>
                          <w:lang w:val="fr-FR"/>
                        </w:rPr>
                      </w:pPr>
                    </w:p>
                    <w:p w14:paraId="45A46B50" w14:textId="77777777" w:rsidR="00600DF9" w:rsidRDefault="00600DF9" w:rsidP="0048001B">
                      <w:pPr>
                        <w:rPr>
                          <w:rFonts w:cs="Arial"/>
                          <w:lang w:val="fr-FR"/>
                        </w:rPr>
                      </w:pPr>
                    </w:p>
                    <w:p w14:paraId="4FB5A75D" w14:textId="77777777" w:rsidR="00600DF9" w:rsidRDefault="00600DF9" w:rsidP="0048001B">
                      <w:pPr>
                        <w:rPr>
                          <w:rFonts w:cs="Arial"/>
                          <w:lang w:val="fr-FR"/>
                        </w:rPr>
                      </w:pPr>
                    </w:p>
                    <w:p w14:paraId="06E289AF" w14:textId="77777777" w:rsidR="00600DF9" w:rsidRDefault="00600DF9" w:rsidP="0048001B">
                      <w:pPr>
                        <w:rPr>
                          <w:rFonts w:cs="Arial"/>
                          <w:lang w:val="fr-FR"/>
                        </w:rPr>
                      </w:pPr>
                    </w:p>
                    <w:p w14:paraId="3BC8AB75" w14:textId="77777777" w:rsidR="00600DF9" w:rsidRDefault="00600DF9" w:rsidP="0048001B">
                      <w:pPr>
                        <w:rPr>
                          <w:rFonts w:cs="Arial"/>
                          <w:lang w:val="fr-FR"/>
                        </w:rPr>
                      </w:pPr>
                    </w:p>
                    <w:p w14:paraId="1C6679C7" w14:textId="77777777" w:rsidR="00600DF9" w:rsidRDefault="00600DF9" w:rsidP="0048001B">
                      <w:pPr>
                        <w:rPr>
                          <w:rFonts w:cs="Arial"/>
                          <w:lang w:val="fr-FR"/>
                        </w:rPr>
                      </w:pPr>
                    </w:p>
                    <w:p w14:paraId="225A8BB4" w14:textId="77777777" w:rsidR="00600DF9" w:rsidRDefault="00600DF9" w:rsidP="0048001B">
                      <w:pPr>
                        <w:rPr>
                          <w:rFonts w:cs="Arial"/>
                          <w:lang w:val="fr-FR"/>
                        </w:rPr>
                      </w:pPr>
                    </w:p>
                    <w:p w14:paraId="06AE4C04" w14:textId="77777777" w:rsidR="00600DF9" w:rsidRDefault="00600DF9" w:rsidP="0048001B">
                      <w:pPr>
                        <w:rPr>
                          <w:rFonts w:cs="Arial"/>
                          <w:lang w:val="fr-FR"/>
                        </w:rPr>
                      </w:pPr>
                    </w:p>
                    <w:p w14:paraId="67A6DDD6" w14:textId="77777777" w:rsidR="00600DF9" w:rsidRDefault="00600DF9" w:rsidP="0048001B">
                      <w:pPr>
                        <w:rPr>
                          <w:rFonts w:cs="Arial"/>
                          <w:lang w:val="fr-FR"/>
                        </w:rPr>
                      </w:pPr>
                    </w:p>
                    <w:p w14:paraId="07995747" w14:textId="77777777" w:rsidR="00600DF9" w:rsidRDefault="00600DF9" w:rsidP="0048001B">
                      <w:pPr>
                        <w:rPr>
                          <w:rFonts w:cs="Arial"/>
                          <w:lang w:val="fr-FR"/>
                        </w:rPr>
                      </w:pPr>
                    </w:p>
                    <w:p w14:paraId="20B5EDED" w14:textId="77777777" w:rsidR="00600DF9" w:rsidRDefault="00600DF9" w:rsidP="0048001B">
                      <w:pPr>
                        <w:rPr>
                          <w:rFonts w:cs="Arial"/>
                          <w:lang w:val="fr-FR"/>
                        </w:rPr>
                      </w:pPr>
                    </w:p>
                    <w:p w14:paraId="7E755A3C" w14:textId="77777777" w:rsidR="00600DF9" w:rsidRDefault="00600DF9" w:rsidP="0048001B">
                      <w:pPr>
                        <w:rPr>
                          <w:rFonts w:cs="Arial"/>
                          <w:lang w:val="fr-FR"/>
                        </w:rPr>
                      </w:pPr>
                    </w:p>
                    <w:p w14:paraId="7713B863" w14:textId="77777777" w:rsidR="00600DF9" w:rsidRDefault="00600DF9" w:rsidP="0048001B">
                      <w:pPr>
                        <w:rPr>
                          <w:rFonts w:cs="Arial"/>
                          <w:lang w:val="fr-FR"/>
                        </w:rPr>
                      </w:pPr>
                    </w:p>
                    <w:p w14:paraId="4A95B343" w14:textId="77777777" w:rsidR="00600DF9" w:rsidRDefault="00600DF9" w:rsidP="0048001B">
                      <w:pPr>
                        <w:rPr>
                          <w:rFonts w:cs="Arial"/>
                          <w:lang w:val="fr-FR"/>
                        </w:rPr>
                      </w:pPr>
                    </w:p>
                    <w:p w14:paraId="6C0AF092" w14:textId="77777777" w:rsidR="00600DF9" w:rsidRDefault="00600DF9" w:rsidP="0048001B">
                      <w:pPr>
                        <w:rPr>
                          <w:rFonts w:cs="Arial"/>
                          <w:lang w:val="fr-FR"/>
                        </w:rPr>
                      </w:pPr>
                    </w:p>
                    <w:p w14:paraId="7ABC0C11" w14:textId="77777777" w:rsidR="00600DF9" w:rsidRDefault="00600DF9" w:rsidP="0048001B">
                      <w:pPr>
                        <w:rPr>
                          <w:rFonts w:cs="Arial"/>
                          <w:lang w:val="fr-FR"/>
                        </w:rPr>
                      </w:pPr>
                    </w:p>
                    <w:p w14:paraId="1B27F245" w14:textId="77777777" w:rsidR="00600DF9" w:rsidRDefault="00600DF9" w:rsidP="0048001B">
                      <w:pPr>
                        <w:rPr>
                          <w:rFonts w:cs="Arial"/>
                          <w:lang w:val="fr-FR"/>
                        </w:rPr>
                      </w:pPr>
                    </w:p>
                    <w:p w14:paraId="668611E9" w14:textId="77777777" w:rsidR="00600DF9" w:rsidRDefault="00600DF9" w:rsidP="0048001B">
                      <w:pPr>
                        <w:rPr>
                          <w:rFonts w:cs="Arial"/>
                          <w:lang w:val="fr-FR"/>
                        </w:rPr>
                      </w:pPr>
                    </w:p>
                    <w:p w14:paraId="406A1779" w14:textId="77777777" w:rsidR="00600DF9" w:rsidRDefault="00600DF9" w:rsidP="0048001B">
                      <w:pPr>
                        <w:rPr>
                          <w:rFonts w:cs="Arial"/>
                          <w:lang w:val="fr-FR"/>
                        </w:rPr>
                      </w:pPr>
                    </w:p>
                    <w:p w14:paraId="41135227" w14:textId="77777777" w:rsidR="00600DF9" w:rsidRDefault="00600DF9" w:rsidP="0048001B">
                      <w:pPr>
                        <w:rPr>
                          <w:rFonts w:cs="Arial"/>
                          <w:lang w:val="fr-FR"/>
                        </w:rPr>
                      </w:pPr>
                    </w:p>
                    <w:p w14:paraId="1D4369CD" w14:textId="77777777" w:rsidR="00600DF9" w:rsidRDefault="00600DF9" w:rsidP="0048001B">
                      <w:pPr>
                        <w:rPr>
                          <w:rFonts w:cs="Arial"/>
                          <w:lang w:val="fr-FR"/>
                        </w:rPr>
                      </w:pPr>
                    </w:p>
                    <w:p w14:paraId="3E3EA9D3" w14:textId="77777777" w:rsidR="00600DF9" w:rsidRDefault="00600DF9" w:rsidP="0048001B">
                      <w:pPr>
                        <w:rPr>
                          <w:rFonts w:cs="Arial"/>
                          <w:lang w:val="fr-FR"/>
                        </w:rPr>
                      </w:pPr>
                    </w:p>
                    <w:p w14:paraId="0505E104" w14:textId="77777777" w:rsidR="00600DF9" w:rsidRDefault="00600DF9" w:rsidP="0048001B">
                      <w:pPr>
                        <w:rPr>
                          <w:rFonts w:cs="Arial"/>
                          <w:lang w:val="fr-FR"/>
                        </w:rPr>
                      </w:pPr>
                    </w:p>
                    <w:p w14:paraId="4D96165E" w14:textId="77777777" w:rsidR="00600DF9" w:rsidRDefault="00600DF9" w:rsidP="0048001B">
                      <w:pPr>
                        <w:rPr>
                          <w:rFonts w:cs="Arial"/>
                          <w:lang w:val="fr-FR"/>
                        </w:rPr>
                      </w:pPr>
                    </w:p>
                    <w:p w14:paraId="11E4EBAB" w14:textId="77777777" w:rsidR="00600DF9" w:rsidRDefault="00600DF9" w:rsidP="0048001B">
                      <w:pPr>
                        <w:rPr>
                          <w:rFonts w:cs="Arial"/>
                          <w:lang w:val="fr-FR"/>
                        </w:rPr>
                      </w:pPr>
                    </w:p>
                    <w:p w14:paraId="1631B898" w14:textId="77777777" w:rsidR="00600DF9" w:rsidRDefault="00600DF9" w:rsidP="0048001B">
                      <w:pPr>
                        <w:rPr>
                          <w:rFonts w:cs="Arial"/>
                          <w:lang w:val="fr-FR"/>
                        </w:rPr>
                      </w:pPr>
                    </w:p>
                    <w:p w14:paraId="0C835EE9" w14:textId="77777777" w:rsidR="00600DF9" w:rsidRDefault="00600DF9" w:rsidP="0048001B">
                      <w:pPr>
                        <w:rPr>
                          <w:rFonts w:cs="Arial"/>
                          <w:lang w:val="fr-FR"/>
                        </w:rPr>
                      </w:pPr>
                    </w:p>
                    <w:p w14:paraId="26DCD342" w14:textId="77777777" w:rsidR="00600DF9" w:rsidRDefault="00600DF9" w:rsidP="0048001B">
                      <w:pPr>
                        <w:rPr>
                          <w:rFonts w:cs="Arial"/>
                          <w:lang w:val="fr-FR"/>
                        </w:rPr>
                      </w:pPr>
                    </w:p>
                    <w:p w14:paraId="00A150D0" w14:textId="77777777" w:rsidR="00600DF9" w:rsidRDefault="00600DF9" w:rsidP="0048001B">
                      <w:pPr>
                        <w:rPr>
                          <w:rFonts w:cs="Arial"/>
                          <w:lang w:val="fr-FR"/>
                        </w:rPr>
                      </w:pPr>
                    </w:p>
                    <w:p w14:paraId="47A5FA21" w14:textId="77777777" w:rsidR="00600DF9" w:rsidRDefault="00600DF9" w:rsidP="0048001B">
                      <w:pPr>
                        <w:rPr>
                          <w:rFonts w:cs="Arial"/>
                          <w:lang w:val="fr-FR"/>
                        </w:rPr>
                      </w:pPr>
                    </w:p>
                    <w:p w14:paraId="4579912A" w14:textId="77777777" w:rsidR="00600DF9" w:rsidRDefault="00600DF9" w:rsidP="0048001B">
                      <w:pPr>
                        <w:rPr>
                          <w:rFonts w:cs="Arial"/>
                          <w:lang w:val="fr-FR"/>
                        </w:rPr>
                      </w:pPr>
                    </w:p>
                    <w:p w14:paraId="63C2E101" w14:textId="77777777" w:rsidR="00600DF9" w:rsidRDefault="00600DF9" w:rsidP="0048001B">
                      <w:pPr>
                        <w:rPr>
                          <w:rFonts w:cs="Arial"/>
                          <w:lang w:val="fr-FR"/>
                        </w:rPr>
                      </w:pPr>
                    </w:p>
                    <w:p w14:paraId="463EE105" w14:textId="77777777" w:rsidR="00600DF9" w:rsidRDefault="00600DF9" w:rsidP="0048001B">
                      <w:pPr>
                        <w:rPr>
                          <w:rFonts w:cs="Arial"/>
                          <w:lang w:val="fr-FR"/>
                        </w:rPr>
                      </w:pPr>
                    </w:p>
                    <w:p w14:paraId="754B47BE" w14:textId="77777777" w:rsidR="00600DF9" w:rsidRDefault="00600DF9" w:rsidP="0048001B">
                      <w:pPr>
                        <w:rPr>
                          <w:rFonts w:cs="Arial"/>
                          <w:lang w:val="fr-FR"/>
                        </w:rPr>
                      </w:pPr>
                    </w:p>
                    <w:p w14:paraId="640C3670" w14:textId="77777777" w:rsidR="00600DF9" w:rsidRDefault="00600DF9" w:rsidP="0048001B">
                      <w:pPr>
                        <w:rPr>
                          <w:rFonts w:cs="Arial"/>
                          <w:lang w:val="fr-FR"/>
                        </w:rPr>
                      </w:pPr>
                    </w:p>
                    <w:p w14:paraId="43914E9D" w14:textId="77777777" w:rsidR="00600DF9" w:rsidRDefault="00600DF9" w:rsidP="0048001B">
                      <w:pPr>
                        <w:rPr>
                          <w:rFonts w:cs="Arial"/>
                          <w:lang w:val="fr-FR"/>
                        </w:rPr>
                      </w:pPr>
                    </w:p>
                    <w:p w14:paraId="3881B467" w14:textId="77777777" w:rsidR="00600DF9" w:rsidRDefault="00600DF9" w:rsidP="0048001B">
                      <w:pPr>
                        <w:rPr>
                          <w:rFonts w:cs="Arial"/>
                          <w:lang w:val="fr-FR"/>
                        </w:rPr>
                      </w:pPr>
                    </w:p>
                    <w:p w14:paraId="62F2A550" w14:textId="77777777" w:rsidR="00600DF9" w:rsidRDefault="00600DF9" w:rsidP="0048001B">
                      <w:pPr>
                        <w:rPr>
                          <w:rFonts w:cs="Arial"/>
                          <w:lang w:val="fr-FR"/>
                        </w:rPr>
                      </w:pPr>
                    </w:p>
                    <w:p w14:paraId="11BCDC5C" w14:textId="77777777" w:rsidR="00600DF9" w:rsidRDefault="00600DF9" w:rsidP="0048001B">
                      <w:pPr>
                        <w:rPr>
                          <w:rFonts w:cs="Arial"/>
                          <w:lang w:val="fr-FR"/>
                        </w:rPr>
                      </w:pPr>
                    </w:p>
                    <w:p w14:paraId="155E7749" w14:textId="77777777" w:rsidR="00600DF9" w:rsidRDefault="00600DF9" w:rsidP="0048001B">
                      <w:pPr>
                        <w:rPr>
                          <w:rFonts w:cs="Arial"/>
                          <w:lang w:val="fr-FR"/>
                        </w:rPr>
                      </w:pPr>
                    </w:p>
                    <w:p w14:paraId="6412F865" w14:textId="77777777" w:rsidR="00600DF9" w:rsidRDefault="00600DF9" w:rsidP="0048001B">
                      <w:pPr>
                        <w:rPr>
                          <w:rFonts w:cs="Arial"/>
                          <w:lang w:val="fr-FR"/>
                        </w:rPr>
                      </w:pPr>
                    </w:p>
                    <w:p w14:paraId="46D02278" w14:textId="77777777" w:rsidR="00600DF9" w:rsidRDefault="00600DF9" w:rsidP="0048001B">
                      <w:pPr>
                        <w:rPr>
                          <w:rFonts w:cs="Arial"/>
                          <w:lang w:val="fr-FR"/>
                        </w:rPr>
                      </w:pPr>
                    </w:p>
                    <w:p w14:paraId="39C71F06" w14:textId="77777777" w:rsidR="00600DF9" w:rsidRDefault="00600DF9" w:rsidP="0048001B">
                      <w:pPr>
                        <w:rPr>
                          <w:rFonts w:cs="Arial"/>
                          <w:lang w:val="fr-FR"/>
                        </w:rPr>
                      </w:pPr>
                    </w:p>
                    <w:p w14:paraId="26FE0352" w14:textId="77777777" w:rsidR="00600DF9" w:rsidRDefault="00600DF9" w:rsidP="0048001B">
                      <w:pPr>
                        <w:rPr>
                          <w:rFonts w:cs="Arial"/>
                          <w:lang w:val="fr-FR"/>
                        </w:rPr>
                      </w:pPr>
                    </w:p>
                    <w:p w14:paraId="79D227F8" w14:textId="77777777" w:rsidR="00600DF9" w:rsidRDefault="00600DF9" w:rsidP="0048001B">
                      <w:pPr>
                        <w:rPr>
                          <w:rFonts w:cs="Arial"/>
                          <w:lang w:val="fr-FR"/>
                        </w:rPr>
                      </w:pPr>
                    </w:p>
                    <w:p w14:paraId="0E54445E" w14:textId="77777777" w:rsidR="00600DF9" w:rsidRDefault="00600DF9" w:rsidP="0048001B">
                      <w:pPr>
                        <w:rPr>
                          <w:rFonts w:cs="Arial"/>
                          <w:lang w:val="fr-FR"/>
                        </w:rPr>
                      </w:pPr>
                    </w:p>
                    <w:p w14:paraId="51CF7395" w14:textId="77777777" w:rsidR="00600DF9" w:rsidRDefault="00600DF9" w:rsidP="0048001B">
                      <w:pPr>
                        <w:rPr>
                          <w:rFonts w:cs="Arial"/>
                          <w:lang w:val="fr-FR"/>
                        </w:rPr>
                      </w:pPr>
                    </w:p>
                    <w:p w14:paraId="1E920621" w14:textId="77777777" w:rsidR="00600DF9" w:rsidRDefault="00600DF9" w:rsidP="0048001B">
                      <w:pPr>
                        <w:rPr>
                          <w:rFonts w:cs="Arial"/>
                          <w:lang w:val="fr-FR"/>
                        </w:rPr>
                      </w:pPr>
                    </w:p>
                    <w:p w14:paraId="6301E226" w14:textId="77777777" w:rsidR="00600DF9" w:rsidRDefault="00600DF9" w:rsidP="0048001B">
                      <w:pPr>
                        <w:rPr>
                          <w:rFonts w:cs="Arial"/>
                          <w:lang w:val="fr-FR"/>
                        </w:rPr>
                      </w:pPr>
                    </w:p>
                    <w:p w14:paraId="5A4DB48E" w14:textId="77777777" w:rsidR="00600DF9" w:rsidRDefault="00600DF9" w:rsidP="0048001B">
                      <w:pPr>
                        <w:rPr>
                          <w:rFonts w:cs="Arial"/>
                          <w:lang w:val="fr-FR"/>
                        </w:rPr>
                      </w:pPr>
                    </w:p>
                    <w:p w14:paraId="721482E0" w14:textId="77777777" w:rsidR="00600DF9" w:rsidRDefault="00600DF9" w:rsidP="0048001B">
                      <w:pPr>
                        <w:rPr>
                          <w:rFonts w:cs="Arial"/>
                          <w:lang w:val="fr-FR"/>
                        </w:rPr>
                      </w:pPr>
                    </w:p>
                    <w:p w14:paraId="17EDBCAB" w14:textId="77777777" w:rsidR="00600DF9" w:rsidRDefault="00600DF9" w:rsidP="0048001B">
                      <w:pPr>
                        <w:rPr>
                          <w:rFonts w:cs="Arial"/>
                          <w:lang w:val="fr-FR"/>
                        </w:rPr>
                      </w:pPr>
                    </w:p>
                    <w:p w14:paraId="166BB82D" w14:textId="77777777" w:rsidR="00600DF9" w:rsidRDefault="00600DF9" w:rsidP="0048001B">
                      <w:pPr>
                        <w:rPr>
                          <w:rFonts w:cs="Arial"/>
                          <w:lang w:val="fr-FR"/>
                        </w:rPr>
                      </w:pPr>
                    </w:p>
                    <w:p w14:paraId="3D8557D6" w14:textId="77777777" w:rsidR="00600DF9" w:rsidRDefault="00600DF9" w:rsidP="0048001B">
                      <w:pPr>
                        <w:rPr>
                          <w:rFonts w:cs="Arial"/>
                          <w:lang w:val="fr-FR"/>
                        </w:rPr>
                      </w:pPr>
                    </w:p>
                    <w:p w14:paraId="3F877D24" w14:textId="77777777" w:rsidR="00600DF9" w:rsidRDefault="00600DF9" w:rsidP="0048001B">
                      <w:pPr>
                        <w:rPr>
                          <w:rFonts w:cs="Arial"/>
                          <w:lang w:val="fr-FR"/>
                        </w:rPr>
                      </w:pPr>
                    </w:p>
                    <w:p w14:paraId="4BD8A418" w14:textId="77777777" w:rsidR="00600DF9" w:rsidRDefault="00600DF9" w:rsidP="0048001B">
                      <w:pPr>
                        <w:rPr>
                          <w:rFonts w:cs="Arial"/>
                          <w:lang w:val="fr-FR"/>
                        </w:rPr>
                      </w:pPr>
                    </w:p>
                    <w:p w14:paraId="511C1AA3" w14:textId="77777777" w:rsidR="00600DF9" w:rsidRDefault="00600DF9" w:rsidP="0048001B">
                      <w:pPr>
                        <w:rPr>
                          <w:rFonts w:cs="Arial"/>
                          <w:lang w:val="fr-FR"/>
                        </w:rPr>
                      </w:pPr>
                    </w:p>
                    <w:p w14:paraId="3E36CAF6" w14:textId="77777777" w:rsidR="00600DF9" w:rsidRDefault="00600DF9" w:rsidP="0048001B">
                      <w:pPr>
                        <w:rPr>
                          <w:rFonts w:cs="Arial"/>
                          <w:lang w:val="fr-FR"/>
                        </w:rPr>
                      </w:pPr>
                    </w:p>
                    <w:p w14:paraId="571520D9" w14:textId="77777777" w:rsidR="00600DF9" w:rsidRDefault="00600DF9" w:rsidP="0048001B">
                      <w:pPr>
                        <w:rPr>
                          <w:rFonts w:cs="Arial"/>
                          <w:lang w:val="fr-FR"/>
                        </w:rPr>
                      </w:pPr>
                    </w:p>
                    <w:p w14:paraId="609A0ABC" w14:textId="77777777" w:rsidR="00600DF9" w:rsidRDefault="00600DF9" w:rsidP="0048001B">
                      <w:pPr>
                        <w:rPr>
                          <w:rFonts w:cs="Arial"/>
                          <w:lang w:val="fr-FR"/>
                        </w:rPr>
                      </w:pPr>
                    </w:p>
                    <w:p w14:paraId="109AA957" w14:textId="77777777" w:rsidR="00600DF9" w:rsidRDefault="00600DF9" w:rsidP="0048001B">
                      <w:pPr>
                        <w:rPr>
                          <w:rFonts w:cs="Arial"/>
                          <w:lang w:val="fr-FR"/>
                        </w:rPr>
                      </w:pPr>
                    </w:p>
                    <w:p w14:paraId="185F1652" w14:textId="77777777" w:rsidR="00600DF9" w:rsidRDefault="00600DF9" w:rsidP="0048001B">
                      <w:pPr>
                        <w:rPr>
                          <w:rFonts w:cs="Arial"/>
                          <w:lang w:val="fr-FR"/>
                        </w:rPr>
                      </w:pPr>
                    </w:p>
                    <w:p w14:paraId="12E8059C" w14:textId="77777777" w:rsidR="00600DF9" w:rsidRDefault="00600DF9" w:rsidP="0048001B">
                      <w:pPr>
                        <w:rPr>
                          <w:rFonts w:cs="Arial"/>
                          <w:lang w:val="fr-FR"/>
                        </w:rPr>
                      </w:pPr>
                    </w:p>
                    <w:p w14:paraId="6A2BDF87" w14:textId="77777777" w:rsidR="00600DF9" w:rsidRDefault="00600DF9" w:rsidP="0048001B">
                      <w:pPr>
                        <w:rPr>
                          <w:rFonts w:cs="Arial"/>
                          <w:lang w:val="fr-FR"/>
                        </w:rPr>
                      </w:pPr>
                    </w:p>
                    <w:p w14:paraId="302B1E2D" w14:textId="77777777" w:rsidR="00600DF9" w:rsidRDefault="00600DF9" w:rsidP="0048001B">
                      <w:pPr>
                        <w:rPr>
                          <w:rFonts w:cs="Arial"/>
                          <w:lang w:val="fr-FR"/>
                        </w:rPr>
                      </w:pPr>
                    </w:p>
                    <w:p w14:paraId="01317FEA" w14:textId="77777777" w:rsidR="00600DF9" w:rsidRDefault="00600DF9" w:rsidP="0048001B">
                      <w:pPr>
                        <w:rPr>
                          <w:rFonts w:cs="Arial"/>
                          <w:lang w:val="fr-FR"/>
                        </w:rPr>
                      </w:pPr>
                    </w:p>
                    <w:p w14:paraId="6304E622" w14:textId="77777777" w:rsidR="00600DF9" w:rsidRDefault="00600DF9" w:rsidP="0048001B">
                      <w:pPr>
                        <w:rPr>
                          <w:rFonts w:cs="Arial"/>
                          <w:lang w:val="fr-FR"/>
                        </w:rPr>
                      </w:pPr>
                    </w:p>
                    <w:p w14:paraId="4DFD940C" w14:textId="77777777" w:rsidR="00600DF9" w:rsidRDefault="00600DF9" w:rsidP="0048001B">
                      <w:pPr>
                        <w:rPr>
                          <w:rFonts w:cs="Arial"/>
                          <w:lang w:val="fr-FR"/>
                        </w:rPr>
                      </w:pPr>
                    </w:p>
                    <w:p w14:paraId="142572AB" w14:textId="77777777" w:rsidR="00600DF9" w:rsidRDefault="00600DF9" w:rsidP="0048001B">
                      <w:pPr>
                        <w:rPr>
                          <w:rFonts w:cs="Arial"/>
                          <w:lang w:val="fr-FR"/>
                        </w:rPr>
                      </w:pPr>
                    </w:p>
                    <w:p w14:paraId="7BACC995" w14:textId="77777777" w:rsidR="00600DF9" w:rsidRDefault="00600DF9" w:rsidP="0048001B">
                      <w:pPr>
                        <w:rPr>
                          <w:rFonts w:cs="Arial"/>
                          <w:lang w:val="fr-FR"/>
                        </w:rPr>
                      </w:pPr>
                    </w:p>
                    <w:p w14:paraId="2EBE5390" w14:textId="77777777" w:rsidR="00600DF9" w:rsidRDefault="00600DF9" w:rsidP="0048001B">
                      <w:pPr>
                        <w:rPr>
                          <w:rFonts w:cs="Arial"/>
                          <w:lang w:val="fr-FR"/>
                        </w:rPr>
                      </w:pPr>
                    </w:p>
                    <w:p w14:paraId="56988DA8" w14:textId="77777777" w:rsidR="00600DF9" w:rsidRDefault="00600DF9" w:rsidP="0048001B">
                      <w:pPr>
                        <w:rPr>
                          <w:rFonts w:cs="Arial"/>
                          <w:lang w:val="fr-FR"/>
                        </w:rPr>
                      </w:pPr>
                    </w:p>
                    <w:p w14:paraId="357F57C6" w14:textId="77777777" w:rsidR="00600DF9" w:rsidRDefault="00600DF9" w:rsidP="0048001B">
                      <w:pPr>
                        <w:rPr>
                          <w:rFonts w:cs="Arial"/>
                          <w:lang w:val="fr-FR"/>
                        </w:rPr>
                      </w:pPr>
                    </w:p>
                    <w:p w14:paraId="7157166D" w14:textId="77777777" w:rsidR="00600DF9" w:rsidRDefault="00600DF9" w:rsidP="0048001B">
                      <w:pPr>
                        <w:rPr>
                          <w:rFonts w:cs="Arial"/>
                          <w:lang w:val="fr-FR"/>
                        </w:rPr>
                      </w:pPr>
                    </w:p>
                    <w:p w14:paraId="35044916" w14:textId="77777777" w:rsidR="00600DF9" w:rsidRDefault="00600DF9" w:rsidP="0048001B">
                      <w:pPr>
                        <w:rPr>
                          <w:rFonts w:cs="Arial"/>
                          <w:lang w:val="fr-FR"/>
                        </w:rPr>
                      </w:pPr>
                    </w:p>
                    <w:p w14:paraId="0074A3A4" w14:textId="77777777" w:rsidR="00600DF9" w:rsidRDefault="00600DF9" w:rsidP="0048001B">
                      <w:pPr>
                        <w:rPr>
                          <w:rFonts w:cs="Arial"/>
                          <w:lang w:val="fr-FR"/>
                        </w:rPr>
                      </w:pPr>
                    </w:p>
                    <w:p w14:paraId="15B68B78" w14:textId="77777777" w:rsidR="00600DF9" w:rsidRDefault="00600DF9" w:rsidP="0048001B">
                      <w:pPr>
                        <w:rPr>
                          <w:rFonts w:cs="Arial"/>
                          <w:lang w:val="fr-FR"/>
                        </w:rPr>
                      </w:pPr>
                    </w:p>
                    <w:p w14:paraId="1711399D" w14:textId="77777777" w:rsidR="00600DF9" w:rsidRDefault="00600DF9" w:rsidP="0048001B">
                      <w:pPr>
                        <w:rPr>
                          <w:rFonts w:cs="Arial"/>
                          <w:lang w:val="fr-FR"/>
                        </w:rPr>
                      </w:pPr>
                    </w:p>
                    <w:p w14:paraId="0ADBF1CD" w14:textId="77777777" w:rsidR="00600DF9" w:rsidRDefault="00600DF9" w:rsidP="0048001B">
                      <w:pPr>
                        <w:rPr>
                          <w:rFonts w:cs="Arial"/>
                          <w:lang w:val="fr-FR"/>
                        </w:rPr>
                      </w:pPr>
                    </w:p>
                    <w:p w14:paraId="32D7F252" w14:textId="77777777" w:rsidR="00600DF9" w:rsidRDefault="00600DF9" w:rsidP="0048001B">
                      <w:pPr>
                        <w:rPr>
                          <w:rFonts w:cs="Arial"/>
                          <w:lang w:val="fr-FR"/>
                        </w:rPr>
                      </w:pPr>
                    </w:p>
                    <w:p w14:paraId="2177EF66" w14:textId="77777777" w:rsidR="00600DF9" w:rsidRDefault="00600DF9" w:rsidP="0048001B">
                      <w:pPr>
                        <w:rPr>
                          <w:rFonts w:cs="Arial"/>
                          <w:lang w:val="fr-FR"/>
                        </w:rPr>
                      </w:pPr>
                    </w:p>
                    <w:p w14:paraId="1127CF59" w14:textId="77777777" w:rsidR="00600DF9" w:rsidRDefault="00600DF9" w:rsidP="0048001B">
                      <w:pPr>
                        <w:rPr>
                          <w:rFonts w:cs="Arial"/>
                          <w:lang w:val="fr-FR"/>
                        </w:rPr>
                      </w:pPr>
                    </w:p>
                    <w:p w14:paraId="3F4A3667" w14:textId="77777777" w:rsidR="00600DF9" w:rsidRDefault="00600DF9" w:rsidP="0048001B">
                      <w:pPr>
                        <w:rPr>
                          <w:rFonts w:cs="Arial"/>
                          <w:lang w:val="fr-FR"/>
                        </w:rPr>
                      </w:pPr>
                    </w:p>
                    <w:p w14:paraId="1D15DDEE" w14:textId="77777777" w:rsidR="00600DF9" w:rsidRDefault="00600DF9" w:rsidP="0048001B">
                      <w:pPr>
                        <w:rPr>
                          <w:rFonts w:cs="Arial"/>
                          <w:lang w:val="fr-FR"/>
                        </w:rPr>
                      </w:pPr>
                    </w:p>
                    <w:p w14:paraId="6AEFC0C9" w14:textId="77777777" w:rsidR="00600DF9" w:rsidRDefault="00600DF9" w:rsidP="0048001B">
                      <w:pPr>
                        <w:rPr>
                          <w:rFonts w:cs="Arial"/>
                          <w:lang w:val="fr-FR"/>
                        </w:rPr>
                      </w:pPr>
                    </w:p>
                    <w:p w14:paraId="0AC3CA3F" w14:textId="77777777" w:rsidR="00600DF9" w:rsidRDefault="00600DF9" w:rsidP="0048001B">
                      <w:pPr>
                        <w:rPr>
                          <w:rFonts w:cs="Arial"/>
                          <w:lang w:val="fr-FR"/>
                        </w:rPr>
                      </w:pPr>
                    </w:p>
                    <w:p w14:paraId="143283AB" w14:textId="77777777" w:rsidR="00600DF9" w:rsidRDefault="00600DF9" w:rsidP="0048001B">
                      <w:pPr>
                        <w:rPr>
                          <w:rFonts w:cs="Arial"/>
                          <w:lang w:val="fr-FR"/>
                        </w:rPr>
                      </w:pPr>
                    </w:p>
                    <w:p w14:paraId="70F1F41C" w14:textId="77777777" w:rsidR="00600DF9" w:rsidRDefault="00600DF9" w:rsidP="0048001B">
                      <w:pPr>
                        <w:rPr>
                          <w:rFonts w:cs="Arial"/>
                          <w:lang w:val="fr-FR"/>
                        </w:rPr>
                      </w:pPr>
                    </w:p>
                    <w:p w14:paraId="0D2ED0D5" w14:textId="77777777" w:rsidR="00600DF9" w:rsidRDefault="00600DF9" w:rsidP="0048001B">
                      <w:pPr>
                        <w:rPr>
                          <w:rFonts w:cs="Arial"/>
                          <w:lang w:val="fr-FR"/>
                        </w:rPr>
                      </w:pPr>
                    </w:p>
                    <w:p w14:paraId="580E3C31" w14:textId="77777777" w:rsidR="00600DF9" w:rsidRDefault="00600DF9" w:rsidP="0048001B">
                      <w:pPr>
                        <w:rPr>
                          <w:rFonts w:cs="Arial"/>
                          <w:lang w:val="fr-FR"/>
                        </w:rPr>
                      </w:pPr>
                    </w:p>
                    <w:p w14:paraId="35280236" w14:textId="77777777" w:rsidR="00600DF9" w:rsidRDefault="00600DF9" w:rsidP="0048001B">
                      <w:pPr>
                        <w:rPr>
                          <w:rFonts w:cs="Arial"/>
                          <w:lang w:val="fr-FR"/>
                        </w:rPr>
                      </w:pPr>
                    </w:p>
                    <w:p w14:paraId="5AE9A65C" w14:textId="77777777" w:rsidR="00600DF9" w:rsidRDefault="00600DF9" w:rsidP="0048001B">
                      <w:pPr>
                        <w:rPr>
                          <w:rFonts w:cs="Arial"/>
                          <w:lang w:val="fr-FR"/>
                        </w:rPr>
                      </w:pPr>
                    </w:p>
                    <w:p w14:paraId="50A001F8" w14:textId="77777777" w:rsidR="00600DF9" w:rsidRDefault="00600DF9" w:rsidP="0048001B">
                      <w:pPr>
                        <w:rPr>
                          <w:rFonts w:cs="Arial"/>
                          <w:lang w:val="fr-FR"/>
                        </w:rPr>
                      </w:pPr>
                    </w:p>
                    <w:p w14:paraId="25786C2D" w14:textId="77777777" w:rsidR="00600DF9" w:rsidRDefault="00600DF9" w:rsidP="0048001B">
                      <w:pPr>
                        <w:rPr>
                          <w:rFonts w:cs="Arial"/>
                          <w:lang w:val="fr-FR"/>
                        </w:rPr>
                      </w:pPr>
                    </w:p>
                    <w:p w14:paraId="17DAAF1A" w14:textId="77777777" w:rsidR="00600DF9" w:rsidRDefault="00600DF9" w:rsidP="0048001B">
                      <w:pPr>
                        <w:rPr>
                          <w:rFonts w:cs="Arial"/>
                          <w:lang w:val="fr-FR"/>
                        </w:rPr>
                      </w:pPr>
                    </w:p>
                    <w:p w14:paraId="3B7C2720" w14:textId="77777777" w:rsidR="00600DF9" w:rsidRDefault="00600DF9" w:rsidP="0048001B">
                      <w:pPr>
                        <w:rPr>
                          <w:rFonts w:cs="Arial"/>
                          <w:lang w:val="fr-FR"/>
                        </w:rPr>
                      </w:pPr>
                    </w:p>
                    <w:p w14:paraId="24F5D6AF" w14:textId="77777777" w:rsidR="00600DF9" w:rsidRDefault="00600DF9" w:rsidP="0048001B">
                      <w:pPr>
                        <w:rPr>
                          <w:rFonts w:cs="Arial"/>
                          <w:lang w:val="fr-FR"/>
                        </w:rPr>
                      </w:pPr>
                    </w:p>
                    <w:p w14:paraId="0639CC2C" w14:textId="77777777" w:rsidR="00600DF9" w:rsidRDefault="00600DF9" w:rsidP="0048001B">
                      <w:pPr>
                        <w:rPr>
                          <w:rFonts w:cs="Arial"/>
                          <w:lang w:val="fr-FR"/>
                        </w:rPr>
                      </w:pPr>
                    </w:p>
                    <w:p w14:paraId="725A6A3B" w14:textId="77777777" w:rsidR="00600DF9" w:rsidRDefault="00600DF9" w:rsidP="0048001B">
                      <w:pPr>
                        <w:rPr>
                          <w:rFonts w:cs="Arial"/>
                          <w:lang w:val="fr-FR"/>
                        </w:rPr>
                      </w:pPr>
                    </w:p>
                    <w:p w14:paraId="11AA46C2" w14:textId="77777777" w:rsidR="00600DF9" w:rsidRDefault="00600DF9" w:rsidP="0048001B">
                      <w:pPr>
                        <w:rPr>
                          <w:rFonts w:cs="Arial"/>
                          <w:lang w:val="fr-FR"/>
                        </w:rPr>
                      </w:pPr>
                    </w:p>
                    <w:p w14:paraId="4C69348D" w14:textId="77777777" w:rsidR="00600DF9" w:rsidRDefault="00600DF9" w:rsidP="0048001B">
                      <w:pPr>
                        <w:rPr>
                          <w:rFonts w:cs="Arial"/>
                          <w:lang w:val="fr-FR"/>
                        </w:rPr>
                      </w:pPr>
                    </w:p>
                    <w:p w14:paraId="7B11E846" w14:textId="77777777" w:rsidR="00600DF9" w:rsidRDefault="00600DF9" w:rsidP="0048001B">
                      <w:pPr>
                        <w:rPr>
                          <w:rFonts w:cs="Arial"/>
                          <w:lang w:val="fr-FR"/>
                        </w:rPr>
                      </w:pPr>
                    </w:p>
                    <w:p w14:paraId="7908CA93" w14:textId="77777777" w:rsidR="00600DF9" w:rsidRDefault="00600DF9" w:rsidP="0048001B">
                      <w:pPr>
                        <w:rPr>
                          <w:rFonts w:cs="Arial"/>
                          <w:lang w:val="fr-FR"/>
                        </w:rPr>
                      </w:pPr>
                    </w:p>
                    <w:p w14:paraId="61506110" w14:textId="77777777" w:rsidR="00600DF9" w:rsidRDefault="00600DF9" w:rsidP="0048001B">
                      <w:pPr>
                        <w:rPr>
                          <w:rFonts w:cs="Arial"/>
                          <w:lang w:val="fr-FR"/>
                        </w:rPr>
                      </w:pPr>
                    </w:p>
                    <w:p w14:paraId="63A87FCC" w14:textId="77777777" w:rsidR="00600DF9" w:rsidRDefault="00600DF9" w:rsidP="0048001B">
                      <w:pPr>
                        <w:rPr>
                          <w:rFonts w:cs="Arial"/>
                          <w:lang w:val="fr-FR"/>
                        </w:rPr>
                      </w:pPr>
                    </w:p>
                    <w:p w14:paraId="523B9EE8" w14:textId="77777777" w:rsidR="00600DF9" w:rsidRDefault="00600DF9" w:rsidP="0048001B">
                      <w:pPr>
                        <w:rPr>
                          <w:rFonts w:cs="Arial"/>
                          <w:lang w:val="fr-FR"/>
                        </w:rPr>
                      </w:pPr>
                    </w:p>
                    <w:p w14:paraId="544C1667" w14:textId="77777777" w:rsidR="00600DF9" w:rsidRDefault="00600DF9" w:rsidP="0048001B">
                      <w:pPr>
                        <w:rPr>
                          <w:rFonts w:cs="Arial"/>
                          <w:lang w:val="fr-FR"/>
                        </w:rPr>
                      </w:pPr>
                    </w:p>
                    <w:p w14:paraId="06044B62" w14:textId="77777777" w:rsidR="00600DF9" w:rsidRDefault="00600DF9" w:rsidP="0048001B">
                      <w:pPr>
                        <w:rPr>
                          <w:rFonts w:cs="Arial"/>
                          <w:lang w:val="fr-FR"/>
                        </w:rPr>
                      </w:pPr>
                    </w:p>
                    <w:p w14:paraId="6DCC9988" w14:textId="77777777" w:rsidR="00600DF9" w:rsidRDefault="00600DF9" w:rsidP="0048001B">
                      <w:pPr>
                        <w:rPr>
                          <w:rFonts w:cs="Arial"/>
                          <w:lang w:val="fr-FR"/>
                        </w:rPr>
                      </w:pPr>
                    </w:p>
                    <w:p w14:paraId="5D2AF9AE" w14:textId="77777777" w:rsidR="00600DF9" w:rsidRDefault="00600DF9" w:rsidP="0048001B">
                      <w:pPr>
                        <w:rPr>
                          <w:rFonts w:cs="Arial"/>
                          <w:lang w:val="fr-FR"/>
                        </w:rPr>
                      </w:pPr>
                    </w:p>
                    <w:p w14:paraId="54B96B0A" w14:textId="77777777" w:rsidR="00600DF9" w:rsidRDefault="00600DF9" w:rsidP="0048001B">
                      <w:pPr>
                        <w:rPr>
                          <w:rFonts w:cs="Arial"/>
                          <w:lang w:val="fr-FR"/>
                        </w:rPr>
                      </w:pPr>
                    </w:p>
                    <w:p w14:paraId="684C4EE0" w14:textId="77777777" w:rsidR="00600DF9" w:rsidRDefault="00600DF9" w:rsidP="0048001B">
                      <w:pPr>
                        <w:rPr>
                          <w:rFonts w:cs="Arial"/>
                          <w:lang w:val="fr-FR"/>
                        </w:rPr>
                      </w:pPr>
                    </w:p>
                    <w:p w14:paraId="527AC4F6" w14:textId="77777777" w:rsidR="00600DF9" w:rsidRDefault="00600DF9" w:rsidP="0048001B">
                      <w:pPr>
                        <w:rPr>
                          <w:rFonts w:cs="Arial"/>
                          <w:lang w:val="fr-FR"/>
                        </w:rPr>
                      </w:pPr>
                    </w:p>
                    <w:p w14:paraId="4AE2E630" w14:textId="77777777" w:rsidR="00600DF9" w:rsidRDefault="00600DF9" w:rsidP="0048001B">
                      <w:pPr>
                        <w:rPr>
                          <w:rFonts w:cs="Arial"/>
                          <w:lang w:val="fr-FR"/>
                        </w:rPr>
                      </w:pPr>
                    </w:p>
                    <w:p w14:paraId="7DA58A96" w14:textId="77777777" w:rsidR="00600DF9" w:rsidRDefault="00600DF9" w:rsidP="0048001B">
                      <w:pPr>
                        <w:rPr>
                          <w:rFonts w:cs="Arial"/>
                          <w:lang w:val="fr-FR"/>
                        </w:rPr>
                      </w:pPr>
                    </w:p>
                    <w:p w14:paraId="52C2A3D0" w14:textId="77777777" w:rsidR="00600DF9" w:rsidRDefault="00600DF9" w:rsidP="0048001B">
                      <w:pPr>
                        <w:rPr>
                          <w:rFonts w:cs="Arial"/>
                          <w:lang w:val="fr-FR"/>
                        </w:rPr>
                      </w:pPr>
                    </w:p>
                    <w:p w14:paraId="10133E34" w14:textId="77777777" w:rsidR="00600DF9" w:rsidRDefault="00600DF9" w:rsidP="0048001B">
                      <w:pPr>
                        <w:rPr>
                          <w:rFonts w:cs="Arial"/>
                          <w:lang w:val="fr-FR"/>
                        </w:rPr>
                      </w:pPr>
                    </w:p>
                    <w:p w14:paraId="4D4609FC" w14:textId="77777777" w:rsidR="00600DF9" w:rsidRDefault="00600DF9" w:rsidP="0048001B">
                      <w:pPr>
                        <w:rPr>
                          <w:rFonts w:cs="Arial"/>
                          <w:lang w:val="fr-FR"/>
                        </w:rPr>
                      </w:pPr>
                    </w:p>
                    <w:p w14:paraId="12F9F220" w14:textId="77777777" w:rsidR="00600DF9" w:rsidRDefault="00600DF9" w:rsidP="0048001B">
                      <w:pPr>
                        <w:rPr>
                          <w:rFonts w:cs="Arial"/>
                          <w:lang w:val="fr-FR"/>
                        </w:rPr>
                      </w:pPr>
                    </w:p>
                    <w:p w14:paraId="19CA667B" w14:textId="77777777" w:rsidR="00600DF9" w:rsidRDefault="00600DF9" w:rsidP="0048001B">
                      <w:pPr>
                        <w:rPr>
                          <w:rFonts w:cs="Arial"/>
                          <w:lang w:val="fr-FR"/>
                        </w:rPr>
                      </w:pPr>
                    </w:p>
                    <w:p w14:paraId="04CA40A6" w14:textId="77777777" w:rsidR="00600DF9" w:rsidRDefault="00600DF9" w:rsidP="0048001B">
                      <w:pPr>
                        <w:rPr>
                          <w:rFonts w:cs="Arial"/>
                          <w:lang w:val="fr-FR"/>
                        </w:rPr>
                      </w:pPr>
                    </w:p>
                    <w:p w14:paraId="5E1ECA1D" w14:textId="77777777" w:rsidR="00600DF9" w:rsidRDefault="00600DF9" w:rsidP="0048001B">
                      <w:pPr>
                        <w:rPr>
                          <w:rFonts w:cs="Arial"/>
                          <w:lang w:val="fr-FR"/>
                        </w:rPr>
                      </w:pPr>
                    </w:p>
                    <w:p w14:paraId="5E3CA202" w14:textId="77777777" w:rsidR="00600DF9" w:rsidRDefault="00600DF9" w:rsidP="0048001B">
                      <w:pPr>
                        <w:rPr>
                          <w:rFonts w:cs="Arial"/>
                          <w:lang w:val="fr-FR"/>
                        </w:rPr>
                      </w:pPr>
                    </w:p>
                    <w:p w14:paraId="57202102" w14:textId="77777777" w:rsidR="00600DF9" w:rsidRDefault="00600DF9" w:rsidP="0048001B">
                      <w:pPr>
                        <w:rPr>
                          <w:rFonts w:cs="Arial"/>
                          <w:lang w:val="fr-FR"/>
                        </w:rPr>
                      </w:pPr>
                    </w:p>
                    <w:p w14:paraId="069F345A" w14:textId="77777777" w:rsidR="00600DF9" w:rsidRDefault="00600DF9" w:rsidP="0048001B">
                      <w:pPr>
                        <w:rPr>
                          <w:rFonts w:cs="Arial"/>
                          <w:lang w:val="fr-FR"/>
                        </w:rPr>
                      </w:pPr>
                    </w:p>
                    <w:p w14:paraId="24A82661" w14:textId="77777777" w:rsidR="00600DF9" w:rsidRDefault="00600DF9" w:rsidP="0048001B">
                      <w:pPr>
                        <w:rPr>
                          <w:rFonts w:cs="Arial"/>
                          <w:lang w:val="fr-FR"/>
                        </w:rPr>
                      </w:pPr>
                    </w:p>
                    <w:p w14:paraId="61D52E3A" w14:textId="77777777" w:rsidR="00600DF9" w:rsidRDefault="00600DF9" w:rsidP="0048001B">
                      <w:pPr>
                        <w:rPr>
                          <w:rFonts w:cs="Arial"/>
                          <w:lang w:val="fr-FR"/>
                        </w:rPr>
                      </w:pPr>
                    </w:p>
                    <w:p w14:paraId="4A5B62DA" w14:textId="77777777" w:rsidR="00600DF9" w:rsidRDefault="00600DF9" w:rsidP="0048001B">
                      <w:pPr>
                        <w:rPr>
                          <w:rFonts w:cs="Arial"/>
                          <w:lang w:val="fr-FR"/>
                        </w:rPr>
                      </w:pPr>
                    </w:p>
                    <w:p w14:paraId="2EEC21BC" w14:textId="77777777" w:rsidR="00600DF9" w:rsidRDefault="00600DF9" w:rsidP="0048001B">
                      <w:pPr>
                        <w:rPr>
                          <w:rFonts w:cs="Arial"/>
                          <w:lang w:val="fr-FR"/>
                        </w:rPr>
                      </w:pPr>
                    </w:p>
                    <w:p w14:paraId="33D6E949" w14:textId="77777777" w:rsidR="00600DF9" w:rsidRDefault="00600DF9" w:rsidP="0048001B">
                      <w:pPr>
                        <w:rPr>
                          <w:rFonts w:cs="Arial"/>
                          <w:lang w:val="fr-FR"/>
                        </w:rPr>
                      </w:pPr>
                    </w:p>
                    <w:p w14:paraId="56C07401" w14:textId="77777777" w:rsidR="00600DF9" w:rsidRDefault="00600DF9" w:rsidP="0048001B">
                      <w:pPr>
                        <w:rPr>
                          <w:rFonts w:cs="Arial"/>
                          <w:lang w:val="fr-FR"/>
                        </w:rPr>
                      </w:pPr>
                    </w:p>
                    <w:p w14:paraId="302F2614" w14:textId="77777777" w:rsidR="00600DF9" w:rsidRDefault="00600DF9" w:rsidP="0048001B">
                      <w:pPr>
                        <w:rPr>
                          <w:rFonts w:cs="Arial"/>
                          <w:lang w:val="fr-FR"/>
                        </w:rPr>
                      </w:pPr>
                    </w:p>
                    <w:p w14:paraId="1BD48D55" w14:textId="77777777" w:rsidR="00600DF9" w:rsidRDefault="00600DF9" w:rsidP="0048001B">
                      <w:pPr>
                        <w:rPr>
                          <w:rFonts w:cs="Arial"/>
                          <w:lang w:val="fr-FR"/>
                        </w:rPr>
                      </w:pPr>
                    </w:p>
                    <w:p w14:paraId="443EB4F8" w14:textId="77777777" w:rsidR="00600DF9" w:rsidRDefault="00600DF9" w:rsidP="0048001B">
                      <w:pPr>
                        <w:rPr>
                          <w:rFonts w:cs="Arial"/>
                          <w:lang w:val="fr-FR"/>
                        </w:rPr>
                      </w:pPr>
                    </w:p>
                    <w:p w14:paraId="34B165B0" w14:textId="77777777" w:rsidR="00600DF9" w:rsidRDefault="00600DF9" w:rsidP="0048001B">
                      <w:pPr>
                        <w:rPr>
                          <w:rFonts w:cs="Arial"/>
                          <w:lang w:val="fr-FR"/>
                        </w:rPr>
                      </w:pPr>
                    </w:p>
                    <w:p w14:paraId="1496D161" w14:textId="77777777" w:rsidR="00600DF9" w:rsidRDefault="00600DF9" w:rsidP="0048001B">
                      <w:pPr>
                        <w:rPr>
                          <w:rFonts w:cs="Arial"/>
                          <w:lang w:val="fr-FR"/>
                        </w:rPr>
                      </w:pPr>
                    </w:p>
                    <w:p w14:paraId="78EB31CE" w14:textId="77777777" w:rsidR="00600DF9" w:rsidRDefault="00600DF9" w:rsidP="0048001B">
                      <w:pPr>
                        <w:rPr>
                          <w:rFonts w:cs="Arial"/>
                          <w:lang w:val="fr-FR"/>
                        </w:rPr>
                      </w:pPr>
                    </w:p>
                    <w:p w14:paraId="71E2952F" w14:textId="77777777" w:rsidR="00600DF9" w:rsidRDefault="00600DF9" w:rsidP="0048001B">
                      <w:pPr>
                        <w:rPr>
                          <w:rFonts w:cs="Arial"/>
                          <w:lang w:val="fr-FR"/>
                        </w:rPr>
                      </w:pPr>
                    </w:p>
                  </w:txbxContent>
                </v:textbox>
                <w10:anchorlock/>
              </v:shape>
            </w:pict>
          </mc:Fallback>
        </mc:AlternateContent>
      </w:r>
      <w:r>
        <w:rPr>
          <w:noProof/>
          <w:lang w:eastAsia="en-GB"/>
        </w:rPr>
        <mc:AlternateContent>
          <mc:Choice Requires="wps">
            <w:drawing>
              <wp:anchor distT="0" distB="0" distL="114300" distR="114300" simplePos="0" relativeHeight="251716608" behindDoc="0" locked="1" layoutInCell="1" allowOverlap="1" wp14:anchorId="412B79EC" wp14:editId="3BF1369D">
                <wp:simplePos x="0" y="0"/>
                <wp:positionH relativeFrom="column">
                  <wp:posOffset>-914400</wp:posOffset>
                </wp:positionH>
                <wp:positionV relativeFrom="paragraph">
                  <wp:posOffset>-9433560</wp:posOffset>
                </wp:positionV>
                <wp:extent cx="914400" cy="914400"/>
                <wp:effectExtent l="0" t="2540" r="12700" b="10160"/>
                <wp:wrapNone/>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456899E4" w14:textId="77777777" w:rsidR="00600DF9" w:rsidRDefault="00600DF9" w:rsidP="0048001B">
                            <w:pPr>
                              <w:autoSpaceDE w:val="0"/>
                              <w:autoSpaceDN w:val="0"/>
                              <w:adjustRightInd w:val="0"/>
                              <w:jc w:val="center"/>
                              <w:rPr>
                                <w:rFonts w:cs="Arial"/>
                                <w:b/>
                                <w:bCs/>
                                <w:sz w:val="28"/>
                                <w:szCs w:val="28"/>
                                <w:lang w:val="es-ES"/>
                              </w:rPr>
                            </w:pPr>
                            <w:r>
                              <w:rPr>
                                <w:rFonts w:cs="Arial"/>
                                <w:b/>
                                <w:bCs/>
                                <w:sz w:val="28"/>
                                <w:szCs w:val="28"/>
                                <w:lang w:val="es-ES"/>
                              </w:rPr>
                              <w:t>IALABATT WG-1</w:t>
                            </w:r>
                          </w:p>
                          <w:p w14:paraId="58E48D9A" w14:textId="77777777" w:rsidR="00600DF9" w:rsidRDefault="00600DF9" w:rsidP="0048001B">
                            <w:pPr>
                              <w:autoSpaceDE w:val="0"/>
                              <w:autoSpaceDN w:val="0"/>
                              <w:adjustRightInd w:val="0"/>
                              <w:jc w:val="center"/>
                              <w:rPr>
                                <w:rFonts w:cs="Arial"/>
                                <w:b/>
                                <w:bCs/>
                                <w:sz w:val="28"/>
                                <w:szCs w:val="28"/>
                                <w:lang w:val="es-ES"/>
                              </w:rPr>
                            </w:pPr>
                          </w:p>
                          <w:p w14:paraId="53193B9D" w14:textId="77777777" w:rsidR="00600DF9" w:rsidRDefault="00600DF9" w:rsidP="0048001B">
                            <w:pPr>
                              <w:autoSpaceDE w:val="0"/>
                              <w:autoSpaceDN w:val="0"/>
                              <w:adjustRightInd w:val="0"/>
                              <w:jc w:val="center"/>
                              <w:rPr>
                                <w:rFonts w:cs="Arial"/>
                                <w:b/>
                                <w:bCs/>
                                <w:sz w:val="28"/>
                                <w:szCs w:val="28"/>
                                <w:lang w:val="es-ES"/>
                              </w:rPr>
                            </w:pPr>
                            <w:r>
                              <w:rPr>
                                <w:rFonts w:cs="Arial"/>
                                <w:b/>
                                <w:bCs/>
                                <w:sz w:val="28"/>
                                <w:szCs w:val="28"/>
                                <w:lang w:val="es-ES"/>
                              </w:rPr>
                              <w:t>2008-10-02</w:t>
                            </w:r>
                          </w:p>
                          <w:p w14:paraId="0A10DABE" w14:textId="77777777" w:rsidR="00600DF9" w:rsidRDefault="00600DF9" w:rsidP="0048001B">
                            <w:pPr>
                              <w:autoSpaceDE w:val="0"/>
                              <w:autoSpaceDN w:val="0"/>
                              <w:adjustRightInd w:val="0"/>
                              <w:jc w:val="center"/>
                              <w:rPr>
                                <w:rFonts w:cs="Arial"/>
                                <w:b/>
                                <w:bCs/>
                                <w:sz w:val="28"/>
                                <w:szCs w:val="28"/>
                                <w:lang w:val="es-ES"/>
                              </w:rPr>
                            </w:pPr>
                          </w:p>
                          <w:p w14:paraId="43A4634B" w14:textId="77777777" w:rsidR="00600DF9" w:rsidRDefault="00600DF9" w:rsidP="0048001B">
                            <w:pPr>
                              <w:autoSpaceDE w:val="0"/>
                              <w:autoSpaceDN w:val="0"/>
                              <w:adjustRightInd w:val="0"/>
                              <w:jc w:val="center"/>
                              <w:rPr>
                                <w:rFonts w:cs="Arial"/>
                                <w:b/>
                                <w:bCs/>
                                <w:sz w:val="28"/>
                                <w:szCs w:val="28"/>
                                <w:lang w:val="es-ES"/>
                              </w:rPr>
                            </w:pPr>
                            <w:r>
                              <w:rPr>
                                <w:rFonts w:cs="Arial"/>
                                <w:b/>
                                <w:bCs/>
                                <w:sz w:val="28"/>
                                <w:szCs w:val="28"/>
                                <w:lang w:val="es-ES"/>
                              </w:rPr>
                              <w:t>IALA Guideline No.   - 1</w:t>
                            </w:r>
                          </w:p>
                          <w:p w14:paraId="14821DE6" w14:textId="77777777" w:rsidR="00600DF9" w:rsidRDefault="00600DF9" w:rsidP="0048001B">
                            <w:pPr>
                              <w:autoSpaceDE w:val="0"/>
                              <w:autoSpaceDN w:val="0"/>
                              <w:adjustRightInd w:val="0"/>
                              <w:jc w:val="center"/>
                              <w:rPr>
                                <w:rFonts w:cs="Arial"/>
                                <w:b/>
                                <w:bCs/>
                                <w:sz w:val="28"/>
                                <w:szCs w:val="28"/>
                                <w:lang w:val="es-ES"/>
                              </w:rPr>
                            </w:pPr>
                          </w:p>
                          <w:p w14:paraId="5EC1B860" w14:textId="77777777" w:rsidR="00600DF9" w:rsidRDefault="00600DF9" w:rsidP="0048001B">
                            <w:pPr>
                              <w:autoSpaceDE w:val="0"/>
                              <w:autoSpaceDN w:val="0"/>
                              <w:adjustRightInd w:val="0"/>
                              <w:jc w:val="center"/>
                              <w:rPr>
                                <w:rFonts w:cs="Arial"/>
                                <w:b/>
                                <w:bCs/>
                                <w:sz w:val="28"/>
                                <w:szCs w:val="28"/>
                              </w:rPr>
                            </w:pPr>
                            <w:r>
                              <w:rPr>
                                <w:rFonts w:cs="Arial"/>
                                <w:b/>
                                <w:bCs/>
                                <w:sz w:val="28"/>
                                <w:szCs w:val="28"/>
                              </w:rPr>
                              <w:t>On</w:t>
                            </w:r>
                          </w:p>
                          <w:p w14:paraId="48CB2114" w14:textId="77777777" w:rsidR="00600DF9" w:rsidRDefault="00600DF9" w:rsidP="0048001B">
                            <w:pPr>
                              <w:autoSpaceDE w:val="0"/>
                              <w:autoSpaceDN w:val="0"/>
                              <w:adjustRightInd w:val="0"/>
                              <w:jc w:val="center"/>
                              <w:rPr>
                                <w:rFonts w:cs="Arial"/>
                                <w:b/>
                                <w:bCs/>
                                <w:sz w:val="28"/>
                                <w:szCs w:val="28"/>
                              </w:rPr>
                            </w:pPr>
                          </w:p>
                          <w:p w14:paraId="33C0CCD1" w14:textId="77777777" w:rsidR="00600DF9" w:rsidRDefault="00600DF9" w:rsidP="0048001B">
                            <w:pPr>
                              <w:autoSpaceDE w:val="0"/>
                              <w:autoSpaceDN w:val="0"/>
                              <w:adjustRightInd w:val="0"/>
                              <w:jc w:val="center"/>
                              <w:rPr>
                                <w:rFonts w:cs="Arial"/>
                                <w:b/>
                                <w:bCs/>
                                <w:sz w:val="28"/>
                                <w:szCs w:val="28"/>
                              </w:rPr>
                            </w:pPr>
                            <w:r>
                              <w:rPr>
                                <w:rFonts w:cs="Arial"/>
                                <w:b/>
                                <w:bCs/>
                                <w:sz w:val="28"/>
                                <w:szCs w:val="28"/>
                              </w:rPr>
                              <w:t xml:space="preserve">Total Electrical Loads of </w:t>
                            </w:r>
                          </w:p>
                          <w:p w14:paraId="067E2B85" w14:textId="77777777" w:rsidR="00600DF9" w:rsidRDefault="00600DF9" w:rsidP="0048001B">
                            <w:pPr>
                              <w:autoSpaceDE w:val="0"/>
                              <w:autoSpaceDN w:val="0"/>
                              <w:adjustRightInd w:val="0"/>
                              <w:jc w:val="center"/>
                              <w:rPr>
                                <w:rFonts w:cs="Arial"/>
                                <w:b/>
                                <w:bCs/>
                                <w:sz w:val="28"/>
                                <w:szCs w:val="28"/>
                              </w:rPr>
                            </w:pPr>
                            <w:r>
                              <w:rPr>
                                <w:rFonts w:cs="Arial"/>
                                <w:b/>
                                <w:bCs/>
                                <w:sz w:val="28"/>
                                <w:szCs w:val="28"/>
                              </w:rPr>
                              <w:t>Aids to Navigation</w:t>
                            </w:r>
                          </w:p>
                          <w:p w14:paraId="31584CA2" w14:textId="77777777" w:rsidR="00600DF9" w:rsidRDefault="00600DF9" w:rsidP="0048001B">
                            <w:pPr>
                              <w:autoSpaceDE w:val="0"/>
                              <w:autoSpaceDN w:val="0"/>
                              <w:adjustRightInd w:val="0"/>
                              <w:jc w:val="center"/>
                              <w:rPr>
                                <w:rFonts w:cs="Arial"/>
                                <w:b/>
                                <w:bCs/>
                                <w:sz w:val="28"/>
                                <w:szCs w:val="28"/>
                              </w:rPr>
                            </w:pPr>
                          </w:p>
                          <w:p w14:paraId="2380A8FD" w14:textId="77777777" w:rsidR="00600DF9" w:rsidRDefault="00600DF9" w:rsidP="0048001B">
                            <w:pPr>
                              <w:autoSpaceDE w:val="0"/>
                              <w:autoSpaceDN w:val="0"/>
                              <w:adjustRightInd w:val="0"/>
                              <w:jc w:val="center"/>
                              <w:rPr>
                                <w:rFonts w:cs="Arial"/>
                                <w:b/>
                                <w:bCs/>
                                <w:sz w:val="28"/>
                                <w:szCs w:val="28"/>
                              </w:rPr>
                            </w:pPr>
                          </w:p>
                          <w:p w14:paraId="19DFA5FD" w14:textId="77777777" w:rsidR="00600DF9" w:rsidRDefault="00600DF9" w:rsidP="0048001B">
                            <w:pPr>
                              <w:autoSpaceDE w:val="0"/>
                              <w:autoSpaceDN w:val="0"/>
                              <w:adjustRightInd w:val="0"/>
                              <w:jc w:val="center"/>
                              <w:rPr>
                                <w:rFonts w:cs="Arial"/>
                                <w:b/>
                                <w:bCs/>
                                <w:sz w:val="28"/>
                                <w:szCs w:val="28"/>
                              </w:rPr>
                            </w:pPr>
                            <w:r>
                              <w:rPr>
                                <w:rFonts w:cs="Arial"/>
                                <w:b/>
                                <w:bCs/>
                                <w:sz w:val="28"/>
                                <w:szCs w:val="28"/>
                              </w:rPr>
                              <w:t>Edition 1</w:t>
                            </w:r>
                          </w:p>
                          <w:p w14:paraId="33EF979A" w14:textId="77777777" w:rsidR="00600DF9" w:rsidRDefault="00600DF9" w:rsidP="0048001B">
                            <w:pPr>
                              <w:autoSpaceDE w:val="0"/>
                              <w:autoSpaceDN w:val="0"/>
                              <w:adjustRightInd w:val="0"/>
                              <w:jc w:val="center"/>
                              <w:rPr>
                                <w:rFonts w:cs="Arial"/>
                                <w:b/>
                                <w:bCs/>
                                <w:sz w:val="36"/>
                                <w:szCs w:val="36"/>
                              </w:rPr>
                            </w:pPr>
                          </w:p>
                          <w:p w14:paraId="0997CDBC" w14:textId="77777777" w:rsidR="00600DF9" w:rsidRDefault="00600DF9" w:rsidP="0048001B">
                            <w:pPr>
                              <w:autoSpaceDE w:val="0"/>
                              <w:autoSpaceDN w:val="0"/>
                              <w:adjustRightInd w:val="0"/>
                              <w:jc w:val="center"/>
                              <w:rPr>
                                <w:rFonts w:cs="Arial"/>
                                <w:b/>
                                <w:bCs/>
                                <w:sz w:val="36"/>
                                <w:szCs w:val="36"/>
                              </w:rPr>
                            </w:pPr>
                            <w:r>
                              <w:rPr>
                                <w:rFonts w:cs="Arial"/>
                                <w:b/>
                                <w:bCs/>
                                <w:sz w:val="36"/>
                                <w:szCs w:val="36"/>
                              </w:rPr>
                              <w:t>October 2008</w:t>
                            </w:r>
                          </w:p>
                          <w:p w14:paraId="1FBC5028" w14:textId="77777777" w:rsidR="00600DF9" w:rsidRDefault="00600DF9" w:rsidP="0048001B">
                            <w:pPr>
                              <w:autoSpaceDE w:val="0"/>
                              <w:autoSpaceDN w:val="0"/>
                              <w:adjustRightInd w:val="0"/>
                              <w:jc w:val="center"/>
                              <w:rPr>
                                <w:rFonts w:cs="Arial"/>
                                <w:b/>
                                <w:bCs/>
                                <w:sz w:val="28"/>
                                <w:szCs w:val="28"/>
                              </w:rPr>
                            </w:pPr>
                          </w:p>
                          <w:p w14:paraId="165BE47A" w14:textId="77777777" w:rsidR="00600DF9" w:rsidRDefault="00600DF9" w:rsidP="0048001B">
                            <w:pPr>
                              <w:autoSpaceDE w:val="0"/>
                              <w:autoSpaceDN w:val="0"/>
                              <w:adjustRightInd w:val="0"/>
                              <w:jc w:val="center"/>
                              <w:rPr>
                                <w:rFonts w:cs="Arial"/>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2B79EC" id="Text Box 55" o:spid="_x0000_s1038" type="#_x0000_t202" style="position:absolute;left:0;text-align:left;margin-left:-1in;margin-top:-742.8pt;width:1in;height:1in;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Fvq3NknAgAAWAQAAA4AAAAAAAAAAAAAAAAALgIAAGRycy9l&#10;Mm9Eb2MueG1sUEsBAi0AFAAGAAgAAAAhAHK+oY7hAAAADQEAAA8AAAAAAAAAAAAAAAAAgQQAAGRy&#10;cy9kb3ducmV2LnhtbFBLBQYAAAAABAAEAPMAAACPBQAAAAA=&#10;">
                <v:textbox>
                  <w:txbxContent>
                    <w:p w14:paraId="456899E4" w14:textId="77777777" w:rsidR="00600DF9" w:rsidRDefault="00600DF9" w:rsidP="0048001B">
                      <w:pPr>
                        <w:autoSpaceDE w:val="0"/>
                        <w:autoSpaceDN w:val="0"/>
                        <w:adjustRightInd w:val="0"/>
                        <w:jc w:val="center"/>
                        <w:rPr>
                          <w:rFonts w:cs="Arial"/>
                          <w:b/>
                          <w:bCs/>
                          <w:sz w:val="28"/>
                          <w:szCs w:val="28"/>
                          <w:lang w:val="es-ES"/>
                        </w:rPr>
                      </w:pPr>
                      <w:r>
                        <w:rPr>
                          <w:rFonts w:cs="Arial"/>
                          <w:b/>
                          <w:bCs/>
                          <w:sz w:val="28"/>
                          <w:szCs w:val="28"/>
                          <w:lang w:val="es-ES"/>
                        </w:rPr>
                        <w:t>IALABATT WG-1</w:t>
                      </w:r>
                    </w:p>
                    <w:p w14:paraId="58E48D9A" w14:textId="77777777" w:rsidR="00600DF9" w:rsidRDefault="00600DF9" w:rsidP="0048001B">
                      <w:pPr>
                        <w:autoSpaceDE w:val="0"/>
                        <w:autoSpaceDN w:val="0"/>
                        <w:adjustRightInd w:val="0"/>
                        <w:jc w:val="center"/>
                        <w:rPr>
                          <w:rFonts w:cs="Arial"/>
                          <w:b/>
                          <w:bCs/>
                          <w:sz w:val="28"/>
                          <w:szCs w:val="28"/>
                          <w:lang w:val="es-ES"/>
                        </w:rPr>
                      </w:pPr>
                    </w:p>
                    <w:p w14:paraId="53193B9D" w14:textId="77777777" w:rsidR="00600DF9" w:rsidRDefault="00600DF9" w:rsidP="0048001B">
                      <w:pPr>
                        <w:autoSpaceDE w:val="0"/>
                        <w:autoSpaceDN w:val="0"/>
                        <w:adjustRightInd w:val="0"/>
                        <w:jc w:val="center"/>
                        <w:rPr>
                          <w:rFonts w:cs="Arial"/>
                          <w:b/>
                          <w:bCs/>
                          <w:sz w:val="28"/>
                          <w:szCs w:val="28"/>
                          <w:lang w:val="es-ES"/>
                        </w:rPr>
                      </w:pPr>
                      <w:r>
                        <w:rPr>
                          <w:rFonts w:cs="Arial"/>
                          <w:b/>
                          <w:bCs/>
                          <w:sz w:val="28"/>
                          <w:szCs w:val="28"/>
                          <w:lang w:val="es-ES"/>
                        </w:rPr>
                        <w:t>2008-10-02</w:t>
                      </w:r>
                    </w:p>
                    <w:p w14:paraId="0A10DABE" w14:textId="77777777" w:rsidR="00600DF9" w:rsidRDefault="00600DF9" w:rsidP="0048001B">
                      <w:pPr>
                        <w:autoSpaceDE w:val="0"/>
                        <w:autoSpaceDN w:val="0"/>
                        <w:adjustRightInd w:val="0"/>
                        <w:jc w:val="center"/>
                        <w:rPr>
                          <w:rFonts w:cs="Arial"/>
                          <w:b/>
                          <w:bCs/>
                          <w:sz w:val="28"/>
                          <w:szCs w:val="28"/>
                          <w:lang w:val="es-ES"/>
                        </w:rPr>
                      </w:pPr>
                    </w:p>
                    <w:p w14:paraId="43A4634B" w14:textId="77777777" w:rsidR="00600DF9" w:rsidRDefault="00600DF9" w:rsidP="0048001B">
                      <w:pPr>
                        <w:autoSpaceDE w:val="0"/>
                        <w:autoSpaceDN w:val="0"/>
                        <w:adjustRightInd w:val="0"/>
                        <w:jc w:val="center"/>
                        <w:rPr>
                          <w:rFonts w:cs="Arial"/>
                          <w:b/>
                          <w:bCs/>
                          <w:sz w:val="28"/>
                          <w:szCs w:val="28"/>
                          <w:lang w:val="es-ES"/>
                        </w:rPr>
                      </w:pPr>
                      <w:r>
                        <w:rPr>
                          <w:rFonts w:cs="Arial"/>
                          <w:b/>
                          <w:bCs/>
                          <w:sz w:val="28"/>
                          <w:szCs w:val="28"/>
                          <w:lang w:val="es-ES"/>
                        </w:rPr>
                        <w:t xml:space="preserve">IALA </w:t>
                      </w:r>
                      <w:proofErr w:type="spellStart"/>
                      <w:r>
                        <w:rPr>
                          <w:rFonts w:cs="Arial"/>
                          <w:b/>
                          <w:bCs/>
                          <w:sz w:val="28"/>
                          <w:szCs w:val="28"/>
                          <w:lang w:val="es-ES"/>
                        </w:rPr>
                        <w:t>Guideline</w:t>
                      </w:r>
                      <w:proofErr w:type="spellEnd"/>
                      <w:r>
                        <w:rPr>
                          <w:rFonts w:cs="Arial"/>
                          <w:b/>
                          <w:bCs/>
                          <w:sz w:val="28"/>
                          <w:szCs w:val="28"/>
                          <w:lang w:val="es-ES"/>
                        </w:rPr>
                        <w:t xml:space="preserve"> No.   - 1</w:t>
                      </w:r>
                    </w:p>
                    <w:p w14:paraId="14821DE6" w14:textId="77777777" w:rsidR="00600DF9" w:rsidRDefault="00600DF9" w:rsidP="0048001B">
                      <w:pPr>
                        <w:autoSpaceDE w:val="0"/>
                        <w:autoSpaceDN w:val="0"/>
                        <w:adjustRightInd w:val="0"/>
                        <w:jc w:val="center"/>
                        <w:rPr>
                          <w:rFonts w:cs="Arial"/>
                          <w:b/>
                          <w:bCs/>
                          <w:sz w:val="28"/>
                          <w:szCs w:val="28"/>
                          <w:lang w:val="es-ES"/>
                        </w:rPr>
                      </w:pPr>
                    </w:p>
                    <w:p w14:paraId="5EC1B860" w14:textId="77777777" w:rsidR="00600DF9" w:rsidRDefault="00600DF9" w:rsidP="0048001B">
                      <w:pPr>
                        <w:autoSpaceDE w:val="0"/>
                        <w:autoSpaceDN w:val="0"/>
                        <w:adjustRightInd w:val="0"/>
                        <w:jc w:val="center"/>
                        <w:rPr>
                          <w:rFonts w:cs="Arial"/>
                          <w:b/>
                          <w:bCs/>
                          <w:sz w:val="28"/>
                          <w:szCs w:val="28"/>
                        </w:rPr>
                      </w:pPr>
                      <w:r>
                        <w:rPr>
                          <w:rFonts w:cs="Arial"/>
                          <w:b/>
                          <w:bCs/>
                          <w:sz w:val="28"/>
                          <w:szCs w:val="28"/>
                        </w:rPr>
                        <w:t>On</w:t>
                      </w:r>
                    </w:p>
                    <w:p w14:paraId="48CB2114" w14:textId="77777777" w:rsidR="00600DF9" w:rsidRDefault="00600DF9" w:rsidP="0048001B">
                      <w:pPr>
                        <w:autoSpaceDE w:val="0"/>
                        <w:autoSpaceDN w:val="0"/>
                        <w:adjustRightInd w:val="0"/>
                        <w:jc w:val="center"/>
                        <w:rPr>
                          <w:rFonts w:cs="Arial"/>
                          <w:b/>
                          <w:bCs/>
                          <w:sz w:val="28"/>
                          <w:szCs w:val="28"/>
                        </w:rPr>
                      </w:pPr>
                    </w:p>
                    <w:p w14:paraId="33C0CCD1" w14:textId="77777777" w:rsidR="00600DF9" w:rsidRDefault="00600DF9" w:rsidP="0048001B">
                      <w:pPr>
                        <w:autoSpaceDE w:val="0"/>
                        <w:autoSpaceDN w:val="0"/>
                        <w:adjustRightInd w:val="0"/>
                        <w:jc w:val="center"/>
                        <w:rPr>
                          <w:rFonts w:cs="Arial"/>
                          <w:b/>
                          <w:bCs/>
                          <w:sz w:val="28"/>
                          <w:szCs w:val="28"/>
                        </w:rPr>
                      </w:pPr>
                      <w:r>
                        <w:rPr>
                          <w:rFonts w:cs="Arial"/>
                          <w:b/>
                          <w:bCs/>
                          <w:sz w:val="28"/>
                          <w:szCs w:val="28"/>
                        </w:rPr>
                        <w:t xml:space="preserve">Total Electrical Loads of </w:t>
                      </w:r>
                    </w:p>
                    <w:p w14:paraId="067E2B85" w14:textId="77777777" w:rsidR="00600DF9" w:rsidRDefault="00600DF9" w:rsidP="0048001B">
                      <w:pPr>
                        <w:autoSpaceDE w:val="0"/>
                        <w:autoSpaceDN w:val="0"/>
                        <w:adjustRightInd w:val="0"/>
                        <w:jc w:val="center"/>
                        <w:rPr>
                          <w:rFonts w:cs="Arial"/>
                          <w:b/>
                          <w:bCs/>
                          <w:sz w:val="28"/>
                          <w:szCs w:val="28"/>
                        </w:rPr>
                      </w:pPr>
                      <w:r>
                        <w:rPr>
                          <w:rFonts w:cs="Arial"/>
                          <w:b/>
                          <w:bCs/>
                          <w:sz w:val="28"/>
                          <w:szCs w:val="28"/>
                        </w:rPr>
                        <w:t>Aids to Navigation</w:t>
                      </w:r>
                    </w:p>
                    <w:p w14:paraId="31584CA2" w14:textId="77777777" w:rsidR="00600DF9" w:rsidRDefault="00600DF9" w:rsidP="0048001B">
                      <w:pPr>
                        <w:autoSpaceDE w:val="0"/>
                        <w:autoSpaceDN w:val="0"/>
                        <w:adjustRightInd w:val="0"/>
                        <w:jc w:val="center"/>
                        <w:rPr>
                          <w:rFonts w:cs="Arial"/>
                          <w:b/>
                          <w:bCs/>
                          <w:sz w:val="28"/>
                          <w:szCs w:val="28"/>
                        </w:rPr>
                      </w:pPr>
                    </w:p>
                    <w:p w14:paraId="2380A8FD" w14:textId="77777777" w:rsidR="00600DF9" w:rsidRDefault="00600DF9" w:rsidP="0048001B">
                      <w:pPr>
                        <w:autoSpaceDE w:val="0"/>
                        <w:autoSpaceDN w:val="0"/>
                        <w:adjustRightInd w:val="0"/>
                        <w:jc w:val="center"/>
                        <w:rPr>
                          <w:rFonts w:cs="Arial"/>
                          <w:b/>
                          <w:bCs/>
                          <w:sz w:val="28"/>
                          <w:szCs w:val="28"/>
                        </w:rPr>
                      </w:pPr>
                    </w:p>
                    <w:p w14:paraId="19DFA5FD" w14:textId="77777777" w:rsidR="00600DF9" w:rsidRDefault="00600DF9" w:rsidP="0048001B">
                      <w:pPr>
                        <w:autoSpaceDE w:val="0"/>
                        <w:autoSpaceDN w:val="0"/>
                        <w:adjustRightInd w:val="0"/>
                        <w:jc w:val="center"/>
                        <w:rPr>
                          <w:rFonts w:cs="Arial"/>
                          <w:b/>
                          <w:bCs/>
                          <w:sz w:val="28"/>
                          <w:szCs w:val="28"/>
                        </w:rPr>
                      </w:pPr>
                      <w:r>
                        <w:rPr>
                          <w:rFonts w:cs="Arial"/>
                          <w:b/>
                          <w:bCs/>
                          <w:sz w:val="28"/>
                          <w:szCs w:val="28"/>
                        </w:rPr>
                        <w:t>Edition 1</w:t>
                      </w:r>
                    </w:p>
                    <w:p w14:paraId="33EF979A" w14:textId="77777777" w:rsidR="00600DF9" w:rsidRDefault="00600DF9" w:rsidP="0048001B">
                      <w:pPr>
                        <w:autoSpaceDE w:val="0"/>
                        <w:autoSpaceDN w:val="0"/>
                        <w:adjustRightInd w:val="0"/>
                        <w:jc w:val="center"/>
                        <w:rPr>
                          <w:rFonts w:cs="Arial"/>
                          <w:b/>
                          <w:bCs/>
                          <w:sz w:val="36"/>
                          <w:szCs w:val="36"/>
                        </w:rPr>
                      </w:pPr>
                    </w:p>
                    <w:p w14:paraId="0997CDBC" w14:textId="77777777" w:rsidR="00600DF9" w:rsidRDefault="00600DF9" w:rsidP="0048001B">
                      <w:pPr>
                        <w:autoSpaceDE w:val="0"/>
                        <w:autoSpaceDN w:val="0"/>
                        <w:adjustRightInd w:val="0"/>
                        <w:jc w:val="center"/>
                        <w:rPr>
                          <w:rFonts w:cs="Arial"/>
                          <w:b/>
                          <w:bCs/>
                          <w:sz w:val="36"/>
                          <w:szCs w:val="36"/>
                        </w:rPr>
                      </w:pPr>
                      <w:r>
                        <w:rPr>
                          <w:rFonts w:cs="Arial"/>
                          <w:b/>
                          <w:bCs/>
                          <w:sz w:val="36"/>
                          <w:szCs w:val="36"/>
                        </w:rPr>
                        <w:t>October 2008</w:t>
                      </w:r>
                    </w:p>
                    <w:p w14:paraId="1FBC5028" w14:textId="77777777" w:rsidR="00600DF9" w:rsidRDefault="00600DF9" w:rsidP="0048001B">
                      <w:pPr>
                        <w:autoSpaceDE w:val="0"/>
                        <w:autoSpaceDN w:val="0"/>
                        <w:adjustRightInd w:val="0"/>
                        <w:jc w:val="center"/>
                        <w:rPr>
                          <w:rFonts w:cs="Arial"/>
                          <w:b/>
                          <w:bCs/>
                          <w:sz w:val="28"/>
                          <w:szCs w:val="28"/>
                        </w:rPr>
                      </w:pPr>
                    </w:p>
                    <w:p w14:paraId="165BE47A" w14:textId="77777777" w:rsidR="00600DF9" w:rsidRDefault="00600DF9" w:rsidP="0048001B">
                      <w:pPr>
                        <w:autoSpaceDE w:val="0"/>
                        <w:autoSpaceDN w:val="0"/>
                        <w:adjustRightInd w:val="0"/>
                        <w:jc w:val="center"/>
                        <w:rPr>
                          <w:rFonts w:cs="Arial"/>
                          <w:b/>
                          <w:bCs/>
                        </w:rPr>
                      </w:pPr>
                    </w:p>
                  </w:txbxContent>
                </v:textbox>
                <w10:anchorlock/>
              </v:shape>
            </w:pict>
          </mc:Fallback>
        </mc:AlternateContent>
      </w:r>
      <w:r>
        <w:rPr>
          <w:noProof/>
          <w:lang w:eastAsia="en-GB"/>
        </w:rPr>
        <mc:AlternateContent>
          <mc:Choice Requires="wps">
            <w:drawing>
              <wp:anchor distT="0" distB="0" distL="114300" distR="114300" simplePos="0" relativeHeight="251717632" behindDoc="0" locked="1" layoutInCell="1" allowOverlap="1" wp14:anchorId="2FC903BF" wp14:editId="4DA180A4">
                <wp:simplePos x="0" y="0"/>
                <wp:positionH relativeFrom="column">
                  <wp:posOffset>-914400</wp:posOffset>
                </wp:positionH>
                <wp:positionV relativeFrom="paragraph">
                  <wp:posOffset>-9433560</wp:posOffset>
                </wp:positionV>
                <wp:extent cx="914400" cy="914400"/>
                <wp:effectExtent l="0" t="2540" r="12700" b="10160"/>
                <wp:wrapNone/>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121FA027" w14:textId="77777777" w:rsidR="00600DF9" w:rsidRDefault="00600DF9" w:rsidP="0048001B">
                            <w:pPr>
                              <w:rPr>
                                <w:rFonts w:cs="Arial"/>
                              </w:rPr>
                            </w:pPr>
                            <w:r>
                              <w:rPr>
                                <w:rFonts w:cs="Arial"/>
                                <w:position w:val="-30"/>
                              </w:rPr>
                              <w:object w:dxaOrig="3555" w:dyaOrig="690" w14:anchorId="67BCEE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77.65pt;height:34.6pt" o:ole="">
                                  <v:imagedata r:id="rId26" o:title=""/>
                                </v:shape>
                                <o:OLEObject Type="Embed" ProgID="Equation.3" ShapeID="_x0000_i1026" DrawAspect="Content" ObjectID="_1569330657" r:id="rId27"/>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C903BF" id="Text Box 54" o:spid="_x0000_s1039" type="#_x0000_t202" style="position:absolute;left:0;text-align:left;margin-left:-1in;margin-top:-742.8pt;width:1in;height:1in;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">
                <v:textbox>
                  <w:txbxContent>
                    <w:p w14:paraId="121FA027" w14:textId="77777777" w:rsidR="00600DF9" w:rsidRDefault="00600DF9" w:rsidP="0048001B">
                      <w:pPr>
                        <w:rPr>
                          <w:rFonts w:cs="Arial"/>
                        </w:rPr>
                      </w:pPr>
                      <w:r>
                        <w:rPr>
                          <w:rFonts w:cs="Arial"/>
                          <w:position w:val="-30"/>
                        </w:rPr>
                        <w:object w:dxaOrig="3555" w:dyaOrig="690" w14:anchorId="67BCEE99">
                          <v:shape id="_x0000_i1025" type="#_x0000_t75" style="width:177.7pt;height:34.2pt" o:ole="">
                            <v:imagedata r:id="rId28" o:title=""/>
                          </v:shape>
                          <o:OLEObject Type="Embed" ProgID="Equation.3" ShapeID="_x0000_i1025" DrawAspect="Content" ObjectID="_1569317936" r:id="rId29"/>
                        </w:object>
                      </w:r>
                    </w:p>
                  </w:txbxContent>
                </v:textbox>
                <w10:anchorlock/>
              </v:shape>
            </w:pict>
          </mc:Fallback>
        </mc:AlternateContent>
      </w:r>
      <w:r>
        <w:rPr>
          <w:noProof/>
          <w:lang w:eastAsia="en-GB"/>
        </w:rPr>
        <mc:AlternateContent>
          <mc:Choice Requires="wps">
            <w:drawing>
              <wp:anchor distT="0" distB="0" distL="114300" distR="114300" simplePos="0" relativeHeight="251718656" behindDoc="0" locked="1" layoutInCell="1" allowOverlap="1" wp14:anchorId="47D0EDA4" wp14:editId="35399328">
                <wp:simplePos x="0" y="0"/>
                <wp:positionH relativeFrom="column">
                  <wp:posOffset>-914400</wp:posOffset>
                </wp:positionH>
                <wp:positionV relativeFrom="paragraph">
                  <wp:posOffset>-9433560</wp:posOffset>
                </wp:positionV>
                <wp:extent cx="914400" cy="914400"/>
                <wp:effectExtent l="0" t="2540" r="12700" b="10160"/>
                <wp:wrapNone/>
                <wp:docPr id="5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268F7E12" w14:textId="77777777" w:rsidR="00600DF9" w:rsidRDefault="00600DF9" w:rsidP="0048001B">
                            <w:pPr>
                              <w:rPr>
                                <w:rFonts w:cs="Arial"/>
                              </w:rPr>
                            </w:pPr>
                            <w:r>
                              <w:rPr>
                                <w:rFonts w:cs="Arial"/>
                                <w:position w:val="-28"/>
                              </w:rPr>
                              <w:object w:dxaOrig="5760" w:dyaOrig="690" w14:anchorId="561A56E5">
                                <v:shape id="_x0000_i1028" type="#_x0000_t75" style="width:4in;height:34.6pt" o:ole="">
                                  <v:imagedata r:id="rId30" o:title=""/>
                                </v:shape>
                                <o:OLEObject Type="Embed" ProgID="Equation.3" ShapeID="_x0000_i1028" DrawAspect="Content" ObjectID="_1569330658" r:id="rId31"/>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D0EDA4" id="Text Box 53" o:spid="_x0000_s1040" type="#_x0000_t202" style="position:absolute;left:0;text-align:left;margin-left:-1in;margin-top:-742.8pt;width:1in;height:1in;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GRISSonAgAAWAQAAA4AAAAAAAAAAAAAAAAALgIAAGRycy9l&#10;Mm9Eb2MueG1sUEsBAi0AFAAGAAgAAAAhAHK+oY7hAAAADQEAAA8AAAAAAAAAAAAAAAAAgQQAAGRy&#10;cy9kb3ducmV2LnhtbFBLBQYAAAAABAAEAPMAAACPBQAAAAA=&#10;">
                <v:textbox>
                  <w:txbxContent>
                    <w:p w14:paraId="268F7E12" w14:textId="77777777" w:rsidR="00600DF9" w:rsidRDefault="00600DF9" w:rsidP="0048001B">
                      <w:pPr>
                        <w:rPr>
                          <w:rFonts w:cs="Arial"/>
                        </w:rPr>
                      </w:pPr>
                      <w:r>
                        <w:rPr>
                          <w:rFonts w:cs="Arial"/>
                          <w:position w:val="-28"/>
                        </w:rPr>
                        <w:object w:dxaOrig="5760" w:dyaOrig="690" w14:anchorId="561A56E5">
                          <v:shape id="_x0000_i1026" type="#_x0000_t75" style="width:4in;height:34.2pt" o:ole="">
                            <v:imagedata r:id="rId32" o:title=""/>
                          </v:shape>
                          <o:OLEObject Type="Embed" ProgID="Equation.3" ShapeID="_x0000_i1026" DrawAspect="Content" ObjectID="_1569317937" r:id="rId33"/>
                        </w:object>
                      </w:r>
                    </w:p>
                  </w:txbxContent>
                </v:textbox>
                <w10:anchorlock/>
              </v:shape>
            </w:pict>
          </mc:Fallback>
        </mc:AlternateContent>
      </w:r>
      <w:r>
        <w:rPr>
          <w:noProof/>
          <w:lang w:eastAsia="en-GB"/>
        </w:rPr>
        <mc:AlternateContent>
          <mc:Choice Requires="wps">
            <w:drawing>
              <wp:anchor distT="0" distB="0" distL="114300" distR="114300" simplePos="0" relativeHeight="251719680" behindDoc="0" locked="1" layoutInCell="1" allowOverlap="1" wp14:anchorId="7CCF328E" wp14:editId="33D3674D">
                <wp:simplePos x="0" y="0"/>
                <wp:positionH relativeFrom="column">
                  <wp:posOffset>-914400</wp:posOffset>
                </wp:positionH>
                <wp:positionV relativeFrom="paragraph">
                  <wp:posOffset>-9433560</wp:posOffset>
                </wp:positionV>
                <wp:extent cx="914400" cy="914400"/>
                <wp:effectExtent l="0" t="2540" r="12700" b="10160"/>
                <wp:wrapNone/>
                <wp:docPr id="5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4BDE17D" w14:textId="77777777" w:rsidR="00600DF9" w:rsidRDefault="00600DF9" w:rsidP="0048001B">
                            <w:pPr>
                              <w:rPr>
                                <w:rFonts w:cs="Arial"/>
                              </w:rPr>
                            </w:pPr>
                            <w:r>
                              <w:rPr>
                                <w:rFonts w:cs="Arial"/>
                                <w:position w:val="-32"/>
                              </w:rPr>
                              <w:object w:dxaOrig="4830" w:dyaOrig="765" w14:anchorId="4B847DEF">
                                <v:shape id="_x0000_i1030" type="#_x0000_t75" style="width:242.2pt;height:37.4pt" o:ole="">
                                  <v:imagedata r:id="rId34" o:title=""/>
                                </v:shape>
                                <o:OLEObject Type="Embed" ProgID="Equation.3" ShapeID="_x0000_i1030" DrawAspect="Content" ObjectID="_1569330659" r:id="rId35"/>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CF328E" id="Text Box 52" o:spid="_x0000_s1041" type="#_x0000_t202" style="position:absolute;left:0;text-align:left;margin-left:-1in;margin-top:-742.8pt;width:1in;height:1in;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">
                <v:textbox>
                  <w:txbxContent>
                    <w:p w14:paraId="74BDE17D" w14:textId="77777777" w:rsidR="00600DF9" w:rsidRDefault="00600DF9" w:rsidP="0048001B">
                      <w:pPr>
                        <w:rPr>
                          <w:rFonts w:cs="Arial"/>
                        </w:rPr>
                      </w:pPr>
                      <w:r>
                        <w:rPr>
                          <w:rFonts w:cs="Arial"/>
                          <w:position w:val="-32"/>
                        </w:rPr>
                        <w:object w:dxaOrig="4830" w:dyaOrig="765" w14:anchorId="4B847DEF">
                          <v:shape id="_x0000_i1027" type="#_x0000_t75" style="width:242.45pt;height:37.8pt" o:ole="">
                            <v:imagedata r:id="rId36" o:title=""/>
                          </v:shape>
                          <o:OLEObject Type="Embed" ProgID="Equation.3" ShapeID="_x0000_i1027" DrawAspect="Content" ObjectID="_1569317938" r:id="rId37"/>
                        </w:object>
                      </w:r>
                    </w:p>
                  </w:txbxContent>
                </v:textbox>
                <w10:anchorlock/>
              </v:shape>
            </w:pict>
          </mc:Fallback>
        </mc:AlternateContent>
      </w:r>
      <w:r>
        <w:rPr>
          <w:noProof/>
          <w:lang w:eastAsia="en-GB"/>
        </w:rPr>
        <mc:AlternateContent>
          <mc:Choice Requires="wps">
            <w:drawing>
              <wp:anchor distT="0" distB="0" distL="114300" distR="114300" simplePos="0" relativeHeight="251720704" behindDoc="0" locked="1" layoutInCell="1" allowOverlap="1" wp14:anchorId="502EB63C" wp14:editId="2B11FDA8">
                <wp:simplePos x="0" y="0"/>
                <wp:positionH relativeFrom="column">
                  <wp:posOffset>-914400</wp:posOffset>
                </wp:positionH>
                <wp:positionV relativeFrom="paragraph">
                  <wp:posOffset>-9433560</wp:posOffset>
                </wp:positionV>
                <wp:extent cx="914400" cy="914400"/>
                <wp:effectExtent l="0" t="2540" r="12700" b="10160"/>
                <wp:wrapNone/>
                <wp:docPr id="5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611062AE" w14:textId="77777777" w:rsidR="00600DF9" w:rsidRDefault="00600DF9" w:rsidP="0048001B">
                            <w:pPr>
                              <w:rPr>
                                <w:rFonts w:cs="Arial"/>
                              </w:rPr>
                            </w:pPr>
                            <w:r>
                              <w:rPr>
                                <w:rFonts w:cs="Arial"/>
                                <w:position w:val="-32"/>
                              </w:rPr>
                              <w:object w:dxaOrig="4830" w:dyaOrig="765" w14:anchorId="34E0257F">
                                <v:shape id="_x0000_i1032" type="#_x0000_t75" style="width:242.2pt;height:37.4pt" o:ole="">
                                  <v:imagedata r:id="rId38" o:title=""/>
                                </v:shape>
                                <o:OLEObject Type="Embed" ProgID="Equation.3" ShapeID="_x0000_i1032" DrawAspect="Content" ObjectID="_1569330660" r:id="rId39"/>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2EB63C" id="Text Box 51" o:spid="_x0000_s1042" type="#_x0000_t202" style="position:absolute;left:0;text-align:left;margin-left:-1in;margin-top:-742.8pt;width:1in;height:1in;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AF5ZFHKAIAAFkEAAAOAAAAAAAAAAAAAAAAAC4CAABkcnMv&#10;ZTJvRG9jLnhtbFBLAQItABQABgAIAAAAIQByvqGO4QAAAA0BAAAPAAAAAAAAAAAAAAAAAIIEAABk&#10;cnMvZG93bnJldi54bWxQSwUGAAAAAAQABADzAAAAkAUAAAAA&#10;">
                <v:textbox>
                  <w:txbxContent>
                    <w:p w14:paraId="611062AE" w14:textId="77777777" w:rsidR="00600DF9" w:rsidRDefault="00600DF9" w:rsidP="0048001B">
                      <w:pPr>
                        <w:rPr>
                          <w:rFonts w:cs="Arial"/>
                        </w:rPr>
                      </w:pPr>
                      <w:r>
                        <w:rPr>
                          <w:rFonts w:cs="Arial"/>
                          <w:position w:val="-32"/>
                        </w:rPr>
                        <w:object w:dxaOrig="4830" w:dyaOrig="765" w14:anchorId="34E0257F">
                          <v:shape id="_x0000_i1028" type="#_x0000_t75" style="width:242.45pt;height:37.8pt" o:ole="">
                            <v:imagedata r:id="rId40" o:title=""/>
                          </v:shape>
                          <o:OLEObject Type="Embed" ProgID="Equation.3" ShapeID="_x0000_i1028" DrawAspect="Content" ObjectID="_1569317939" r:id="rId41"/>
                        </w:object>
                      </w:r>
                    </w:p>
                  </w:txbxContent>
                </v:textbox>
                <w10:anchorlock/>
              </v:shape>
            </w:pict>
          </mc:Fallback>
        </mc:AlternateContent>
      </w:r>
      <w:r>
        <w:rPr>
          <w:noProof/>
          <w:lang w:eastAsia="en-GB"/>
        </w:rPr>
        <mc:AlternateContent>
          <mc:Choice Requires="wps">
            <w:drawing>
              <wp:anchor distT="0" distB="0" distL="114300" distR="114300" simplePos="0" relativeHeight="251721728" behindDoc="0" locked="1" layoutInCell="1" allowOverlap="1" wp14:anchorId="6C3CD20C" wp14:editId="74530327">
                <wp:simplePos x="0" y="0"/>
                <wp:positionH relativeFrom="column">
                  <wp:posOffset>-914400</wp:posOffset>
                </wp:positionH>
                <wp:positionV relativeFrom="paragraph">
                  <wp:posOffset>-9433560</wp:posOffset>
                </wp:positionV>
                <wp:extent cx="914400" cy="914400"/>
                <wp:effectExtent l="0" t="2540" r="12700" b="10160"/>
                <wp:wrapNone/>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30E1B27C" w14:textId="77777777" w:rsidR="00600DF9" w:rsidRDefault="00600DF9" w:rsidP="0048001B">
                            <w:pPr>
                              <w:rPr>
                                <w:rFonts w:cs="Arial"/>
                              </w:rPr>
                            </w:pPr>
                            <w:r>
                              <w:rPr>
                                <w:rFonts w:cs="Arial"/>
                                <w:position w:val="-30"/>
                              </w:rPr>
                              <w:object w:dxaOrig="2820" w:dyaOrig="720" w14:anchorId="160B53A7">
                                <v:shape id="_x0000_i1034" type="#_x0000_t75" style="width:140.25pt;height:37.4pt" o:ole="">
                                  <v:imagedata r:id="rId42" o:title=""/>
                                </v:shape>
                                <o:OLEObject Type="Embed" ProgID="Equation.3" ShapeID="_x0000_i1034" DrawAspect="Content" ObjectID="_1569330661" r:id="rId43"/>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3CD20C" id="Text Box 50" o:spid="_x0000_s1043" type="#_x0000_t202" style="position:absolute;left:0;text-align:left;margin-left:-1in;margin-top:-742.8pt;width:1in;height:1in;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">
                <v:textbox>
                  <w:txbxContent>
                    <w:p w14:paraId="30E1B27C" w14:textId="77777777" w:rsidR="00600DF9" w:rsidRDefault="00600DF9" w:rsidP="0048001B">
                      <w:pPr>
                        <w:rPr>
                          <w:rFonts w:cs="Arial"/>
                        </w:rPr>
                      </w:pPr>
                      <w:r>
                        <w:rPr>
                          <w:rFonts w:cs="Arial"/>
                          <w:position w:val="-30"/>
                        </w:rPr>
                        <w:object w:dxaOrig="2820" w:dyaOrig="720" w14:anchorId="160B53A7">
                          <v:shape id="_x0000_i1029" type="#_x0000_t75" style="width:140.35pt;height:37.8pt" o:ole="">
                            <v:imagedata r:id="rId44" o:title=""/>
                          </v:shape>
                          <o:OLEObject Type="Embed" ProgID="Equation.3" ShapeID="_x0000_i1029" DrawAspect="Content" ObjectID="_1569317940" r:id="rId45"/>
                        </w:object>
                      </w:r>
                    </w:p>
                  </w:txbxContent>
                </v:textbox>
                <w10:anchorlock/>
              </v:shape>
            </w:pict>
          </mc:Fallback>
        </mc:AlternateContent>
      </w:r>
      <w:r>
        <w:rPr>
          <w:noProof/>
          <w:lang w:eastAsia="en-GB"/>
        </w:rPr>
        <mc:AlternateContent>
          <mc:Choice Requires="wps">
            <w:drawing>
              <wp:anchor distT="0" distB="0" distL="114300" distR="114300" simplePos="0" relativeHeight="251722752" behindDoc="0" locked="1" layoutInCell="1" allowOverlap="1" wp14:anchorId="2FACE57B" wp14:editId="16EC7255">
                <wp:simplePos x="0" y="0"/>
                <wp:positionH relativeFrom="column">
                  <wp:posOffset>-914400</wp:posOffset>
                </wp:positionH>
                <wp:positionV relativeFrom="paragraph">
                  <wp:posOffset>-9433560</wp:posOffset>
                </wp:positionV>
                <wp:extent cx="914400" cy="914400"/>
                <wp:effectExtent l="0" t="2540" r="12700" b="1016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6C0E965B" w14:textId="77777777" w:rsidR="00600DF9" w:rsidRDefault="00600DF9" w:rsidP="0048001B">
                            <w:pPr>
                              <w:rPr>
                                <w:rFonts w:cs="Arial"/>
                              </w:rPr>
                            </w:pPr>
                            <w:r>
                              <w:rPr>
                                <w:rFonts w:cs="Arial"/>
                                <w:position w:val="-28"/>
                              </w:rPr>
                              <w:object w:dxaOrig="6645" w:dyaOrig="690" w14:anchorId="4B94F154">
                                <v:shape id="_x0000_i1036" type="#_x0000_t75" style="width:333.8pt;height:34.6pt" o:ole="">
                                  <v:imagedata r:id="rId46" o:title=""/>
                                </v:shape>
                                <o:OLEObject Type="Embed" ProgID="Equation.3" ShapeID="_x0000_i1036" DrawAspect="Content" ObjectID="_1569330662" r:id="rId47"/>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ACE57B" id="Text Box 49" o:spid="_x0000_s1044" type="#_x0000_t202" style="position:absolute;left:0;text-align:left;margin-left:-1in;margin-top:-742.8pt;width:1in;height:1in;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C1A9UEKAIAAFkEAAAOAAAAAAAAAAAAAAAAAC4CAABkcnMv&#10;ZTJvRG9jLnhtbFBLAQItABQABgAIAAAAIQByvqGO4QAAAA0BAAAPAAAAAAAAAAAAAAAAAIIEAABk&#10;cnMvZG93bnJldi54bWxQSwUGAAAAAAQABADzAAAAkAUAAAAA&#10;">
                <v:textbox>
                  <w:txbxContent>
                    <w:p w14:paraId="6C0E965B" w14:textId="77777777" w:rsidR="00600DF9" w:rsidRDefault="00600DF9" w:rsidP="0048001B">
                      <w:pPr>
                        <w:rPr>
                          <w:rFonts w:cs="Arial"/>
                        </w:rPr>
                      </w:pPr>
                      <w:r>
                        <w:rPr>
                          <w:rFonts w:cs="Arial"/>
                          <w:position w:val="-28"/>
                        </w:rPr>
                        <w:object w:dxaOrig="6645" w:dyaOrig="690" w14:anchorId="4B94F154">
                          <v:shape id="_x0000_i1030" type="#_x0000_t75" style="width:334.05pt;height:34.2pt" o:ole="">
                            <v:imagedata r:id="rId48" o:title=""/>
                          </v:shape>
                          <o:OLEObject Type="Embed" ProgID="Equation.3" ShapeID="_x0000_i1030" DrawAspect="Content" ObjectID="_1569317941" r:id="rId49"/>
                        </w:object>
                      </w:r>
                    </w:p>
                  </w:txbxContent>
                </v:textbox>
                <w10:anchorlock/>
              </v:shape>
            </w:pict>
          </mc:Fallback>
        </mc:AlternateContent>
      </w:r>
      <w:r>
        <w:rPr>
          <w:noProof/>
          <w:lang w:eastAsia="en-GB"/>
        </w:rPr>
        <mc:AlternateContent>
          <mc:Choice Requires="wps">
            <w:drawing>
              <wp:anchor distT="0" distB="0" distL="114300" distR="114300" simplePos="0" relativeHeight="251723776" behindDoc="0" locked="1" layoutInCell="1" allowOverlap="1" wp14:anchorId="07EAE7C5" wp14:editId="59CA2F94">
                <wp:simplePos x="0" y="0"/>
                <wp:positionH relativeFrom="column">
                  <wp:posOffset>-914400</wp:posOffset>
                </wp:positionH>
                <wp:positionV relativeFrom="paragraph">
                  <wp:posOffset>-9433560</wp:posOffset>
                </wp:positionV>
                <wp:extent cx="914400" cy="914400"/>
                <wp:effectExtent l="0" t="2540" r="12700" b="10160"/>
                <wp:wrapNone/>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6AAFA11F" w14:textId="77777777" w:rsidR="00600DF9" w:rsidRDefault="00600DF9" w:rsidP="0048001B">
                            <w:pPr>
                              <w:rPr>
                                <w:rFonts w:cs="Arial"/>
                              </w:rPr>
                            </w:pPr>
                            <w:r>
                              <w:rPr>
                                <w:rFonts w:cs="Arial"/>
                                <w:position w:val="-28"/>
                              </w:rPr>
                              <w:object w:dxaOrig="6570" w:dyaOrig="690" w14:anchorId="2BFAFE2E">
                                <v:shape id="_x0000_i1038" type="#_x0000_t75" style="width:330.1pt;height:34.6pt" o:ole="">
                                  <v:imagedata r:id="rId50" o:title=""/>
                                </v:shape>
                                <o:OLEObject Type="Embed" ProgID="Equation.3" ShapeID="_x0000_i1038" DrawAspect="Content" ObjectID="_1569330663" r:id="rId51"/>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EAE7C5" id="Text Box 48" o:spid="_x0000_s1045" type="#_x0000_t202" style="position:absolute;left:0;text-align:left;margin-left:-1in;margin-top:-742.8pt;width:1in;height:1in;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">
                <v:textbox>
                  <w:txbxContent>
                    <w:p w14:paraId="6AAFA11F" w14:textId="77777777" w:rsidR="00600DF9" w:rsidRDefault="00600DF9" w:rsidP="0048001B">
                      <w:pPr>
                        <w:rPr>
                          <w:rFonts w:cs="Arial"/>
                        </w:rPr>
                      </w:pPr>
                      <w:r>
                        <w:rPr>
                          <w:rFonts w:cs="Arial"/>
                          <w:position w:val="-28"/>
                        </w:rPr>
                        <w:object w:dxaOrig="6570" w:dyaOrig="690" w14:anchorId="2BFAFE2E">
                          <v:shape id="_x0000_i1031" type="#_x0000_t75" style="width:329.9pt;height:34.2pt" o:ole="">
                            <v:imagedata r:id="rId52" o:title=""/>
                          </v:shape>
                          <o:OLEObject Type="Embed" ProgID="Equation.3" ShapeID="_x0000_i1031" DrawAspect="Content" ObjectID="_1569317942" r:id="rId53"/>
                        </w:object>
                      </w:r>
                    </w:p>
                  </w:txbxContent>
                </v:textbox>
                <w10:anchorlock/>
              </v:shape>
            </w:pict>
          </mc:Fallback>
        </mc:AlternateContent>
      </w:r>
      <w:r>
        <w:rPr>
          <w:noProof/>
          <w:lang w:eastAsia="en-GB"/>
        </w:rPr>
        <mc:AlternateContent>
          <mc:Choice Requires="wps">
            <w:drawing>
              <wp:anchor distT="0" distB="0" distL="114300" distR="114300" simplePos="0" relativeHeight="251724800" behindDoc="0" locked="1" layoutInCell="1" allowOverlap="1" wp14:anchorId="3C9037C1" wp14:editId="03B7ABAD">
                <wp:simplePos x="0" y="0"/>
                <wp:positionH relativeFrom="column">
                  <wp:posOffset>-914400</wp:posOffset>
                </wp:positionH>
                <wp:positionV relativeFrom="paragraph">
                  <wp:posOffset>-9433560</wp:posOffset>
                </wp:positionV>
                <wp:extent cx="914400" cy="914400"/>
                <wp:effectExtent l="0" t="2540" r="12700" b="10160"/>
                <wp:wrapNone/>
                <wp:docPr id="4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192A3F0A" w14:textId="77777777" w:rsidR="00600DF9" w:rsidRDefault="00600DF9" w:rsidP="0048001B">
                            <w:pPr>
                              <w:rPr>
                                <w:rFonts w:cs="Arial"/>
                              </w:rPr>
                            </w:pPr>
                            <w:r>
                              <w:rPr>
                                <w:rFonts w:cs="Arial"/>
                                <w:position w:val="-8"/>
                              </w:rPr>
                              <w:object w:dxaOrig="2055" w:dyaOrig="300" w14:anchorId="56F5FC4F">
                                <v:shape id="_x0000_i1040" type="#_x0000_t75" style="width:102.85pt;height:14.95pt" o:ole="">
                                  <v:imagedata r:id="rId54" o:title=""/>
                                </v:shape>
                                <o:OLEObject Type="Embed" ProgID="Equation.3" ShapeID="_x0000_i1040" DrawAspect="Content" ObjectID="_1569330664" r:id="rId55"/>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9037C1" id="Text Box 47" o:spid="_x0000_s1046" type="#_x0000_t202" style="position:absolute;left:0;text-align:left;margin-left:-1in;margin-top:-742.8pt;width:1in;height:1in;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Ocr1EonAgAAWQQAAA4AAAAAAAAAAAAAAAAALgIAAGRycy9l&#10;Mm9Eb2MueG1sUEsBAi0AFAAGAAgAAAAhAHK+oY7hAAAADQEAAA8AAAAAAAAAAAAAAAAAgQQAAGRy&#10;cy9kb3ducmV2LnhtbFBLBQYAAAAABAAEAPMAAACPBQAAAAA=&#10;">
                <v:textbox>
                  <w:txbxContent>
                    <w:p w14:paraId="192A3F0A" w14:textId="77777777" w:rsidR="00600DF9" w:rsidRDefault="00600DF9" w:rsidP="0048001B">
                      <w:pPr>
                        <w:rPr>
                          <w:rFonts w:cs="Arial"/>
                        </w:rPr>
                      </w:pPr>
                      <w:r>
                        <w:rPr>
                          <w:rFonts w:cs="Arial"/>
                          <w:position w:val="-8"/>
                        </w:rPr>
                        <w:object w:dxaOrig="2055" w:dyaOrig="300" w14:anchorId="56F5FC4F">
                          <v:shape id="_x0000_i1032" type="#_x0000_t75" style="width:102.55pt;height:15.05pt" o:ole="">
                            <v:imagedata r:id="rId56" o:title=""/>
                          </v:shape>
                          <o:OLEObject Type="Embed" ProgID="Equation.3" ShapeID="_x0000_i1032" DrawAspect="Content" ObjectID="_1569317943" r:id="rId57"/>
                        </w:object>
                      </w:r>
                    </w:p>
                  </w:txbxContent>
                </v:textbox>
                <w10:anchorlock/>
              </v:shape>
            </w:pict>
          </mc:Fallback>
        </mc:AlternateContent>
      </w:r>
      <w:r>
        <w:rPr>
          <w:noProof/>
          <w:lang w:eastAsia="en-GB"/>
        </w:rPr>
        <mc:AlternateContent>
          <mc:Choice Requires="wps">
            <w:drawing>
              <wp:anchor distT="0" distB="0" distL="114300" distR="114300" simplePos="0" relativeHeight="251725824" behindDoc="0" locked="1" layoutInCell="1" allowOverlap="1" wp14:anchorId="3841C70B" wp14:editId="4E7DB781">
                <wp:simplePos x="0" y="0"/>
                <wp:positionH relativeFrom="column">
                  <wp:posOffset>-914400</wp:posOffset>
                </wp:positionH>
                <wp:positionV relativeFrom="paragraph">
                  <wp:posOffset>-9433560</wp:posOffset>
                </wp:positionV>
                <wp:extent cx="914400" cy="914400"/>
                <wp:effectExtent l="0" t="2540" r="12700" b="1016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E96C08C" w14:textId="77777777" w:rsidR="00600DF9" w:rsidRDefault="00600DF9" w:rsidP="0048001B">
                            <w:pPr>
                              <w:rPr>
                                <w:rFonts w:cs="Arial"/>
                              </w:rPr>
                            </w:pPr>
                            <w:r>
                              <w:rPr>
                                <w:rFonts w:cs="Arial"/>
                                <w:position w:val="-32"/>
                              </w:rPr>
                              <w:object w:dxaOrig="6870" w:dyaOrig="720" w14:anchorId="35DD351F">
                                <v:shape id="_x0000_i1042" type="#_x0000_t75" style="width:345.05pt;height:37.4pt" o:ole="">
                                  <v:imagedata r:id="rId58" o:title=""/>
                                </v:shape>
                                <o:OLEObject Type="Embed" ProgID="Equation.3" ShapeID="_x0000_i1042" DrawAspect="Content" ObjectID="_1569330665" r:id="rId59"/>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41C70B" id="Text Box 46" o:spid="_x0000_s1047" type="#_x0000_t202" style="position:absolute;left:0;text-align:left;margin-left:-1in;margin-top:-742.8pt;width:1in;height:1in;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">
                <v:textbox>
                  <w:txbxContent>
                    <w:p w14:paraId="7E96C08C" w14:textId="77777777" w:rsidR="00600DF9" w:rsidRDefault="00600DF9" w:rsidP="0048001B">
                      <w:pPr>
                        <w:rPr>
                          <w:rFonts w:cs="Arial"/>
                        </w:rPr>
                      </w:pPr>
                      <w:r>
                        <w:rPr>
                          <w:rFonts w:cs="Arial"/>
                          <w:position w:val="-32"/>
                        </w:rPr>
                        <w:object w:dxaOrig="6870" w:dyaOrig="720" w14:anchorId="35DD351F">
                          <v:shape id="_x0000_i1033" type="#_x0000_t75" style="width:344.95pt;height:37.8pt" o:ole="">
                            <v:imagedata r:id="rId60" o:title=""/>
                          </v:shape>
                          <o:OLEObject Type="Embed" ProgID="Equation.3" ShapeID="_x0000_i1033" DrawAspect="Content" ObjectID="_1569317944" r:id="rId61"/>
                        </w:object>
                      </w:r>
                    </w:p>
                  </w:txbxContent>
                </v:textbox>
                <w10:anchorlock/>
              </v:shape>
            </w:pict>
          </mc:Fallback>
        </mc:AlternateContent>
      </w:r>
      <w:r>
        <w:rPr>
          <w:noProof/>
          <w:lang w:eastAsia="en-GB"/>
        </w:rPr>
        <mc:AlternateContent>
          <mc:Choice Requires="wps">
            <w:drawing>
              <wp:anchor distT="0" distB="0" distL="114300" distR="114300" simplePos="0" relativeHeight="251726848" behindDoc="0" locked="1" layoutInCell="1" allowOverlap="1" wp14:anchorId="47F5A6C8" wp14:editId="360C151B">
                <wp:simplePos x="0" y="0"/>
                <wp:positionH relativeFrom="column">
                  <wp:posOffset>-914400</wp:posOffset>
                </wp:positionH>
                <wp:positionV relativeFrom="paragraph">
                  <wp:posOffset>-9433560</wp:posOffset>
                </wp:positionV>
                <wp:extent cx="914400" cy="914400"/>
                <wp:effectExtent l="0" t="2540" r="12700" b="1016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147AC3F" w14:textId="77777777" w:rsidR="00600DF9" w:rsidRDefault="00600DF9" w:rsidP="0048001B">
                            <w:pPr>
                              <w:rPr>
                                <w:rFonts w:cs="Arial"/>
                              </w:rPr>
                            </w:pPr>
                            <w:r>
                              <w:rPr>
                                <w:rFonts w:cs="Arial"/>
                                <w:position w:val="-10"/>
                              </w:rPr>
                              <w:object w:dxaOrig="4485" w:dyaOrig="315" w14:anchorId="024BB89D">
                                <v:shape id="_x0000_i1044" type="#_x0000_t75" style="width:223.5pt;height:14.95pt" o:ole="">
                                  <v:imagedata r:id="rId62" o:title=""/>
                                </v:shape>
                                <o:OLEObject Type="Embed" ProgID="Equation.3" ShapeID="_x0000_i1044" DrawAspect="Content" ObjectID="_1569330666" r:id="rId63"/>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F5A6C8" id="Text Box 45" o:spid="_x0000_s1048" type="#_x0000_t202" style="position:absolute;left:0;text-align:left;margin-left:-1in;margin-top:-742.8pt;width:1in;height:1in;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E3qG1AnAgAAWQQAAA4AAAAAAAAAAAAAAAAALgIAAGRycy9l&#10;Mm9Eb2MueG1sUEsBAi0AFAAGAAgAAAAhAHK+oY7hAAAADQEAAA8AAAAAAAAAAAAAAAAAgQQAAGRy&#10;cy9kb3ducmV2LnhtbFBLBQYAAAAABAAEAPMAAACPBQAAAAA=&#10;">
                <v:textbox>
                  <w:txbxContent>
                    <w:p w14:paraId="7147AC3F" w14:textId="77777777" w:rsidR="00600DF9" w:rsidRDefault="00600DF9" w:rsidP="0048001B">
                      <w:pPr>
                        <w:rPr>
                          <w:rFonts w:cs="Arial"/>
                        </w:rPr>
                      </w:pPr>
                      <w:r>
                        <w:rPr>
                          <w:rFonts w:cs="Arial"/>
                          <w:position w:val="-10"/>
                        </w:rPr>
                        <w:object w:dxaOrig="4485" w:dyaOrig="315" w14:anchorId="024BB89D">
                          <v:shape id="_x0000_i1034" type="#_x0000_t75" style="width:223.75pt;height:15.05pt" o:ole="">
                            <v:imagedata r:id="rId64" o:title=""/>
                          </v:shape>
                          <o:OLEObject Type="Embed" ProgID="Equation.3" ShapeID="_x0000_i1034" DrawAspect="Content" ObjectID="_1569317945" r:id="rId65"/>
                        </w:object>
                      </w:r>
                    </w:p>
                  </w:txbxContent>
                </v:textbox>
                <w10:anchorlock/>
              </v:shape>
            </w:pict>
          </mc:Fallback>
        </mc:AlternateContent>
      </w:r>
      <w:r>
        <w:rPr>
          <w:noProof/>
          <w:lang w:eastAsia="en-GB"/>
        </w:rPr>
        <mc:AlternateContent>
          <mc:Choice Requires="wps">
            <w:drawing>
              <wp:anchor distT="0" distB="0" distL="114300" distR="114300" simplePos="0" relativeHeight="251727872" behindDoc="0" locked="1" layoutInCell="1" allowOverlap="1" wp14:anchorId="08928D78" wp14:editId="7949F434">
                <wp:simplePos x="0" y="0"/>
                <wp:positionH relativeFrom="column">
                  <wp:posOffset>-914400</wp:posOffset>
                </wp:positionH>
                <wp:positionV relativeFrom="paragraph">
                  <wp:posOffset>-9433560</wp:posOffset>
                </wp:positionV>
                <wp:extent cx="914400" cy="914400"/>
                <wp:effectExtent l="0" t="2540" r="12700" b="10160"/>
                <wp:wrapNone/>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5A9E3D3" w14:textId="77777777" w:rsidR="00600DF9" w:rsidRDefault="00600DF9" w:rsidP="0048001B">
                            <w:pPr>
                              <w:rPr>
                                <w:rFonts w:cs="Arial"/>
                              </w:rPr>
                            </w:pPr>
                            <w:r>
                              <w:rPr>
                                <w:rFonts w:cs="Arial"/>
                                <w:position w:val="-24"/>
                              </w:rPr>
                              <w:object w:dxaOrig="6270" w:dyaOrig="615" w14:anchorId="2DF6040D">
                                <v:shape id="_x0000_i1046" type="#_x0000_t75" style="width:315.1pt;height:30.85pt" o:ole="">
                                  <v:imagedata r:id="rId66" o:title=""/>
                                </v:shape>
                                <o:OLEObject Type="Embed" ProgID="Equation.3" ShapeID="_x0000_i1046" DrawAspect="Content" ObjectID="_1569330667" r:id="rId67"/>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928D78" id="Text Box 44" o:spid="_x0000_s1049" type="#_x0000_t202" style="position:absolute;left:0;text-align:left;margin-left:-1in;margin-top:-742.8pt;width:1in;height:1in;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J/LvlAnAgAAWQQAAA4AAAAAAAAAAAAAAAAALgIAAGRycy9l&#10;Mm9Eb2MueG1sUEsBAi0AFAAGAAgAAAAhAHK+oY7hAAAADQEAAA8AAAAAAAAAAAAAAAAAgQQAAGRy&#10;cy9kb3ducmV2LnhtbFBLBQYAAAAABAAEAPMAAACPBQAAAAA=&#10;">
                <v:textbox>
                  <w:txbxContent>
                    <w:p w14:paraId="75A9E3D3" w14:textId="77777777" w:rsidR="00600DF9" w:rsidRDefault="00600DF9" w:rsidP="0048001B">
                      <w:pPr>
                        <w:rPr>
                          <w:rFonts w:cs="Arial"/>
                        </w:rPr>
                      </w:pPr>
                      <w:r>
                        <w:rPr>
                          <w:rFonts w:cs="Arial"/>
                          <w:position w:val="-24"/>
                        </w:rPr>
                        <w:object w:dxaOrig="6270" w:dyaOrig="615" w14:anchorId="2DF6040D">
                          <v:shape id="_x0000_i1035" type="#_x0000_t75" style="width:314.9pt;height:30.55pt" o:ole="">
                            <v:imagedata r:id="rId68" o:title=""/>
                          </v:shape>
                          <o:OLEObject Type="Embed" ProgID="Equation.3" ShapeID="_x0000_i1035" DrawAspect="Content" ObjectID="_1569317946" r:id="rId69"/>
                        </w:object>
                      </w:r>
                    </w:p>
                  </w:txbxContent>
                </v:textbox>
                <w10:anchorlock/>
              </v:shape>
            </w:pict>
          </mc:Fallback>
        </mc:AlternateContent>
      </w:r>
      <w:r>
        <w:rPr>
          <w:noProof/>
          <w:lang w:eastAsia="en-GB"/>
        </w:rPr>
        <mc:AlternateContent>
          <mc:Choice Requires="wps">
            <w:drawing>
              <wp:anchor distT="0" distB="0" distL="114300" distR="114300" simplePos="0" relativeHeight="251728896" behindDoc="0" locked="1" layoutInCell="1" allowOverlap="1" wp14:anchorId="252A7743" wp14:editId="692E0F4B">
                <wp:simplePos x="0" y="0"/>
                <wp:positionH relativeFrom="column">
                  <wp:posOffset>-914400</wp:posOffset>
                </wp:positionH>
                <wp:positionV relativeFrom="paragraph">
                  <wp:posOffset>-9433560</wp:posOffset>
                </wp:positionV>
                <wp:extent cx="914400" cy="914400"/>
                <wp:effectExtent l="0" t="2540" r="12700" b="10160"/>
                <wp:wrapNone/>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4469F48C" w14:textId="77777777" w:rsidR="00600DF9" w:rsidRDefault="00600DF9" w:rsidP="0048001B">
                            <w:pPr>
                              <w:rPr>
                                <w:rFonts w:cs="Arial"/>
                              </w:rPr>
                            </w:pPr>
                            <w:r>
                              <w:rPr>
                                <w:rFonts w:cs="Arial"/>
                                <w:position w:val="-10"/>
                              </w:rPr>
                              <w:object w:dxaOrig="7095" w:dyaOrig="315" w14:anchorId="52063639">
                                <v:shape id="_x0000_i1048" type="#_x0000_t75" style="width:356.25pt;height:14.95pt" o:ole="">
                                  <v:imagedata r:id="rId70" o:title=""/>
                                </v:shape>
                                <o:OLEObject Type="Embed" ProgID="Equation.3" ShapeID="_x0000_i1048" DrawAspect="Content" ObjectID="_1569330668" r:id="rId71"/>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2A7743" id="Text Box 43" o:spid="_x0000_s1050" type="#_x0000_t202" style="position:absolute;left:0;text-align:left;margin-left:-1in;margin-top:-742.8pt;width:1in;height:1in;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C3xCV1KAIAAFkEAAAOAAAAAAAAAAAAAAAAAC4CAABkcnMv&#10;ZTJvRG9jLnhtbFBLAQItABQABgAIAAAAIQByvqGO4QAAAA0BAAAPAAAAAAAAAAAAAAAAAIIEAABk&#10;cnMvZG93bnJldi54bWxQSwUGAAAAAAQABADzAAAAkAUAAAAA&#10;">
                <v:textbox>
                  <w:txbxContent>
                    <w:p w14:paraId="4469F48C" w14:textId="77777777" w:rsidR="00600DF9" w:rsidRDefault="00600DF9" w:rsidP="0048001B">
                      <w:pPr>
                        <w:rPr>
                          <w:rFonts w:cs="Arial"/>
                        </w:rPr>
                      </w:pPr>
                      <w:r>
                        <w:rPr>
                          <w:rFonts w:cs="Arial"/>
                          <w:position w:val="-10"/>
                        </w:rPr>
                        <w:object w:dxaOrig="7095" w:dyaOrig="315" w14:anchorId="52063639">
                          <v:shape id="_x0000_i1036" type="#_x0000_t75" style="width:356.35pt;height:15.05pt" o:ole="">
                            <v:imagedata r:id="rId72" o:title=""/>
                          </v:shape>
                          <o:OLEObject Type="Embed" ProgID="Equation.3" ShapeID="_x0000_i1036" DrawAspect="Content" ObjectID="_1569317947" r:id="rId73"/>
                        </w:object>
                      </w:r>
                    </w:p>
                  </w:txbxContent>
                </v:textbox>
                <w10:anchorlock/>
              </v:shape>
            </w:pict>
          </mc:Fallback>
        </mc:AlternateContent>
      </w:r>
      <w:r>
        <w:rPr>
          <w:noProof/>
          <w:lang w:eastAsia="en-GB"/>
        </w:rPr>
        <mc:AlternateContent>
          <mc:Choice Requires="wps">
            <w:drawing>
              <wp:anchor distT="0" distB="0" distL="114300" distR="114300" simplePos="0" relativeHeight="251729920" behindDoc="0" locked="1" layoutInCell="1" allowOverlap="1" wp14:anchorId="270D94CD" wp14:editId="4F124D2B">
                <wp:simplePos x="0" y="0"/>
                <wp:positionH relativeFrom="column">
                  <wp:posOffset>-914400</wp:posOffset>
                </wp:positionH>
                <wp:positionV relativeFrom="paragraph">
                  <wp:posOffset>-9433560</wp:posOffset>
                </wp:positionV>
                <wp:extent cx="914400" cy="914400"/>
                <wp:effectExtent l="0" t="2540" r="12700" b="1016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6F96B4F" w14:textId="77777777" w:rsidR="00600DF9" w:rsidRDefault="00600DF9" w:rsidP="0048001B">
                            <w:pPr>
                              <w:rPr>
                                <w:rFonts w:cs="Arial"/>
                              </w:rPr>
                            </w:pPr>
                            <w:r>
                              <w:rPr>
                                <w:rFonts w:cs="Arial"/>
                                <w:position w:val="-10"/>
                              </w:rPr>
                              <w:object w:dxaOrig="4605" w:dyaOrig="315" w14:anchorId="535B0ED5">
                                <v:shape id="_x0000_i1050" type="#_x0000_t75" style="width:230.95pt;height:14.95pt" o:ole="">
                                  <v:imagedata r:id="rId74" o:title=""/>
                                </v:shape>
                                <o:OLEObject Type="Embed" ProgID="Equation.3" ShapeID="_x0000_i1050" DrawAspect="Content" ObjectID="_1569330669" r:id="rId75"/>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0D94CD" id="Text Box 42" o:spid="_x0000_s1051" type="#_x0000_t202" style="position:absolute;left:0;text-align:left;margin-left:-1in;margin-top:-742.8pt;width:1in;height:1in;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">
                <v:textbox>
                  <w:txbxContent>
                    <w:p w14:paraId="76F96B4F" w14:textId="77777777" w:rsidR="00600DF9" w:rsidRDefault="00600DF9" w:rsidP="0048001B">
                      <w:pPr>
                        <w:rPr>
                          <w:rFonts w:cs="Arial"/>
                        </w:rPr>
                      </w:pPr>
                      <w:r>
                        <w:rPr>
                          <w:rFonts w:cs="Arial"/>
                          <w:position w:val="-10"/>
                        </w:rPr>
                        <w:object w:dxaOrig="4605" w:dyaOrig="315" w14:anchorId="535B0ED5">
                          <v:shape id="_x0000_i1037" type="#_x0000_t75" style="width:231.05pt;height:15.05pt" o:ole="">
                            <v:imagedata r:id="rId76" o:title=""/>
                          </v:shape>
                          <o:OLEObject Type="Embed" ProgID="Equation.3" ShapeID="_x0000_i1037" DrawAspect="Content" ObjectID="_1569317948" r:id="rId77"/>
                        </w:object>
                      </w:r>
                    </w:p>
                  </w:txbxContent>
                </v:textbox>
                <w10:anchorlock/>
              </v:shape>
            </w:pict>
          </mc:Fallback>
        </mc:AlternateContent>
      </w:r>
      <w:r>
        <w:rPr>
          <w:noProof/>
          <w:lang w:eastAsia="en-GB"/>
        </w:rPr>
        <mc:AlternateContent>
          <mc:Choice Requires="wps">
            <w:drawing>
              <wp:anchor distT="0" distB="0" distL="114300" distR="114300" simplePos="0" relativeHeight="251730944" behindDoc="0" locked="1" layoutInCell="1" allowOverlap="1" wp14:anchorId="0C275C84" wp14:editId="5D14EB06">
                <wp:simplePos x="0" y="0"/>
                <wp:positionH relativeFrom="column">
                  <wp:posOffset>-914400</wp:posOffset>
                </wp:positionH>
                <wp:positionV relativeFrom="paragraph">
                  <wp:posOffset>-9433560</wp:posOffset>
                </wp:positionV>
                <wp:extent cx="914400" cy="914400"/>
                <wp:effectExtent l="0" t="2540" r="12700" b="10160"/>
                <wp:wrapNone/>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06880830" w14:textId="77777777" w:rsidR="00600DF9" w:rsidRDefault="00600DF9" w:rsidP="0048001B">
                            <w:pPr>
                              <w:rPr>
                                <w:rFonts w:cs="Arial"/>
                              </w:rPr>
                            </w:pPr>
                            <w:r>
                              <w:rPr>
                                <w:rFonts w:cs="Arial"/>
                                <w:position w:val="-32"/>
                              </w:rPr>
                              <w:object w:dxaOrig="7005" w:dyaOrig="765" w14:anchorId="6754F152">
                                <v:shape id="_x0000_i1052" type="#_x0000_t75" style="width:348.8pt;height:37.4pt" o:ole="">
                                  <v:imagedata r:id="rId78" o:title=""/>
                                </v:shape>
                                <o:OLEObject Type="Embed" ProgID="Equation.3" ShapeID="_x0000_i1052" DrawAspect="Content" ObjectID="_1569330670" r:id="rId79"/>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275C84" id="Text Box 41" o:spid="_x0000_s1052" type="#_x0000_t202" style="position:absolute;left:0;text-align:left;margin-left:-1in;margin-top:-742.8pt;width:1in;height:1in;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CzDyDGKAIAAFkEAAAOAAAAAAAAAAAAAAAAAC4CAABkcnMv&#10;ZTJvRG9jLnhtbFBLAQItABQABgAIAAAAIQByvqGO4QAAAA0BAAAPAAAAAAAAAAAAAAAAAIIEAABk&#10;cnMvZG93bnJldi54bWxQSwUGAAAAAAQABADzAAAAkAUAAAAA&#10;">
                <v:textbox>
                  <w:txbxContent>
                    <w:p w14:paraId="06880830" w14:textId="77777777" w:rsidR="00600DF9" w:rsidRDefault="00600DF9" w:rsidP="0048001B">
                      <w:pPr>
                        <w:rPr>
                          <w:rFonts w:cs="Arial"/>
                        </w:rPr>
                      </w:pPr>
                      <w:r>
                        <w:rPr>
                          <w:rFonts w:cs="Arial"/>
                          <w:position w:val="-32"/>
                        </w:rPr>
                        <w:object w:dxaOrig="7005" w:dyaOrig="765" w14:anchorId="6754F152">
                          <v:shape id="_x0000_i1038" type="#_x0000_t75" style="width:348.6pt;height:37.8pt" o:ole="">
                            <v:imagedata r:id="rId80" o:title=""/>
                          </v:shape>
                          <o:OLEObject Type="Embed" ProgID="Equation.3" ShapeID="_x0000_i1038" DrawAspect="Content" ObjectID="_1569317949" r:id="rId81"/>
                        </w:object>
                      </w:r>
                    </w:p>
                  </w:txbxContent>
                </v:textbox>
                <w10:anchorlock/>
              </v:shape>
            </w:pict>
          </mc:Fallback>
        </mc:AlternateContent>
      </w:r>
      <w:r>
        <w:rPr>
          <w:noProof/>
          <w:lang w:eastAsia="en-GB"/>
        </w:rPr>
        <mc:AlternateContent>
          <mc:Choice Requires="wps">
            <w:drawing>
              <wp:anchor distT="0" distB="0" distL="114300" distR="114300" simplePos="0" relativeHeight="251731968" behindDoc="0" locked="1" layoutInCell="1" allowOverlap="1" wp14:anchorId="0689326E" wp14:editId="586052FE">
                <wp:simplePos x="0" y="0"/>
                <wp:positionH relativeFrom="column">
                  <wp:posOffset>-914400</wp:posOffset>
                </wp:positionH>
                <wp:positionV relativeFrom="paragraph">
                  <wp:posOffset>-9433560</wp:posOffset>
                </wp:positionV>
                <wp:extent cx="914400" cy="914400"/>
                <wp:effectExtent l="0" t="2540" r="12700" b="1016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6C009E4A" w14:textId="77777777" w:rsidR="00600DF9" w:rsidRDefault="00600DF9" w:rsidP="0048001B">
                            <w:pPr>
                              <w:rPr>
                                <w:rFonts w:cs="Arial"/>
                              </w:rPr>
                            </w:pPr>
                            <w:r>
                              <w:rPr>
                                <w:rFonts w:cs="Arial"/>
                                <w:position w:val="-24"/>
                              </w:rPr>
                              <w:object w:dxaOrig="6270" w:dyaOrig="615" w14:anchorId="40BABEDD">
                                <v:shape id="_x0000_i1054" type="#_x0000_t75" style="width:315.1pt;height:30.85pt" o:ole="">
                                  <v:imagedata r:id="rId82" o:title=""/>
                                </v:shape>
                                <o:OLEObject Type="Embed" ProgID="Equation.3" ShapeID="_x0000_i1054" DrawAspect="Content" ObjectID="_1569330671" r:id="rId83"/>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89326E" id="Text Box 40" o:spid="_x0000_s1053" type="#_x0000_t202" style="position:absolute;left:0;text-align:left;margin-left:-1in;margin-top:-742.8pt;width:1in;height:1in;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">
                <v:textbox>
                  <w:txbxContent>
                    <w:p w14:paraId="6C009E4A" w14:textId="77777777" w:rsidR="00600DF9" w:rsidRDefault="00600DF9" w:rsidP="0048001B">
                      <w:pPr>
                        <w:rPr>
                          <w:rFonts w:cs="Arial"/>
                        </w:rPr>
                      </w:pPr>
                      <w:r>
                        <w:rPr>
                          <w:rFonts w:cs="Arial"/>
                          <w:position w:val="-24"/>
                        </w:rPr>
                        <w:object w:dxaOrig="6270" w:dyaOrig="615" w14:anchorId="40BABEDD">
                          <v:shape id="_x0000_i1039" type="#_x0000_t75" style="width:314.9pt;height:30.55pt" o:ole="">
                            <v:imagedata r:id="rId84" o:title=""/>
                          </v:shape>
                          <o:OLEObject Type="Embed" ProgID="Equation.3" ShapeID="_x0000_i1039" DrawAspect="Content" ObjectID="_1569317950" r:id="rId85"/>
                        </w:object>
                      </w:r>
                    </w:p>
                  </w:txbxContent>
                </v:textbox>
                <w10:anchorlock/>
              </v:shape>
            </w:pict>
          </mc:Fallback>
        </mc:AlternateContent>
      </w:r>
      <w:r>
        <w:rPr>
          <w:noProof/>
          <w:lang w:eastAsia="en-GB"/>
        </w:rPr>
        <mc:AlternateContent>
          <mc:Choice Requires="wps">
            <w:drawing>
              <wp:anchor distT="0" distB="0" distL="114300" distR="114300" simplePos="0" relativeHeight="251732992" behindDoc="0" locked="1" layoutInCell="1" allowOverlap="1" wp14:anchorId="025CBA7C" wp14:editId="3A6AE337">
                <wp:simplePos x="0" y="0"/>
                <wp:positionH relativeFrom="column">
                  <wp:posOffset>-914400</wp:posOffset>
                </wp:positionH>
                <wp:positionV relativeFrom="paragraph">
                  <wp:posOffset>-9433560</wp:posOffset>
                </wp:positionV>
                <wp:extent cx="914400" cy="914400"/>
                <wp:effectExtent l="0" t="2540" r="12700" b="10160"/>
                <wp:wrapNone/>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2770FCC8" w14:textId="77777777" w:rsidR="00600DF9" w:rsidRDefault="00600DF9" w:rsidP="0048001B">
                            <w:pPr>
                              <w:rPr>
                                <w:rFonts w:cs="Arial"/>
                              </w:rPr>
                            </w:pPr>
                            <w:r>
                              <w:rPr>
                                <w:rFonts w:cs="Arial"/>
                                <w:position w:val="-8"/>
                              </w:rPr>
                              <w:object w:dxaOrig="1440" w:dyaOrig="300" w14:anchorId="57390996">
                                <v:shape id="_x0000_i1056" type="#_x0000_t75" style="width:1in;height:14.95pt" o:ole="">
                                  <v:imagedata r:id="rId86" o:title=""/>
                                </v:shape>
                                <o:OLEObject Type="Embed" ProgID="Equation.3" ShapeID="_x0000_i1056" DrawAspect="Content" ObjectID="_1569330672" r:id="rId87"/>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5CBA7C" id="Text Box 39" o:spid="_x0000_s1054" type="#_x0000_t202" style="position:absolute;left:0;text-align:left;margin-left:-1in;margin-top:-742.8pt;width:1in;height:1in;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BNm0BGKAIAAFkEAAAOAAAAAAAAAAAAAAAAAC4CAABkcnMv&#10;ZTJvRG9jLnhtbFBLAQItABQABgAIAAAAIQByvqGO4QAAAA0BAAAPAAAAAAAAAAAAAAAAAIIEAABk&#10;cnMvZG93bnJldi54bWxQSwUGAAAAAAQABADzAAAAkAUAAAAA&#10;">
                <v:textbox>
                  <w:txbxContent>
                    <w:p w14:paraId="2770FCC8" w14:textId="77777777" w:rsidR="00600DF9" w:rsidRDefault="00600DF9" w:rsidP="0048001B">
                      <w:pPr>
                        <w:rPr>
                          <w:rFonts w:cs="Arial"/>
                        </w:rPr>
                      </w:pPr>
                      <w:r>
                        <w:rPr>
                          <w:rFonts w:cs="Arial"/>
                          <w:position w:val="-8"/>
                        </w:rPr>
                        <w:object w:dxaOrig="1440" w:dyaOrig="300" w14:anchorId="57390996">
                          <v:shape id="_x0000_i1040" type="#_x0000_t75" style="width:1in;height:15.05pt" o:ole="">
                            <v:imagedata r:id="rId88" o:title=""/>
                          </v:shape>
                          <o:OLEObject Type="Embed" ProgID="Equation.3" ShapeID="_x0000_i1040" DrawAspect="Content" ObjectID="_1569317951" r:id="rId89"/>
                        </w:object>
                      </w:r>
                    </w:p>
                  </w:txbxContent>
                </v:textbox>
                <w10:anchorlock/>
              </v:shape>
            </w:pict>
          </mc:Fallback>
        </mc:AlternateContent>
      </w:r>
      <w:r>
        <w:rPr>
          <w:noProof/>
          <w:lang w:eastAsia="en-GB"/>
        </w:rPr>
        <mc:AlternateContent>
          <mc:Choice Requires="wps">
            <w:drawing>
              <wp:anchor distT="0" distB="0" distL="114300" distR="114300" simplePos="0" relativeHeight="251734016" behindDoc="0" locked="1" layoutInCell="1" allowOverlap="1" wp14:anchorId="319B895A" wp14:editId="36F12068">
                <wp:simplePos x="0" y="0"/>
                <wp:positionH relativeFrom="column">
                  <wp:posOffset>-914400</wp:posOffset>
                </wp:positionH>
                <wp:positionV relativeFrom="paragraph">
                  <wp:posOffset>-9433560</wp:posOffset>
                </wp:positionV>
                <wp:extent cx="914400" cy="914400"/>
                <wp:effectExtent l="0" t="2540" r="12700" b="10160"/>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36ED2A3A" w14:textId="77777777" w:rsidR="00600DF9" w:rsidRDefault="00600DF9" w:rsidP="0048001B">
                            <w:pPr>
                              <w:rPr>
                                <w:rFonts w:cs="Arial"/>
                              </w:rPr>
                            </w:pPr>
                            <w:r>
                              <w:rPr>
                                <w:rFonts w:cs="Arial"/>
                                <w:position w:val="-6"/>
                              </w:rPr>
                              <w:object w:dxaOrig="1500" w:dyaOrig="285" w14:anchorId="4231AF83">
                                <v:shape id="_x0000_i1058" type="#_x0000_t75" style="width:75.75pt;height:14.95pt" o:ole="">
                                  <v:imagedata r:id="rId90" o:title=""/>
                                </v:shape>
                                <o:OLEObject Type="Embed" ProgID="Equation.3" ShapeID="_x0000_i1058" DrawAspect="Content" ObjectID="_1569330673" r:id="rId91"/>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B895A" id="Text Box 38" o:spid="_x0000_s1055" type="#_x0000_t202" style="position:absolute;left:0;text-align:left;margin-left:-1in;margin-top:-742.8pt;width:1in;height:1in;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JvWi0wnAgAAWQQAAA4AAAAAAAAAAAAAAAAALgIAAGRycy9l&#10;Mm9Eb2MueG1sUEsBAi0AFAAGAAgAAAAhAHK+oY7hAAAADQEAAA8AAAAAAAAAAAAAAAAAgQQAAGRy&#10;cy9kb3ducmV2LnhtbFBLBQYAAAAABAAEAPMAAACPBQAAAAA=&#10;">
                <v:textbox>
                  <w:txbxContent>
                    <w:p w14:paraId="36ED2A3A" w14:textId="77777777" w:rsidR="00600DF9" w:rsidRDefault="00600DF9" w:rsidP="0048001B">
                      <w:pPr>
                        <w:rPr>
                          <w:rFonts w:cs="Arial"/>
                        </w:rPr>
                      </w:pPr>
                      <w:r>
                        <w:rPr>
                          <w:rFonts w:cs="Arial"/>
                          <w:position w:val="-6"/>
                        </w:rPr>
                        <w:object w:dxaOrig="1500" w:dyaOrig="285" w14:anchorId="4231AF83">
                          <v:shape id="_x0000_i1041" type="#_x0000_t75" style="width:76.1pt;height:15.05pt" o:ole="">
                            <v:imagedata r:id="rId92" o:title=""/>
                          </v:shape>
                          <o:OLEObject Type="Embed" ProgID="Equation.3" ShapeID="_x0000_i1041" DrawAspect="Content" ObjectID="_1569317952" r:id="rId93"/>
                        </w:object>
                      </w:r>
                    </w:p>
                  </w:txbxContent>
                </v:textbox>
                <w10:anchorlock/>
              </v:shape>
            </w:pict>
          </mc:Fallback>
        </mc:AlternateContent>
      </w:r>
      <w:r>
        <w:rPr>
          <w:noProof/>
          <w:lang w:eastAsia="en-GB"/>
        </w:rPr>
        <mc:AlternateContent>
          <mc:Choice Requires="wps">
            <w:drawing>
              <wp:anchor distT="0" distB="0" distL="114300" distR="114300" simplePos="0" relativeHeight="251735040" behindDoc="0" locked="1" layoutInCell="1" allowOverlap="1" wp14:anchorId="5B750009" wp14:editId="328F3356">
                <wp:simplePos x="0" y="0"/>
                <wp:positionH relativeFrom="column">
                  <wp:posOffset>-914400</wp:posOffset>
                </wp:positionH>
                <wp:positionV relativeFrom="paragraph">
                  <wp:posOffset>-9433560</wp:posOffset>
                </wp:positionV>
                <wp:extent cx="914400" cy="914400"/>
                <wp:effectExtent l="0" t="2540" r="12700" b="10160"/>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33FE8993" w14:textId="77777777" w:rsidR="00600DF9" w:rsidRDefault="00600DF9" w:rsidP="0048001B">
                            <w:pPr>
                              <w:rPr>
                                <w:rFonts w:cs="Arial"/>
                              </w:rPr>
                            </w:pPr>
                            <w:r>
                              <w:rPr>
                                <w:rFonts w:cs="Arial"/>
                                <w:position w:val="-28"/>
                              </w:rPr>
                              <w:object w:dxaOrig="1665" w:dyaOrig="660" w14:anchorId="0726FD46">
                                <v:shape id="_x0000_i1060" type="#_x0000_t75" style="width:83.2pt;height:34.6pt" o:ole="">
                                  <v:imagedata r:id="rId94" o:title=""/>
                                </v:shape>
                                <o:OLEObject Type="Embed" ProgID="Equation.3" ShapeID="_x0000_i1060" DrawAspect="Content" ObjectID="_1569330674" r:id="rId95"/>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750009" id="Text Box 37" o:spid="_x0000_s1056" type="#_x0000_t202" style="position:absolute;left:0;text-align:left;margin-left:-1in;margin-top:-742.8pt;width:1in;height:1in;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Afs0EIKAIAAFkEAAAOAAAAAAAAAAAAAAAAAC4CAABkcnMv&#10;ZTJvRG9jLnhtbFBLAQItABQABgAIAAAAIQByvqGO4QAAAA0BAAAPAAAAAAAAAAAAAAAAAIIEAABk&#10;cnMvZG93bnJldi54bWxQSwUGAAAAAAQABADzAAAAkAUAAAAA&#10;">
                <v:textbox>
                  <w:txbxContent>
                    <w:p w14:paraId="33FE8993" w14:textId="77777777" w:rsidR="00600DF9" w:rsidRDefault="00600DF9" w:rsidP="0048001B">
                      <w:pPr>
                        <w:rPr>
                          <w:rFonts w:cs="Arial"/>
                        </w:rPr>
                      </w:pPr>
                      <w:r>
                        <w:rPr>
                          <w:rFonts w:cs="Arial"/>
                          <w:position w:val="-28"/>
                        </w:rPr>
                        <w:object w:dxaOrig="1665" w:dyaOrig="660" w14:anchorId="0726FD46">
                          <v:shape id="_x0000_i1042" type="#_x0000_t75" style="width:83.4pt;height:34.2pt" o:ole="">
                            <v:imagedata r:id="rId96" o:title=""/>
                          </v:shape>
                          <o:OLEObject Type="Embed" ProgID="Equation.3" ShapeID="_x0000_i1042" DrawAspect="Content" ObjectID="_1569317953" r:id="rId97"/>
                        </w:object>
                      </w:r>
                    </w:p>
                  </w:txbxContent>
                </v:textbox>
                <w10:anchorlock/>
              </v:shape>
            </w:pict>
          </mc:Fallback>
        </mc:AlternateContent>
      </w:r>
      <w:r>
        <w:rPr>
          <w:noProof/>
          <w:lang w:eastAsia="en-GB"/>
        </w:rPr>
        <mc:AlternateContent>
          <mc:Choice Requires="wps">
            <w:drawing>
              <wp:anchor distT="0" distB="0" distL="114300" distR="114300" simplePos="0" relativeHeight="251736064" behindDoc="0" locked="1" layoutInCell="1" allowOverlap="1" wp14:anchorId="3AB12A75" wp14:editId="39B69788">
                <wp:simplePos x="0" y="0"/>
                <wp:positionH relativeFrom="column">
                  <wp:posOffset>-914400</wp:posOffset>
                </wp:positionH>
                <wp:positionV relativeFrom="paragraph">
                  <wp:posOffset>-9433560</wp:posOffset>
                </wp:positionV>
                <wp:extent cx="914400" cy="914400"/>
                <wp:effectExtent l="0" t="2540" r="12700" b="10160"/>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17AAFB45" w14:textId="77777777" w:rsidR="00600DF9" w:rsidRDefault="00600DF9" w:rsidP="0048001B">
                            <w:pPr>
                              <w:rPr>
                                <w:rFonts w:cs="Arial"/>
                              </w:rPr>
                            </w:pPr>
                            <w:r>
                              <w:rPr>
                                <w:rFonts w:cs="Arial"/>
                                <w:position w:val="-6"/>
                              </w:rPr>
                              <w:object w:dxaOrig="2820" w:dyaOrig="285" w14:anchorId="7DCF213F">
                                <v:shape id="_x0000_i1062" type="#_x0000_t75" style="width:140.25pt;height:14.95pt" o:ole="">
                                  <v:imagedata r:id="rId98" o:title=""/>
                                </v:shape>
                                <o:OLEObject Type="Embed" ProgID="Equation.3" ShapeID="_x0000_i1062" DrawAspect="Content" ObjectID="_1569330675" r:id="rId99"/>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B12A75" id="Text Box 36" o:spid="_x0000_s1057" type="#_x0000_t202" style="position:absolute;left:0;text-align:left;margin-left:-1in;margin-top:-742.8pt;width:1in;height:1in;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MvIvQcnAgAAWQQAAA4AAAAAAAAAAAAAAAAALgIAAGRycy9l&#10;Mm9Eb2MueG1sUEsBAi0AFAAGAAgAAAAhAHK+oY7hAAAADQEAAA8AAAAAAAAAAAAAAAAAgQQAAGRy&#10;cy9kb3ducmV2LnhtbFBLBQYAAAAABAAEAPMAAACPBQAAAAA=&#10;">
                <v:textbox>
                  <w:txbxContent>
                    <w:p w14:paraId="17AAFB45" w14:textId="77777777" w:rsidR="00600DF9" w:rsidRDefault="00600DF9" w:rsidP="0048001B">
                      <w:pPr>
                        <w:rPr>
                          <w:rFonts w:cs="Arial"/>
                        </w:rPr>
                      </w:pPr>
                      <w:r>
                        <w:rPr>
                          <w:rFonts w:cs="Arial"/>
                          <w:position w:val="-6"/>
                        </w:rPr>
                        <w:object w:dxaOrig="2820" w:dyaOrig="285" w14:anchorId="7DCF213F">
                          <v:shape id="_x0000_i1043" type="#_x0000_t75" style="width:140.35pt;height:15.05pt" o:ole="">
                            <v:imagedata r:id="rId100" o:title=""/>
                          </v:shape>
                          <o:OLEObject Type="Embed" ProgID="Equation.3" ShapeID="_x0000_i1043" DrawAspect="Content" ObjectID="_1569317954" r:id="rId101"/>
                        </w:object>
                      </w:r>
                    </w:p>
                  </w:txbxContent>
                </v:textbox>
                <w10:anchorlock/>
              </v:shape>
            </w:pict>
          </mc:Fallback>
        </mc:AlternateContent>
      </w:r>
      <w:r>
        <w:rPr>
          <w:noProof/>
          <w:lang w:eastAsia="en-GB"/>
        </w:rPr>
        <mc:AlternateContent>
          <mc:Choice Requires="wps">
            <w:drawing>
              <wp:anchor distT="0" distB="0" distL="114300" distR="114300" simplePos="0" relativeHeight="251737088" behindDoc="0" locked="1" layoutInCell="1" allowOverlap="1" wp14:anchorId="2CE00BC2" wp14:editId="2A2FD2AA">
                <wp:simplePos x="0" y="0"/>
                <wp:positionH relativeFrom="column">
                  <wp:posOffset>-914400</wp:posOffset>
                </wp:positionH>
                <wp:positionV relativeFrom="paragraph">
                  <wp:posOffset>-9433560</wp:posOffset>
                </wp:positionV>
                <wp:extent cx="914400" cy="914400"/>
                <wp:effectExtent l="0" t="2540" r="12700" b="10160"/>
                <wp:wrapNone/>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481900B" w14:textId="77777777" w:rsidR="00600DF9" w:rsidRDefault="00600DF9" w:rsidP="0048001B">
                            <w:pPr>
                              <w:rPr>
                                <w:rFonts w:cs="Arial"/>
                              </w:rPr>
                            </w:pPr>
                            <w:r>
                              <w:rPr>
                                <w:rFonts w:cs="Arial"/>
                                <w:position w:val="-6"/>
                              </w:rPr>
                              <w:object w:dxaOrig="2820" w:dyaOrig="285" w14:anchorId="0E3B5E48">
                                <v:shape id="_x0000_i1064" type="#_x0000_t75" style="width:140.25pt;height:14.95pt" o:ole="">
                                  <v:imagedata r:id="rId98" o:title=""/>
                                </v:shape>
                                <o:OLEObject Type="Embed" ProgID="Equation.3" ShapeID="_x0000_i1064" DrawAspect="Content" ObjectID="_1569330676" r:id="rId102"/>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E00BC2" id="Text Box 35" o:spid="_x0000_s1058" type="#_x0000_t202" style="position:absolute;left:0;text-align:left;margin-left:-1in;margin-top:-742.8pt;width:1in;height:1in;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C1co4SKAIAAFkEAAAOAAAAAAAAAAAAAAAAAC4CAABkcnMv&#10;ZTJvRG9jLnhtbFBLAQItABQABgAIAAAAIQByvqGO4QAAAA0BAAAPAAAAAAAAAAAAAAAAAIIEAABk&#10;cnMvZG93bnJldi54bWxQSwUGAAAAAAQABADzAAAAkAUAAAAA&#10;">
                <v:textbox>
                  <w:txbxContent>
                    <w:p w14:paraId="7481900B" w14:textId="77777777" w:rsidR="00600DF9" w:rsidRDefault="00600DF9" w:rsidP="0048001B">
                      <w:pPr>
                        <w:rPr>
                          <w:rFonts w:cs="Arial"/>
                        </w:rPr>
                      </w:pPr>
                      <w:r>
                        <w:rPr>
                          <w:rFonts w:cs="Arial"/>
                          <w:position w:val="-6"/>
                        </w:rPr>
                        <w:object w:dxaOrig="2820" w:dyaOrig="285" w14:anchorId="0E3B5E48">
                          <v:shape id="_x0000_i1044" type="#_x0000_t75" style="width:140.35pt;height:15.05pt" o:ole="">
                            <v:imagedata r:id="rId100" o:title=""/>
                          </v:shape>
                          <o:OLEObject Type="Embed" ProgID="Equation.3" ShapeID="_x0000_i1044" DrawAspect="Content" ObjectID="_1569317955" r:id="rId103"/>
                        </w:object>
                      </w:r>
                    </w:p>
                  </w:txbxContent>
                </v:textbox>
                <w10:anchorlock/>
              </v:shape>
            </w:pict>
          </mc:Fallback>
        </mc:AlternateContent>
      </w:r>
      <w:r>
        <w:rPr>
          <w:noProof/>
          <w:lang w:eastAsia="en-GB"/>
        </w:rPr>
        <mc:AlternateContent>
          <mc:Choice Requires="wps">
            <w:drawing>
              <wp:anchor distT="0" distB="0" distL="114300" distR="114300" simplePos="0" relativeHeight="251738112" behindDoc="0" locked="1" layoutInCell="1" allowOverlap="1" wp14:anchorId="07B19EA6" wp14:editId="44200672">
                <wp:simplePos x="0" y="0"/>
                <wp:positionH relativeFrom="column">
                  <wp:posOffset>-914400</wp:posOffset>
                </wp:positionH>
                <wp:positionV relativeFrom="paragraph">
                  <wp:posOffset>-9433560</wp:posOffset>
                </wp:positionV>
                <wp:extent cx="914400" cy="914400"/>
                <wp:effectExtent l="0" t="2540" r="12700" b="10160"/>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2BA4E4D4" w14:textId="77777777" w:rsidR="00600DF9" w:rsidRDefault="00600DF9" w:rsidP="0048001B">
                            <w:pPr>
                              <w:rPr>
                                <w:rFonts w:cs="Arial"/>
                              </w:rPr>
                            </w:pPr>
                            <w:r>
                              <w:rPr>
                                <w:rFonts w:cs="Arial"/>
                                <w:position w:val="-28"/>
                              </w:rPr>
                              <w:object w:dxaOrig="3120" w:dyaOrig="660" w14:anchorId="169CB551">
                                <v:shape id="_x0000_i1066" type="#_x0000_t75" style="width:155.2pt;height:34.6pt" o:ole="">
                                  <v:imagedata r:id="rId104" o:title=""/>
                                </v:shape>
                                <o:OLEObject Type="Embed" ProgID="Equation.3" ShapeID="_x0000_i1066" DrawAspect="Content" ObjectID="_1569330677" r:id="rId105"/>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B19EA6" id="Text Box 34" o:spid="_x0000_s1059" type="#_x0000_t202" style="position:absolute;left:0;text-align:left;margin-left:-1in;margin-top:-742.8pt;width:1in;height:1in;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GdTKxInAgAAWQQAAA4AAAAAAAAAAAAAAAAALgIAAGRycy9l&#10;Mm9Eb2MueG1sUEsBAi0AFAAGAAgAAAAhAHK+oY7hAAAADQEAAA8AAAAAAAAAAAAAAAAAgQQAAGRy&#10;cy9kb3ducmV2LnhtbFBLBQYAAAAABAAEAPMAAACPBQAAAAA=&#10;">
                <v:textbox>
                  <w:txbxContent>
                    <w:p w14:paraId="2BA4E4D4" w14:textId="77777777" w:rsidR="00600DF9" w:rsidRDefault="00600DF9" w:rsidP="0048001B">
                      <w:pPr>
                        <w:rPr>
                          <w:rFonts w:cs="Arial"/>
                        </w:rPr>
                      </w:pPr>
                      <w:r>
                        <w:rPr>
                          <w:rFonts w:cs="Arial"/>
                          <w:position w:val="-28"/>
                        </w:rPr>
                        <w:object w:dxaOrig="3120" w:dyaOrig="660" w14:anchorId="169CB551">
                          <v:shape id="_x0000_i1045" type="#_x0000_t75" style="width:154.95pt;height:34.2pt" o:ole="">
                            <v:imagedata r:id="rId106" o:title=""/>
                          </v:shape>
                          <o:OLEObject Type="Embed" ProgID="Equation.3" ShapeID="_x0000_i1045" DrawAspect="Content" ObjectID="_1569317956" r:id="rId107"/>
                        </w:object>
                      </w:r>
                    </w:p>
                  </w:txbxContent>
                </v:textbox>
                <w10:anchorlock/>
              </v:shape>
            </w:pict>
          </mc:Fallback>
        </mc:AlternateContent>
      </w:r>
      <w:r>
        <w:rPr>
          <w:noProof/>
          <w:lang w:eastAsia="en-GB"/>
        </w:rPr>
        <mc:AlternateContent>
          <mc:Choice Requires="wps">
            <w:drawing>
              <wp:anchor distT="0" distB="0" distL="114300" distR="114300" simplePos="0" relativeHeight="251739136" behindDoc="0" locked="1" layoutInCell="1" allowOverlap="1" wp14:anchorId="1BA40979" wp14:editId="7F0C3A6C">
                <wp:simplePos x="0" y="0"/>
                <wp:positionH relativeFrom="column">
                  <wp:posOffset>-914400</wp:posOffset>
                </wp:positionH>
                <wp:positionV relativeFrom="paragraph">
                  <wp:posOffset>-9433560</wp:posOffset>
                </wp:positionV>
                <wp:extent cx="914400" cy="914400"/>
                <wp:effectExtent l="0" t="2540" r="12700" b="1016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362C3289" w14:textId="77777777" w:rsidR="00600DF9" w:rsidRDefault="00600DF9" w:rsidP="0048001B">
                            <w:pPr>
                              <w:rPr>
                                <w:rFonts w:cs="Arial"/>
                              </w:rPr>
                            </w:pPr>
                            <w:r>
                              <w:rPr>
                                <w:rFonts w:cs="Arial"/>
                                <w:position w:val="-28"/>
                              </w:rPr>
                              <w:object w:dxaOrig="2535" w:dyaOrig="720" w14:anchorId="14E4B101">
                                <v:shape id="_x0000_i1068" type="#_x0000_t75" style="width:124.35pt;height:37.4pt" o:ole="">
                                  <v:imagedata r:id="rId108" o:title=""/>
                                </v:shape>
                                <o:OLEObject Type="Embed" ProgID="Equation.3" ShapeID="_x0000_i1068" DrawAspect="Content" ObjectID="_1569330678" r:id="rId109"/>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A40979" id="Text Box 33" o:spid="_x0000_s1060" type="#_x0000_t202" style="position:absolute;left:0;text-align:left;margin-left:-1in;margin-top:-742.8pt;width:1in;height:1in;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BPXLA3KAIAAFkEAAAOAAAAAAAAAAAAAAAAAC4CAABkcnMv&#10;ZTJvRG9jLnhtbFBLAQItABQABgAIAAAAIQByvqGO4QAAAA0BAAAPAAAAAAAAAAAAAAAAAIIEAABk&#10;cnMvZG93bnJldi54bWxQSwUGAAAAAAQABADzAAAAkAUAAAAA&#10;">
                <v:textbox>
                  <w:txbxContent>
                    <w:p w14:paraId="362C3289" w14:textId="77777777" w:rsidR="00600DF9" w:rsidRDefault="00600DF9" w:rsidP="0048001B">
                      <w:pPr>
                        <w:rPr>
                          <w:rFonts w:cs="Arial"/>
                        </w:rPr>
                      </w:pPr>
                      <w:r>
                        <w:rPr>
                          <w:rFonts w:cs="Arial"/>
                          <w:position w:val="-28"/>
                        </w:rPr>
                        <w:object w:dxaOrig="2535" w:dyaOrig="720" w14:anchorId="14E4B101">
                          <v:shape id="_x0000_i1046" type="#_x0000_t75" style="width:124.85pt;height:37.8pt" o:ole="">
                            <v:imagedata r:id="rId110" o:title=""/>
                          </v:shape>
                          <o:OLEObject Type="Embed" ProgID="Equation.3" ShapeID="_x0000_i1046" DrawAspect="Content" ObjectID="_1569317957" r:id="rId111"/>
                        </w:object>
                      </w:r>
                    </w:p>
                  </w:txbxContent>
                </v:textbox>
                <w10:anchorlock/>
              </v:shape>
            </w:pict>
          </mc:Fallback>
        </mc:AlternateContent>
      </w:r>
      <w:r>
        <w:rPr>
          <w:noProof/>
          <w:lang w:eastAsia="en-GB"/>
        </w:rPr>
        <mc:AlternateContent>
          <mc:Choice Requires="wps">
            <w:drawing>
              <wp:anchor distT="0" distB="0" distL="114300" distR="114300" simplePos="0" relativeHeight="251740160" behindDoc="0" locked="1" layoutInCell="1" allowOverlap="1" wp14:anchorId="132A4EC7" wp14:editId="591CE06A">
                <wp:simplePos x="0" y="0"/>
                <wp:positionH relativeFrom="column">
                  <wp:posOffset>-914400</wp:posOffset>
                </wp:positionH>
                <wp:positionV relativeFrom="paragraph">
                  <wp:posOffset>-9433560</wp:posOffset>
                </wp:positionV>
                <wp:extent cx="914400" cy="914400"/>
                <wp:effectExtent l="0" t="2540" r="12700" b="1016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5ECC996F" w14:textId="77777777" w:rsidR="00600DF9" w:rsidRDefault="00600DF9" w:rsidP="0048001B">
                            <w:pPr>
                              <w:rPr>
                                <w:rFonts w:cs="Arial"/>
                              </w:rPr>
                            </w:pPr>
                            <w:r>
                              <w:rPr>
                                <w:rFonts w:cs="Arial"/>
                                <w:position w:val="-24"/>
                              </w:rPr>
                              <w:object w:dxaOrig="4275" w:dyaOrig="615" w14:anchorId="24673F45">
                                <v:shape id="_x0000_i1070" type="#_x0000_t75" style="width:212.25pt;height:30.85pt" o:ole="">
                                  <v:imagedata r:id="rId112" o:title=""/>
                                </v:shape>
                                <o:OLEObject Type="Embed" ProgID="Equation.3" ShapeID="_x0000_i1070" DrawAspect="Content" ObjectID="_1569330679" r:id="rId113"/>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2A4EC7" id="Text Box 32" o:spid="_x0000_s1061" type="#_x0000_t202" style="position:absolute;left:0;text-align:left;margin-left:-1in;margin-top:-742.8pt;width:1in;height:1in;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">
                <v:textbox>
                  <w:txbxContent>
                    <w:p w14:paraId="5ECC996F" w14:textId="77777777" w:rsidR="00600DF9" w:rsidRDefault="00600DF9" w:rsidP="0048001B">
                      <w:pPr>
                        <w:rPr>
                          <w:rFonts w:cs="Arial"/>
                        </w:rPr>
                      </w:pPr>
                      <w:r>
                        <w:rPr>
                          <w:rFonts w:cs="Arial"/>
                          <w:position w:val="-24"/>
                        </w:rPr>
                        <w:object w:dxaOrig="4275" w:dyaOrig="615" w14:anchorId="24673F45">
                          <v:shape id="_x0000_i1047" type="#_x0000_t75" style="width:212.35pt;height:30.55pt" o:ole="">
                            <v:imagedata r:id="rId114" o:title=""/>
                          </v:shape>
                          <o:OLEObject Type="Embed" ProgID="Equation.3" ShapeID="_x0000_i1047" DrawAspect="Content" ObjectID="_1569317958" r:id="rId115"/>
                        </w:object>
                      </w:r>
                    </w:p>
                  </w:txbxContent>
                </v:textbox>
                <w10:anchorlock/>
              </v:shape>
            </w:pict>
          </mc:Fallback>
        </mc:AlternateContent>
      </w:r>
      <w:r>
        <w:rPr>
          <w:noProof/>
          <w:lang w:eastAsia="en-GB"/>
        </w:rPr>
        <mc:AlternateContent>
          <mc:Choice Requires="wps">
            <w:drawing>
              <wp:anchor distT="0" distB="0" distL="114300" distR="114300" simplePos="0" relativeHeight="251741184" behindDoc="0" locked="1" layoutInCell="1" allowOverlap="1" wp14:anchorId="43DA1E38" wp14:editId="21C630C6">
                <wp:simplePos x="0" y="0"/>
                <wp:positionH relativeFrom="column">
                  <wp:posOffset>-914400</wp:posOffset>
                </wp:positionH>
                <wp:positionV relativeFrom="paragraph">
                  <wp:posOffset>-9433560</wp:posOffset>
                </wp:positionV>
                <wp:extent cx="914400" cy="914400"/>
                <wp:effectExtent l="0" t="2540" r="12700" b="1016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973B6C9" w14:textId="77777777" w:rsidR="00600DF9" w:rsidRDefault="00600DF9" w:rsidP="0048001B">
                            <w:pPr>
                              <w:rPr>
                                <w:rFonts w:cs="Arial"/>
                              </w:rPr>
                            </w:pPr>
                            <w:r>
                              <w:rPr>
                                <w:rFonts w:cs="Arial"/>
                                <w:position w:val="-102"/>
                              </w:rPr>
                              <w:object w:dxaOrig="4305" w:dyaOrig="2175" w14:anchorId="27F2ED9E">
                                <v:shape id="_x0000_i1072" type="#_x0000_t75" style="width:3in;height:109.4pt" o:ole="">
                                  <v:imagedata r:id="rId116" o:title=""/>
                                </v:shape>
                                <o:OLEObject Type="Embed" ProgID="Equation.3" ShapeID="_x0000_i1072" DrawAspect="Content" ObjectID="_1569330680" r:id="rId117"/>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DA1E38" id="Text Box 31" o:spid="_x0000_s1062" type="#_x0000_t202" style="position:absolute;left:0;text-align:left;margin-left:-1in;margin-top:-742.8pt;width:1in;height:1in;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BGPLDzKAIAAFkEAAAOAAAAAAAAAAAAAAAAAC4CAABkcnMv&#10;ZTJvRG9jLnhtbFBLAQItABQABgAIAAAAIQByvqGO4QAAAA0BAAAPAAAAAAAAAAAAAAAAAIIEAABk&#10;cnMvZG93bnJldi54bWxQSwUGAAAAAAQABADzAAAAkAUAAAAA&#10;">
                <v:textbox>
                  <w:txbxContent>
                    <w:p w14:paraId="7973B6C9" w14:textId="77777777" w:rsidR="00600DF9" w:rsidRDefault="00600DF9" w:rsidP="0048001B">
                      <w:pPr>
                        <w:rPr>
                          <w:rFonts w:cs="Arial"/>
                        </w:rPr>
                      </w:pPr>
                      <w:r>
                        <w:rPr>
                          <w:rFonts w:cs="Arial"/>
                          <w:position w:val="-102"/>
                        </w:rPr>
                        <w:object w:dxaOrig="4305" w:dyaOrig="2175" w14:anchorId="27F2ED9E">
                          <v:shape id="_x0000_i1048" type="#_x0000_t75" style="width:3in;height:109.8pt" o:ole="">
                            <v:imagedata r:id="rId118" o:title=""/>
                          </v:shape>
                          <o:OLEObject Type="Embed" ProgID="Equation.3" ShapeID="_x0000_i1048" DrawAspect="Content" ObjectID="_1569317959" r:id="rId119"/>
                        </w:object>
                      </w:r>
                    </w:p>
                  </w:txbxContent>
                </v:textbox>
                <w10:anchorlock/>
              </v:shape>
            </w:pict>
          </mc:Fallback>
        </mc:AlternateContent>
      </w:r>
      <w:r>
        <w:rPr>
          <w:noProof/>
          <w:lang w:eastAsia="en-GB"/>
        </w:rPr>
        <mc:AlternateContent>
          <mc:Choice Requires="wps">
            <w:drawing>
              <wp:anchor distT="0" distB="0" distL="114300" distR="114300" simplePos="0" relativeHeight="251742208" behindDoc="0" locked="1" layoutInCell="1" allowOverlap="1" wp14:anchorId="4B49DB05" wp14:editId="6B642668">
                <wp:simplePos x="0" y="0"/>
                <wp:positionH relativeFrom="column">
                  <wp:posOffset>-914400</wp:posOffset>
                </wp:positionH>
                <wp:positionV relativeFrom="paragraph">
                  <wp:posOffset>-9433560</wp:posOffset>
                </wp:positionV>
                <wp:extent cx="914400" cy="914400"/>
                <wp:effectExtent l="0" t="2540" r="12700" b="1016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415BF81" w14:textId="77777777" w:rsidR="00600DF9" w:rsidRDefault="00600DF9" w:rsidP="0048001B">
                            <w:pPr>
                              <w:rPr>
                                <w:rFonts w:cs="Arial"/>
                              </w:rPr>
                            </w:pPr>
                            <w:r>
                              <w:rPr>
                                <w:rFonts w:cs="Arial"/>
                                <w:position w:val="-24"/>
                              </w:rPr>
                              <w:object w:dxaOrig="2715" w:dyaOrig="615" w14:anchorId="2D929F0A">
                                <v:shape id="_x0000_i1074" type="#_x0000_t75" style="width:136.5pt;height:30.85pt" o:ole="">
                                  <v:imagedata r:id="rId120" o:title=""/>
                                </v:shape>
                                <o:OLEObject Type="Embed" ProgID="Equation.3" ShapeID="_x0000_i1074" DrawAspect="Content" ObjectID="_1569330681" r:id="rId121"/>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49DB05" id="Text Box 30" o:spid="_x0000_s1063" type="#_x0000_t202" style="position:absolute;left:0;text-align:left;margin-left:-1in;margin-top:-742.8pt;width:1in;height:1in;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">
                <v:textbox>
                  <w:txbxContent>
                    <w:p w14:paraId="7415BF81" w14:textId="77777777" w:rsidR="00600DF9" w:rsidRDefault="00600DF9" w:rsidP="0048001B">
                      <w:pPr>
                        <w:rPr>
                          <w:rFonts w:cs="Arial"/>
                        </w:rPr>
                      </w:pPr>
                      <w:r>
                        <w:rPr>
                          <w:rFonts w:cs="Arial"/>
                          <w:position w:val="-24"/>
                        </w:rPr>
                        <w:object w:dxaOrig="2715" w:dyaOrig="615" w14:anchorId="2D929F0A">
                          <v:shape id="_x0000_i1049" type="#_x0000_t75" style="width:136.7pt;height:30.55pt" o:ole="">
                            <v:imagedata r:id="rId122" o:title=""/>
                          </v:shape>
                          <o:OLEObject Type="Embed" ProgID="Equation.3" ShapeID="_x0000_i1049" DrawAspect="Content" ObjectID="_1569317960" r:id="rId123"/>
                        </w:object>
                      </w:r>
                    </w:p>
                  </w:txbxContent>
                </v:textbox>
                <w10:anchorlock/>
              </v:shape>
            </w:pict>
          </mc:Fallback>
        </mc:AlternateContent>
      </w:r>
      <w:r>
        <w:rPr>
          <w:noProof/>
          <w:lang w:eastAsia="en-GB"/>
        </w:rPr>
        <mc:AlternateContent>
          <mc:Choice Requires="wps">
            <w:drawing>
              <wp:anchor distT="0" distB="0" distL="114300" distR="114300" simplePos="0" relativeHeight="251743232" behindDoc="0" locked="1" layoutInCell="1" allowOverlap="1" wp14:anchorId="7C224A94" wp14:editId="4A94180F">
                <wp:simplePos x="0" y="0"/>
                <wp:positionH relativeFrom="column">
                  <wp:posOffset>-914400</wp:posOffset>
                </wp:positionH>
                <wp:positionV relativeFrom="paragraph">
                  <wp:posOffset>-9433560</wp:posOffset>
                </wp:positionV>
                <wp:extent cx="914400" cy="914400"/>
                <wp:effectExtent l="0" t="2540" r="12700" b="1016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212C8EE" w14:textId="77777777" w:rsidR="00600DF9" w:rsidRDefault="00600DF9" w:rsidP="0048001B">
                            <w:pPr>
                              <w:rPr>
                                <w:rFonts w:cs="Arial"/>
                              </w:rPr>
                            </w:pPr>
                            <w:r>
                              <w:rPr>
                                <w:rFonts w:cs="Arial"/>
                                <w:position w:val="-10"/>
                              </w:rPr>
                              <w:object w:dxaOrig="1770" w:dyaOrig="315" w14:anchorId="6CEC17E6">
                                <v:shape id="_x0000_i1076" type="#_x0000_t75" style="width:86.95pt;height:14.95pt" o:ole="">
                                  <v:imagedata r:id="rId124" o:title=""/>
                                </v:shape>
                                <o:OLEObject Type="Embed" ProgID="Equation.3" ShapeID="_x0000_i1076" DrawAspect="Content" ObjectID="_1569330682" r:id="rId125"/>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224A94" id="Text Box 29" o:spid="_x0000_s1064" type="#_x0000_t202" style="position:absolute;left:0;text-align:left;margin-left:-1in;margin-top:-742.8pt;width:1in;height:1in;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D22vSwKAIAAFkEAAAOAAAAAAAAAAAAAAAAAC4CAABkcnMv&#10;ZTJvRG9jLnhtbFBLAQItABQABgAIAAAAIQByvqGO4QAAAA0BAAAPAAAAAAAAAAAAAAAAAIIEAABk&#10;cnMvZG93bnJldi54bWxQSwUGAAAAAAQABADzAAAAkAUAAAAA&#10;">
                <v:textbox>
                  <w:txbxContent>
                    <w:p w14:paraId="7212C8EE" w14:textId="77777777" w:rsidR="00600DF9" w:rsidRDefault="00600DF9" w:rsidP="0048001B">
                      <w:pPr>
                        <w:rPr>
                          <w:rFonts w:cs="Arial"/>
                        </w:rPr>
                      </w:pPr>
                      <w:r>
                        <w:rPr>
                          <w:rFonts w:cs="Arial"/>
                          <w:position w:val="-10"/>
                        </w:rPr>
                        <w:object w:dxaOrig="1770" w:dyaOrig="315" w14:anchorId="6CEC17E6">
                          <v:shape id="_x0000_i1050" type="#_x0000_t75" style="width:87.05pt;height:15.05pt" o:ole="">
                            <v:imagedata r:id="rId126" o:title=""/>
                          </v:shape>
                          <o:OLEObject Type="Embed" ProgID="Equation.3" ShapeID="_x0000_i1050" DrawAspect="Content" ObjectID="_1569317961" r:id="rId127"/>
                        </w:object>
                      </w:r>
                    </w:p>
                  </w:txbxContent>
                </v:textbox>
                <w10:anchorlock/>
              </v:shape>
            </w:pict>
          </mc:Fallback>
        </mc:AlternateContent>
      </w:r>
      <w:r>
        <w:rPr>
          <w:noProof/>
          <w:lang w:eastAsia="en-GB"/>
        </w:rPr>
        <mc:AlternateContent>
          <mc:Choice Requires="wps">
            <w:drawing>
              <wp:anchor distT="0" distB="0" distL="114300" distR="114300" simplePos="0" relativeHeight="251744256" behindDoc="0" locked="1" layoutInCell="1" allowOverlap="1" wp14:anchorId="2E6BE0E0" wp14:editId="7B9EBAA7">
                <wp:simplePos x="0" y="0"/>
                <wp:positionH relativeFrom="column">
                  <wp:posOffset>-914400</wp:posOffset>
                </wp:positionH>
                <wp:positionV relativeFrom="paragraph">
                  <wp:posOffset>-9433560</wp:posOffset>
                </wp:positionV>
                <wp:extent cx="914400" cy="914400"/>
                <wp:effectExtent l="0" t="2540" r="12700" b="1016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58216761" w14:textId="77777777" w:rsidR="00600DF9" w:rsidRDefault="00600DF9" w:rsidP="0048001B">
                            <w:pPr>
                              <w:rPr>
                                <w:rFonts w:cs="Arial"/>
                              </w:rPr>
                            </w:pPr>
                            <w:r>
                              <w:rPr>
                                <w:rFonts w:cs="Arial"/>
                                <w:position w:val="-28"/>
                              </w:rPr>
                              <w:object w:dxaOrig="2745" w:dyaOrig="660" w14:anchorId="385DC785">
                                <v:shape id="_x0000_i1078" type="#_x0000_t75" style="width:136.5pt;height:34.6pt" o:ole="">
                                  <v:imagedata r:id="rId128" o:title=""/>
                                </v:shape>
                                <o:OLEObject Type="Embed" ProgID="Equation.3" ShapeID="_x0000_i1078" DrawAspect="Content" ObjectID="_1569330683" r:id="rId129"/>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6BE0E0" id="Text Box 28" o:spid="_x0000_s1065" type="#_x0000_t202" style="position:absolute;left:0;text-align:left;margin-left:-1in;margin-top:-742.8pt;width:1in;height:1in;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CCXP7onAgAAWQQAAA4AAAAAAAAAAAAAAAAALgIAAGRycy9l&#10;Mm9Eb2MueG1sUEsBAi0AFAAGAAgAAAAhAHK+oY7hAAAADQEAAA8AAAAAAAAAAAAAAAAAgQQAAGRy&#10;cy9kb3ducmV2LnhtbFBLBQYAAAAABAAEAPMAAACPBQAAAAA=&#10;">
                <v:textbox>
                  <w:txbxContent>
                    <w:p w14:paraId="58216761" w14:textId="77777777" w:rsidR="00600DF9" w:rsidRDefault="00600DF9" w:rsidP="0048001B">
                      <w:pPr>
                        <w:rPr>
                          <w:rFonts w:cs="Arial"/>
                        </w:rPr>
                      </w:pPr>
                      <w:r>
                        <w:rPr>
                          <w:rFonts w:cs="Arial"/>
                          <w:position w:val="-28"/>
                        </w:rPr>
                        <w:object w:dxaOrig="2745" w:dyaOrig="660" w14:anchorId="385DC785">
                          <v:shape id="_x0000_i1051" type="#_x0000_t75" style="width:136.7pt;height:34.2pt" o:ole="">
                            <v:imagedata r:id="rId130" o:title=""/>
                          </v:shape>
                          <o:OLEObject Type="Embed" ProgID="Equation.3" ShapeID="_x0000_i1051" DrawAspect="Content" ObjectID="_1569317962" r:id="rId131"/>
                        </w:object>
                      </w:r>
                    </w:p>
                  </w:txbxContent>
                </v:textbox>
                <w10:anchorlock/>
              </v:shape>
            </w:pict>
          </mc:Fallback>
        </mc:AlternateContent>
      </w:r>
      <w:r>
        <w:rPr>
          <w:noProof/>
          <w:lang w:eastAsia="en-GB"/>
        </w:rPr>
        <mc:AlternateContent>
          <mc:Choice Requires="wps">
            <w:drawing>
              <wp:anchor distT="0" distB="0" distL="114300" distR="114300" simplePos="0" relativeHeight="251745280" behindDoc="0" locked="1" layoutInCell="1" allowOverlap="1" wp14:anchorId="136B8B3D" wp14:editId="1FC94C4C">
                <wp:simplePos x="0" y="0"/>
                <wp:positionH relativeFrom="column">
                  <wp:posOffset>-914400</wp:posOffset>
                </wp:positionH>
                <wp:positionV relativeFrom="paragraph">
                  <wp:posOffset>-9433560</wp:posOffset>
                </wp:positionV>
                <wp:extent cx="914400" cy="914400"/>
                <wp:effectExtent l="0" t="2540" r="12700" b="1016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38334FDD" w14:textId="77777777" w:rsidR="00600DF9" w:rsidRDefault="00600DF9" w:rsidP="0048001B">
                            <w:pPr>
                              <w:rPr>
                                <w:rFonts w:cs="Arial"/>
                              </w:rPr>
                            </w:pPr>
                            <w:r>
                              <w:rPr>
                                <w:rFonts w:cs="Arial"/>
                                <w:position w:val="-60"/>
                              </w:rPr>
                              <w:object w:dxaOrig="3690" w:dyaOrig="1290" w14:anchorId="00BC01A0">
                                <v:shape id="_x0000_i1080" type="#_x0000_t75" style="width:185.15pt;height:64.5pt" o:ole="">
                                  <v:imagedata r:id="rId132" o:title=""/>
                                </v:shape>
                                <o:OLEObject Type="Embed" ProgID="Equation.3" ShapeID="_x0000_i1080" DrawAspect="Content" ObjectID="_1569330684" r:id="rId133"/>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6B8B3D" id="Text Box 27" o:spid="_x0000_s1066" type="#_x0000_t202" style="position:absolute;left:0;text-align:left;margin-left:-1in;margin-top:-742.8pt;width:1in;height:1in;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Ck8vX+KAIAAFkEAAAOAAAAAAAAAAAAAAAAAC4CAABkcnMv&#10;ZTJvRG9jLnhtbFBLAQItABQABgAIAAAAIQByvqGO4QAAAA0BAAAPAAAAAAAAAAAAAAAAAIIEAABk&#10;cnMvZG93bnJldi54bWxQSwUGAAAAAAQABADzAAAAkAUAAAAA&#10;">
                <v:textbox>
                  <w:txbxContent>
                    <w:p w14:paraId="38334FDD" w14:textId="77777777" w:rsidR="00600DF9" w:rsidRDefault="00600DF9" w:rsidP="0048001B">
                      <w:pPr>
                        <w:rPr>
                          <w:rFonts w:cs="Arial"/>
                        </w:rPr>
                      </w:pPr>
                      <w:r>
                        <w:rPr>
                          <w:rFonts w:cs="Arial"/>
                          <w:position w:val="-60"/>
                        </w:rPr>
                        <w:object w:dxaOrig="3690" w:dyaOrig="1290" w14:anchorId="00BC01A0">
                          <v:shape id="_x0000_i1052" type="#_x0000_t75" style="width:185.45pt;height:64.7pt" o:ole="">
                            <v:imagedata r:id="rId134" o:title=""/>
                          </v:shape>
                          <o:OLEObject Type="Embed" ProgID="Equation.3" ShapeID="_x0000_i1052" DrawAspect="Content" ObjectID="_1569317963" r:id="rId135"/>
                        </w:object>
                      </w:r>
                    </w:p>
                  </w:txbxContent>
                </v:textbox>
                <w10:anchorlock/>
              </v:shape>
            </w:pict>
          </mc:Fallback>
        </mc:AlternateContent>
      </w:r>
      <w:r>
        <w:rPr>
          <w:noProof/>
          <w:lang w:eastAsia="en-GB"/>
        </w:rPr>
        <mc:AlternateContent>
          <mc:Choice Requires="wps">
            <w:drawing>
              <wp:anchor distT="0" distB="0" distL="114300" distR="114300" simplePos="0" relativeHeight="251746304" behindDoc="0" locked="1" layoutInCell="1" allowOverlap="1" wp14:anchorId="0880CEBD" wp14:editId="5087D4F1">
                <wp:simplePos x="0" y="0"/>
                <wp:positionH relativeFrom="column">
                  <wp:posOffset>-914400</wp:posOffset>
                </wp:positionH>
                <wp:positionV relativeFrom="paragraph">
                  <wp:posOffset>-9433560</wp:posOffset>
                </wp:positionV>
                <wp:extent cx="914400" cy="914400"/>
                <wp:effectExtent l="0" t="2540" r="12700" b="1016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3CBE4400" w14:textId="77777777" w:rsidR="00600DF9" w:rsidRDefault="00600DF9" w:rsidP="0048001B">
                            <w:pPr>
                              <w:rPr>
                                <w:rFonts w:cs="Arial"/>
                              </w:rPr>
                            </w:pPr>
                            <w:r>
                              <w:rPr>
                                <w:rFonts w:cs="Arial"/>
                                <w:position w:val="-10"/>
                              </w:rPr>
                              <w:object w:dxaOrig="3810" w:dyaOrig="315" w14:anchorId="47971577">
                                <v:shape id="_x0000_i1082" type="#_x0000_t75" style="width:189.8pt;height:14.95pt" o:ole="">
                                  <v:imagedata r:id="rId136" o:title=""/>
                                </v:shape>
                                <o:OLEObject Type="Embed" ProgID="Equation.3" ShapeID="_x0000_i1082" DrawAspect="Content" ObjectID="_1569330685" r:id="rId137"/>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80CEBD" id="Text Box 26" o:spid="_x0000_s1067" type="#_x0000_t202" style="position:absolute;left:0;text-align:left;margin-left:-1in;margin-top:-742.8pt;width:1in;height:1in;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HCJCfEnAgAAWQQAAA4AAAAAAAAAAAAAAAAALgIAAGRycy9l&#10;Mm9Eb2MueG1sUEsBAi0AFAAGAAgAAAAhAHK+oY7hAAAADQEAAA8AAAAAAAAAAAAAAAAAgQQAAGRy&#10;cy9kb3ducmV2LnhtbFBLBQYAAAAABAAEAPMAAACPBQAAAAA=&#10;">
                <v:textbox>
                  <w:txbxContent>
                    <w:p w14:paraId="3CBE4400" w14:textId="77777777" w:rsidR="00600DF9" w:rsidRDefault="00600DF9" w:rsidP="0048001B">
                      <w:pPr>
                        <w:rPr>
                          <w:rFonts w:cs="Arial"/>
                        </w:rPr>
                      </w:pPr>
                      <w:r>
                        <w:rPr>
                          <w:rFonts w:cs="Arial"/>
                          <w:position w:val="-10"/>
                        </w:rPr>
                        <w:object w:dxaOrig="3810" w:dyaOrig="315" w14:anchorId="47971577">
                          <v:shape id="_x0000_i1053" type="#_x0000_t75" style="width:189.55pt;height:15.05pt" o:ole="">
                            <v:imagedata r:id="rId138" o:title=""/>
                          </v:shape>
                          <o:OLEObject Type="Embed" ProgID="Equation.3" ShapeID="_x0000_i1053" DrawAspect="Content" ObjectID="_1569317964" r:id="rId139"/>
                        </w:object>
                      </w:r>
                    </w:p>
                  </w:txbxContent>
                </v:textbox>
                <w10:anchorlock/>
              </v:shape>
            </w:pict>
          </mc:Fallback>
        </mc:AlternateContent>
      </w:r>
      <w:r>
        <w:rPr>
          <w:noProof/>
          <w:lang w:eastAsia="en-GB"/>
        </w:rPr>
        <mc:AlternateContent>
          <mc:Choice Requires="wps">
            <w:drawing>
              <wp:anchor distT="0" distB="0" distL="114300" distR="114300" simplePos="0" relativeHeight="251747328" behindDoc="0" locked="1" layoutInCell="1" allowOverlap="1" wp14:anchorId="060108CE" wp14:editId="70BB85D9">
                <wp:simplePos x="0" y="0"/>
                <wp:positionH relativeFrom="column">
                  <wp:posOffset>-914400</wp:posOffset>
                </wp:positionH>
                <wp:positionV relativeFrom="paragraph">
                  <wp:posOffset>-9433560</wp:posOffset>
                </wp:positionV>
                <wp:extent cx="914400" cy="914400"/>
                <wp:effectExtent l="0" t="2540" r="12700" b="1016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3C7464FA" w14:textId="77777777" w:rsidR="00600DF9" w:rsidRDefault="00600DF9" w:rsidP="0048001B">
                            <w:pPr>
                              <w:rPr>
                                <w:rFonts w:cs="Arial"/>
                              </w:rPr>
                            </w:pPr>
                            <w:r>
                              <w:rPr>
                                <w:rFonts w:cs="Arial"/>
                                <w:position w:val="-10"/>
                              </w:rPr>
                              <w:object w:dxaOrig="5640" w:dyaOrig="315" w14:anchorId="0A1F54DF">
                                <v:shape id="_x0000_i1084" type="#_x0000_t75" style="width:280.5pt;height:14.95pt" o:ole="">
                                  <v:imagedata r:id="rId140" o:title=""/>
                                </v:shape>
                                <o:OLEObject Type="Embed" ProgID="Equation.3" ShapeID="_x0000_i1084" DrawAspect="Content" ObjectID="_1569330686" r:id="rId141"/>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0108CE" id="Text Box 23" o:spid="_x0000_s1068" type="#_x0000_t202" style="position:absolute;left:0;text-align:left;margin-left:-1in;margin-top:-742.8pt;width:1in;height:1in;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Dz3MbMKAIAAFkEAAAOAAAAAAAAAAAAAAAAAC4CAABkcnMv&#10;ZTJvRG9jLnhtbFBLAQItABQABgAIAAAAIQByvqGO4QAAAA0BAAAPAAAAAAAAAAAAAAAAAIIEAABk&#10;cnMvZG93bnJldi54bWxQSwUGAAAAAAQABADzAAAAkAUAAAAA&#10;">
                <v:textbox>
                  <w:txbxContent>
                    <w:p w14:paraId="3C7464FA" w14:textId="77777777" w:rsidR="00600DF9" w:rsidRDefault="00600DF9" w:rsidP="0048001B">
                      <w:pPr>
                        <w:rPr>
                          <w:rFonts w:cs="Arial"/>
                        </w:rPr>
                      </w:pPr>
                      <w:r>
                        <w:rPr>
                          <w:rFonts w:cs="Arial"/>
                          <w:position w:val="-10"/>
                        </w:rPr>
                        <w:object w:dxaOrig="5640" w:dyaOrig="315" w14:anchorId="0A1F54DF">
                          <v:shape id="_x0000_i1054" type="#_x0000_t75" style="width:280.25pt;height:15.05pt" o:ole="">
                            <v:imagedata r:id="rId142" o:title=""/>
                          </v:shape>
                          <o:OLEObject Type="Embed" ProgID="Equation.3" ShapeID="_x0000_i1054" DrawAspect="Content" ObjectID="_1569317965" r:id="rId143"/>
                        </w:object>
                      </w:r>
                    </w:p>
                  </w:txbxContent>
                </v:textbox>
                <w10:anchorlock/>
              </v:shape>
            </w:pict>
          </mc:Fallback>
        </mc:AlternateContent>
      </w:r>
      <w:r>
        <w:rPr>
          <w:noProof/>
          <w:lang w:eastAsia="en-GB"/>
        </w:rPr>
        <mc:AlternateContent>
          <mc:Choice Requires="wps">
            <w:drawing>
              <wp:anchor distT="0" distB="0" distL="114300" distR="114300" simplePos="0" relativeHeight="251748352" behindDoc="0" locked="1" layoutInCell="1" allowOverlap="1" wp14:anchorId="650ACCD1" wp14:editId="6A6058D9">
                <wp:simplePos x="0" y="0"/>
                <wp:positionH relativeFrom="column">
                  <wp:posOffset>-914400</wp:posOffset>
                </wp:positionH>
                <wp:positionV relativeFrom="paragraph">
                  <wp:posOffset>-9433560</wp:posOffset>
                </wp:positionV>
                <wp:extent cx="914400" cy="914400"/>
                <wp:effectExtent l="0" t="2540" r="12700" b="1016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472A559" w14:textId="77777777" w:rsidR="00600DF9" w:rsidRDefault="00600DF9" w:rsidP="0048001B">
                            <w:pPr>
                              <w:rPr>
                                <w:rFonts w:cs="Arial"/>
                              </w:rPr>
                            </w:pPr>
                            <w:r>
                              <w:rPr>
                                <w:rFonts w:cs="Arial"/>
                                <w:position w:val="-10"/>
                              </w:rPr>
                              <w:object w:dxaOrig="7005" w:dyaOrig="315" w14:anchorId="6F079765">
                                <v:shape id="_x0000_i1086" type="#_x0000_t75" style="width:348.8pt;height:14.95pt" o:ole="">
                                  <v:imagedata r:id="rId144" o:title=""/>
                                </v:shape>
                                <o:OLEObject Type="Embed" ProgID="Equation.3" ShapeID="_x0000_i1086" DrawAspect="Content" ObjectID="_1569330687" r:id="rId145"/>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0ACCD1" id="Text Box 8" o:spid="_x0000_s1069" type="#_x0000_t202" style="position:absolute;left:0;text-align:left;margin-left:-1in;margin-top:-742.8pt;width:1in;height:1in;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">
                <v:textbox>
                  <w:txbxContent>
                    <w:p w14:paraId="7472A559" w14:textId="77777777" w:rsidR="00600DF9" w:rsidRDefault="00600DF9" w:rsidP="0048001B">
                      <w:pPr>
                        <w:rPr>
                          <w:rFonts w:cs="Arial"/>
                        </w:rPr>
                      </w:pPr>
                      <w:r>
                        <w:rPr>
                          <w:rFonts w:cs="Arial"/>
                          <w:position w:val="-10"/>
                        </w:rPr>
                        <w:object w:dxaOrig="7005" w:dyaOrig="315" w14:anchorId="6F079765">
                          <v:shape id="_x0000_i1055" type="#_x0000_t75" style="width:348.6pt;height:15.05pt" o:ole="">
                            <v:imagedata r:id="rId146" o:title=""/>
                          </v:shape>
                          <o:OLEObject Type="Embed" ProgID="Equation.3" ShapeID="_x0000_i1055" DrawAspect="Content" ObjectID="_1569317966" r:id="rId147"/>
                        </w:object>
                      </w:r>
                    </w:p>
                  </w:txbxContent>
                </v:textbox>
                <w10:anchorlock/>
              </v:shape>
            </w:pict>
          </mc:Fallback>
        </mc:AlternateContent>
      </w:r>
      <w:bookmarkStart w:id="138" w:name="_Toc224993442"/>
      <w:bookmarkStart w:id="139" w:name="_Toc224993471"/>
      <w:bookmarkStart w:id="140" w:name="_Toc225672834"/>
      <w:bookmarkStart w:id="141" w:name="_Toc225673102"/>
      <w:r>
        <w:t>Optic Rotation</w:t>
      </w:r>
      <w:bookmarkEnd w:id="137"/>
      <w:bookmarkEnd w:id="138"/>
      <w:bookmarkEnd w:id="139"/>
      <w:bookmarkEnd w:id="140"/>
      <w:bookmarkEnd w:id="141"/>
    </w:p>
    <w:p w14:paraId="0461385D" w14:textId="77777777" w:rsidR="00565D56" w:rsidRPr="00565D56" w:rsidRDefault="00565D56" w:rsidP="008F2B8A">
      <w:pPr>
        <w:pStyle w:val="Heading2separationline"/>
      </w:pPr>
    </w:p>
    <w:p w14:paraId="1A16C069" w14:textId="273A35C2" w:rsidR="00565D56" w:rsidRDefault="0048001B" w:rsidP="001955EB">
      <w:pPr>
        <w:pStyle w:val="BodyText"/>
        <w:rPr>
          <w:rFonts w:cs="Arial"/>
        </w:rPr>
      </w:pPr>
      <w:r>
        <w:t xml:space="preserve">Rotating optics have a load associated with the mechanism used to rotate the turntable assembly.  Lighthouse services generally leave the turntable rotating continuously, both for operation at night, and during the day to prevent the sun from focusing through the lens panels and damaging the lamps or lampchanger.  Therefore, the power requirements for the rotation mechanism </w:t>
      </w:r>
      <w:r w:rsidR="002F1146">
        <w:t xml:space="preserve">and control system </w:t>
      </w:r>
      <w:r>
        <w:t xml:space="preserve">should be entered as a continuous load.  This load may vary significantly with temperature, so be sure to identify the operating environment when requesting power demand information from the manufacturer. </w:t>
      </w:r>
    </w:p>
    <w:p w14:paraId="626B01EA" w14:textId="77777777" w:rsidR="00600DF9" w:rsidRDefault="00600DF9">
      <w:pPr>
        <w:spacing w:after="200" w:line="276" w:lineRule="auto"/>
        <w:rPr>
          <w:rFonts w:eastAsiaTheme="minorEastAsia" w:cs="Arial"/>
          <w:sz w:val="22"/>
        </w:rPr>
      </w:pPr>
      <w:r>
        <w:rPr>
          <w:rFonts w:eastAsiaTheme="minorEastAsia" w:cs="Arial"/>
        </w:rPr>
        <w:br w:type="page"/>
      </w:r>
    </w:p>
    <w:p w14:paraId="48254B60" w14:textId="4E16F969" w:rsidR="00C67AFA" w:rsidRPr="00765E0E" w:rsidRDefault="00E0031F" w:rsidP="003C301C">
      <w:pPr>
        <w:pStyle w:val="BodyText"/>
        <w:ind w:left="567"/>
        <w:rPr>
          <w:rFonts w:eastAsiaTheme="minorEastAsia" w:cs="Arial"/>
        </w:rPr>
      </w:pPr>
      <m:oMathPara>
        <m:oMathParaPr>
          <m:jc m:val="center"/>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motor</m:t>
              </m:r>
            </m:sub>
          </m:sSub>
          <m:d>
            <m:dPr>
              <m:ctrlPr>
                <w:rPr>
                  <w:rFonts w:ascii="Cambria Math" w:hAnsi="Cambria Math" w:cs="Arial"/>
                  <w:i/>
                </w:rPr>
              </m:ctrlPr>
            </m:dPr>
            <m:e>
              <m:r>
                <w:rPr>
                  <w:rFonts w:ascii="Cambria Math" w:hAnsi="Cambria Math" w:cs="Arial"/>
                </w:rPr>
                <m:t>W</m:t>
              </m:r>
            </m:e>
          </m:d>
          <m:r>
            <w:rPr>
              <w:rFonts w:ascii="Cambria Math" w:hAnsi="Cambria Math" w:cs="Arial"/>
            </w:rPr>
            <m:t>×</m:t>
          </m:r>
          <m:r>
            <w:rPr>
              <w:rFonts w:ascii="Cambria Math" w:eastAsiaTheme="minorEastAsia" w:hAnsi="Cambria Math" w:cs="Arial"/>
            </w:rPr>
            <m:t>Hours of Operation per day</m:t>
          </m:r>
          <m:d>
            <m:dPr>
              <m:ctrlPr>
                <w:rPr>
                  <w:rFonts w:ascii="Cambria Math" w:eastAsiaTheme="minorEastAsia" w:hAnsi="Cambria Math" w:cs="Arial"/>
                  <w:i/>
                </w:rPr>
              </m:ctrlPr>
            </m:dPr>
            <m:e>
              <m:r>
                <w:rPr>
                  <w:rFonts w:ascii="Cambria Math" w:eastAsiaTheme="minorEastAsia" w:hAnsi="Cambria Math" w:cs="Arial"/>
                </w:rPr>
                <m:t>h/day</m:t>
              </m:r>
            </m:e>
          </m:d>
        </m:oMath>
      </m:oMathPara>
    </w:p>
    <w:p w14:paraId="44269988" w14:textId="77777777" w:rsidR="002E2F52" w:rsidRPr="00FC75DC" w:rsidRDefault="002E2F52" w:rsidP="002E2F52">
      <w:pPr>
        <w:pStyle w:val="equation"/>
      </w:pPr>
      <w:bookmarkStart w:id="142" w:name="_Ref495503553"/>
      <w:bookmarkStart w:id="143" w:name="_Toc495576153"/>
      <w:r>
        <w:t>Daily load for a rotating optic</w:t>
      </w:r>
      <w:bookmarkEnd w:id="142"/>
      <w:bookmarkEnd w:id="143"/>
    </w:p>
    <w:p w14:paraId="20587D6C" w14:textId="77777777" w:rsidR="002E2F52" w:rsidRPr="000D6CF0" w:rsidRDefault="002E2F52" w:rsidP="005D7DBF">
      <w:pPr>
        <w:pStyle w:val="BodyText"/>
      </w:pPr>
      <w:r w:rsidRPr="000D6CF0">
        <w:t>Where:</w:t>
      </w:r>
    </w:p>
    <w:p w14:paraId="7DD058E5" w14:textId="1D6DC304" w:rsidR="002E2F52" w:rsidRPr="006C725E" w:rsidRDefault="002E2F52" w:rsidP="005D7DBF">
      <w:pPr>
        <w:pStyle w:val="BodyText"/>
        <w:ind w:left="708"/>
        <w:rPr>
          <w:i/>
        </w:rPr>
      </w:pPr>
      <w:r w:rsidRPr="006C725E">
        <w:rPr>
          <w:i/>
        </w:rPr>
        <w:t>E</w:t>
      </w:r>
      <w:r w:rsidRPr="006C725E">
        <w:rPr>
          <w:i/>
          <w:vertAlign w:val="subscript"/>
        </w:rPr>
        <w:t>DL</w:t>
      </w:r>
      <w:r w:rsidRPr="006C725E">
        <w:rPr>
          <w:i/>
        </w:rPr>
        <w:t xml:space="preserve"> is the daily load in Wh per day</w:t>
      </w:r>
    </w:p>
    <w:p w14:paraId="77744FCE" w14:textId="0A1CADB3" w:rsidR="002E2F52" w:rsidRPr="00680A5F" w:rsidRDefault="002E2F52" w:rsidP="005D7DBF">
      <w:pPr>
        <w:pStyle w:val="BodyText"/>
        <w:ind w:left="708"/>
      </w:pPr>
      <w:r w:rsidRPr="002E2F52">
        <w:rPr>
          <w:i/>
        </w:rPr>
        <w:t>P</w:t>
      </w:r>
      <w:r w:rsidRPr="006C725E">
        <w:rPr>
          <w:i/>
          <w:vertAlign w:val="subscript"/>
        </w:rPr>
        <w:t>motor</w:t>
      </w:r>
      <w:r w:rsidRPr="006C725E">
        <w:rPr>
          <w:i/>
        </w:rPr>
        <w:t xml:space="preserve"> </w:t>
      </w:r>
      <w:r w:rsidRPr="002E2F52">
        <w:rPr>
          <w:i/>
        </w:rPr>
        <w:t xml:space="preserve">is the </w:t>
      </w:r>
      <w:r>
        <w:rPr>
          <w:i/>
        </w:rPr>
        <w:t xml:space="preserve">motor </w:t>
      </w:r>
      <w:r w:rsidR="000B0510">
        <w:rPr>
          <w:i/>
        </w:rPr>
        <w:t xml:space="preserve">and control system </w:t>
      </w:r>
      <w:r w:rsidRPr="002E2F52">
        <w:rPr>
          <w:i/>
        </w:rPr>
        <w:t>power consumption in Watts.</w:t>
      </w:r>
    </w:p>
    <w:p w14:paraId="45D5DECB" w14:textId="77777777" w:rsidR="0048001B" w:rsidRDefault="0048001B" w:rsidP="0048001B">
      <w:pPr>
        <w:pStyle w:val="BodyText"/>
        <w:rPr>
          <w:rFonts w:cs="Arial"/>
        </w:rPr>
      </w:pPr>
      <w:r>
        <w:t>Rotating beacons may use Fixed-ON flashers to regulate voltage and operate the lampchanger; then the energy demand is:</w:t>
      </w:r>
    </w:p>
    <w:p w14:paraId="38D0EEF5" w14:textId="59978E2E" w:rsidR="0048001B" w:rsidRPr="00B55453" w:rsidRDefault="00E0031F" w:rsidP="00FC75DC">
      <w:pPr>
        <w:pStyle w:val="BodyText"/>
        <w:ind w:left="567"/>
        <w:rPr>
          <w:rFonts w:eastAsiaTheme="minorEastAsia"/>
        </w:rPr>
      </w:pPr>
      <m:oMathPara>
        <m:oMath>
          <m:sSub>
            <m:sSubPr>
              <m:ctrlPr>
                <w:rPr>
                  <w:rFonts w:ascii="Cambria Math" w:hAnsi="Cambria Math"/>
                  <w:i/>
                </w:rPr>
              </m:ctrlPr>
            </m:sSubPr>
            <m:e>
              <m:r>
                <w:rPr>
                  <w:rFonts w:ascii="Cambria Math" w:hAnsi="Cambria Math"/>
                </w:rPr>
                <m:t>E</m:t>
              </m:r>
            </m:e>
            <m:sub>
              <m:r>
                <w:rPr>
                  <w:rFonts w:ascii="Cambria Math" w:hAnsi="Cambria Math"/>
                </w:rPr>
                <m:t>DL</m:t>
              </m:r>
            </m:sub>
          </m:sSub>
          <m: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P</m:t>
                  </m:r>
                </m:e>
                <m:sub>
                  <m:r>
                    <w:rPr>
                      <w:rFonts w:ascii="Cambria Math" w:hAnsi="Cambria Math"/>
                    </w:rPr>
                    <m:t>lamp</m:t>
                  </m:r>
                </m:sub>
              </m:sSub>
              <m:d>
                <m:dPr>
                  <m:ctrlPr>
                    <w:rPr>
                      <w:rFonts w:ascii="Cambria Math" w:hAnsi="Cambria Math"/>
                      <w:i/>
                    </w:rPr>
                  </m:ctrlPr>
                </m:dPr>
                <m:e>
                  <m:r>
                    <w:rPr>
                      <w:rFonts w:ascii="Cambria Math" w:hAnsi="Cambria Math"/>
                    </w:rPr>
                    <m:t>W</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darkness</m:t>
                  </m:r>
                </m:sub>
              </m:sSub>
              <m:r>
                <w:rPr>
                  <w:rFonts w:ascii="Cambria Math" w:hAnsi="Cambria Math"/>
                </w:rPr>
                <m:t>(h/day)</m:t>
              </m:r>
            </m:e>
          </m:d>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flasher</m:t>
              </m:r>
            </m:sub>
          </m:sSub>
          <m:r>
            <w:rPr>
              <w:rFonts w:ascii="Cambria Math" w:hAnsi="Cambria Math"/>
            </w:rPr>
            <m:t>(Wh/day)+</m:t>
          </m:r>
          <m:sSub>
            <m:sSubPr>
              <m:ctrlPr>
                <w:rPr>
                  <w:rFonts w:ascii="Cambria Math" w:hAnsi="Cambria Math"/>
                  <w:i/>
                </w:rPr>
              </m:ctrlPr>
            </m:sSubPr>
            <m:e>
              <m:r>
                <w:rPr>
                  <w:rFonts w:ascii="Cambria Math" w:hAnsi="Cambria Math"/>
                </w:rPr>
                <m:t>E</m:t>
              </m:r>
            </m:e>
            <m:sub>
              <m:r>
                <w:rPr>
                  <w:rFonts w:ascii="Cambria Math" w:hAnsi="Cambria Math"/>
                </w:rPr>
                <m:t>motor</m:t>
              </m:r>
            </m:sub>
          </m:sSub>
          <m:r>
            <w:rPr>
              <w:rFonts w:ascii="Cambria Math" w:hAnsi="Cambria Math"/>
            </w:rPr>
            <m:t>(Wh/day)</m:t>
          </m:r>
        </m:oMath>
      </m:oMathPara>
    </w:p>
    <w:p w14:paraId="3367583E" w14:textId="7DE21088" w:rsidR="00B55453" w:rsidRPr="00FC75DC" w:rsidRDefault="00273D66" w:rsidP="00B55453">
      <w:pPr>
        <w:pStyle w:val="equation"/>
      </w:pPr>
      <w:bookmarkStart w:id="144" w:name="_Toc495576154"/>
      <w:r>
        <w:t>Daily load for a rotati</w:t>
      </w:r>
      <w:r w:rsidR="00B55453">
        <w:t>ng</w:t>
      </w:r>
      <w:r>
        <w:t xml:space="preserve"> optic</w:t>
      </w:r>
      <w:r w:rsidR="006F28B5">
        <w:t xml:space="preserve"> and </w:t>
      </w:r>
      <w:r w:rsidR="00455EC6">
        <w:t>light source</w:t>
      </w:r>
      <w:bookmarkEnd w:id="144"/>
    </w:p>
    <w:p w14:paraId="53B5F9A9" w14:textId="747D43E6" w:rsidR="0048001B" w:rsidRDefault="00CD2159" w:rsidP="001955EB">
      <w:pPr>
        <w:pStyle w:val="Heading2"/>
      </w:pPr>
      <w:bookmarkStart w:id="145" w:name="_Toc224993443"/>
      <w:bookmarkStart w:id="146" w:name="_Toc224993472"/>
      <w:bookmarkStart w:id="147" w:name="_Toc225672835"/>
      <w:bookmarkStart w:id="148" w:name="_Toc225673103"/>
      <w:bookmarkStart w:id="149" w:name="_Toc495576108"/>
      <w:r>
        <w:t xml:space="preserve">Sound </w:t>
      </w:r>
      <w:r w:rsidR="0048001B">
        <w:t>Signal</w:t>
      </w:r>
      <w:bookmarkEnd w:id="145"/>
      <w:bookmarkEnd w:id="146"/>
      <w:bookmarkEnd w:id="147"/>
      <w:bookmarkEnd w:id="148"/>
      <w:bookmarkEnd w:id="149"/>
    </w:p>
    <w:p w14:paraId="0737B0D9" w14:textId="7635EAF6" w:rsidR="0048001B" w:rsidRDefault="00CD2159" w:rsidP="0048001B">
      <w:pPr>
        <w:pStyle w:val="BodyText"/>
      </w:pPr>
      <w:r>
        <w:t>Sound</w:t>
      </w:r>
      <w:r w:rsidR="003528B8">
        <w:t xml:space="preserve"> </w:t>
      </w:r>
      <w:r w:rsidR="0048001B" w:rsidRPr="009F0ABD">
        <w:t>signals operate over a wide voltage and temperature range.</w:t>
      </w:r>
      <w:r w:rsidR="0048001B">
        <w:t xml:space="preserve"> </w:t>
      </w:r>
      <w:r w:rsidR="0048001B" w:rsidRPr="009F0ABD">
        <w:t xml:space="preserve"> Request from the manufacturer of the signal the energy demand at the expected operating voltages and the expected operating temperatures.</w:t>
      </w:r>
    </w:p>
    <w:p w14:paraId="4F0D253E" w14:textId="14B37962" w:rsidR="003C301C" w:rsidRPr="00273D66" w:rsidRDefault="00E0031F" w:rsidP="00FC75DC">
      <w:pPr>
        <w:pStyle w:val="BodyText"/>
        <w:ind w:left="567"/>
        <w:rPr>
          <w:rFonts w:eastAsiaTheme="minorEastAsia"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blast</m:t>
                  </m:r>
                </m:sub>
              </m:sSub>
              <m:d>
                <m:dPr>
                  <m:ctrlPr>
                    <w:rPr>
                      <w:rFonts w:ascii="Cambria Math" w:hAnsi="Cambria Math" w:cs="Arial"/>
                      <w:i/>
                    </w:rPr>
                  </m:ctrlPr>
                </m:dPr>
                <m:e>
                  <m:r>
                    <w:rPr>
                      <w:rFonts w:ascii="Cambria Math" w:hAnsi="Cambria Math" w:cs="Arial"/>
                    </w:rPr>
                    <m:t>W</m:t>
                  </m:r>
                </m:e>
              </m:d>
              <m:r>
                <w:rPr>
                  <w:rFonts w:ascii="Cambria Math" w:hAnsi="Cambria Math" w:cs="Arial"/>
                </w:rPr>
                <m:t>×Duty Cycle+</m:t>
              </m:r>
              <m:sSub>
                <m:sSubPr>
                  <m:ctrlPr>
                    <w:rPr>
                      <w:rFonts w:ascii="Cambria Math" w:hAnsi="Cambria Math" w:cs="Arial"/>
                      <w:i/>
                    </w:rPr>
                  </m:ctrlPr>
                </m:sSubPr>
                <m:e>
                  <m:r>
                    <w:rPr>
                      <w:rFonts w:ascii="Cambria Math" w:hAnsi="Cambria Math" w:cs="Arial"/>
                    </w:rPr>
                    <m:t>P</m:t>
                  </m:r>
                </m:e>
                <m:sub>
                  <m:r>
                    <w:rPr>
                      <w:rFonts w:ascii="Cambria Math" w:hAnsi="Cambria Math" w:cs="Arial"/>
                    </w:rPr>
                    <m:t>silent</m:t>
                  </m:r>
                </m:sub>
              </m:sSub>
              <m:d>
                <m:dPr>
                  <m:ctrlPr>
                    <w:rPr>
                      <w:rFonts w:ascii="Cambria Math" w:hAnsi="Cambria Math" w:cs="Arial"/>
                      <w:i/>
                    </w:rPr>
                  </m:ctrlPr>
                </m:dPr>
                <m:e>
                  <m:r>
                    <w:rPr>
                      <w:rFonts w:ascii="Cambria Math" w:hAnsi="Cambria Math" w:cs="Arial"/>
                    </w:rPr>
                    <m:t>W</m:t>
                  </m:r>
                </m:e>
              </m:d>
              <m:r>
                <w:rPr>
                  <w:rFonts w:ascii="Cambria Math" w:hAnsi="Cambria Math" w:cs="Arial"/>
                </w:rPr>
                <m:t>×(1-Duty Cyle)]×hours ofoperation/day</m:t>
              </m:r>
            </m:e>
          </m:d>
        </m:oMath>
      </m:oMathPara>
    </w:p>
    <w:p w14:paraId="28AFA92A" w14:textId="0E83B809" w:rsidR="00273D66" w:rsidRPr="00FC75DC" w:rsidRDefault="00273D66" w:rsidP="00273D66">
      <w:pPr>
        <w:pStyle w:val="equation"/>
      </w:pPr>
      <w:bookmarkStart w:id="150" w:name="_Ref495504571"/>
      <w:bookmarkStart w:id="151" w:name="_Toc495576155"/>
      <w:r>
        <w:t>Daily load for a</w:t>
      </w:r>
      <w:r w:rsidR="00CD2159">
        <w:t xml:space="preserve"> sound</w:t>
      </w:r>
      <w:r>
        <w:t xml:space="preserve"> signal</w:t>
      </w:r>
      <w:bookmarkEnd w:id="150"/>
      <w:bookmarkEnd w:id="151"/>
    </w:p>
    <w:p w14:paraId="795ADAA9" w14:textId="77777777" w:rsidR="00427B78" w:rsidRPr="006C725E" w:rsidRDefault="00427B78" w:rsidP="006C725E">
      <w:pPr>
        <w:pStyle w:val="BodyText"/>
      </w:pPr>
      <w:r w:rsidRPr="006C725E">
        <w:t>Where:</w:t>
      </w:r>
    </w:p>
    <w:p w14:paraId="2D836B99" w14:textId="77777777" w:rsidR="00427B78" w:rsidRPr="006C725E" w:rsidRDefault="00427B78" w:rsidP="006C725E">
      <w:pPr>
        <w:pStyle w:val="BodyText"/>
        <w:ind w:left="708"/>
      </w:pPr>
      <w:r w:rsidRPr="006C725E">
        <w:t>E</w:t>
      </w:r>
      <w:r w:rsidRPr="006C725E">
        <w:rPr>
          <w:vertAlign w:val="subscript"/>
        </w:rPr>
        <w:t>DL</w:t>
      </w:r>
      <w:r w:rsidRPr="006C725E">
        <w:t xml:space="preserve"> is the daily load in Wh per day</w:t>
      </w:r>
    </w:p>
    <w:p w14:paraId="25C39D22" w14:textId="47BC9142" w:rsidR="00427B78" w:rsidRPr="006C725E" w:rsidRDefault="00427B78" w:rsidP="006C725E">
      <w:pPr>
        <w:pStyle w:val="BodyText"/>
        <w:ind w:left="708"/>
      </w:pPr>
      <w:r w:rsidRPr="006C725E">
        <w:t>P</w:t>
      </w:r>
      <w:r w:rsidRPr="006C725E">
        <w:rPr>
          <w:i/>
          <w:vertAlign w:val="subscript"/>
        </w:rPr>
        <w:t>blast</w:t>
      </w:r>
      <w:r w:rsidRPr="006C725E">
        <w:t xml:space="preserve"> is the </w:t>
      </w:r>
      <w:r w:rsidR="00CD2159">
        <w:rPr>
          <w:i/>
        </w:rPr>
        <w:t>sound signal</w:t>
      </w:r>
      <w:r>
        <w:rPr>
          <w:i/>
        </w:rPr>
        <w:t xml:space="preserve"> and driver system</w:t>
      </w:r>
      <w:r w:rsidRPr="006C725E">
        <w:t xml:space="preserve"> power consumption </w:t>
      </w:r>
      <w:r>
        <w:rPr>
          <w:i/>
        </w:rPr>
        <w:t xml:space="preserve">during the blast, </w:t>
      </w:r>
      <w:r w:rsidRPr="006C725E">
        <w:t>in Watts.</w:t>
      </w:r>
    </w:p>
    <w:p w14:paraId="318E1FAC" w14:textId="2F5DA063" w:rsidR="00755881" w:rsidRDefault="00427B78" w:rsidP="006C725E">
      <w:pPr>
        <w:pStyle w:val="BodyText"/>
        <w:ind w:left="708"/>
        <w:rPr>
          <w:i/>
        </w:rPr>
      </w:pPr>
      <w:r w:rsidRPr="004D1FDC">
        <w:t>P</w:t>
      </w:r>
      <w:r>
        <w:rPr>
          <w:i/>
          <w:vertAlign w:val="subscript"/>
        </w:rPr>
        <w:t>silent</w:t>
      </w:r>
      <w:r w:rsidRPr="004D1FDC">
        <w:t xml:space="preserve"> is the </w:t>
      </w:r>
      <w:r w:rsidR="00CD2159">
        <w:rPr>
          <w:i/>
        </w:rPr>
        <w:t>sound signal</w:t>
      </w:r>
      <w:r>
        <w:rPr>
          <w:i/>
        </w:rPr>
        <w:t xml:space="preserve"> and driver system</w:t>
      </w:r>
      <w:r w:rsidRPr="004D1FDC">
        <w:t xml:space="preserve"> power consumption </w:t>
      </w:r>
      <w:r w:rsidR="00755881">
        <w:rPr>
          <w:i/>
        </w:rPr>
        <w:t>when silent</w:t>
      </w:r>
      <w:r>
        <w:rPr>
          <w:i/>
        </w:rPr>
        <w:t xml:space="preserve">, </w:t>
      </w:r>
      <w:r w:rsidRPr="004D1FDC">
        <w:t>in Watts.</w:t>
      </w:r>
    </w:p>
    <w:p w14:paraId="293865E3" w14:textId="21B82BF7" w:rsidR="00755881" w:rsidRPr="006C725E" w:rsidRDefault="00755881" w:rsidP="006C725E">
      <w:pPr>
        <w:pStyle w:val="BodyText"/>
        <w:ind w:left="708"/>
      </w:pPr>
      <w:r>
        <w:t>Duty Cycle is the ratio between the on and total char</w:t>
      </w:r>
      <w:r w:rsidR="00600DF9">
        <w:t>acter period as a decimal value.</w:t>
      </w:r>
    </w:p>
    <w:p w14:paraId="7909F2A2" w14:textId="06D6D70B" w:rsidR="0048001B" w:rsidRDefault="0048001B" w:rsidP="0048001B">
      <w:pPr>
        <w:pStyle w:val="BodyText"/>
        <w:rPr>
          <w:ins w:id="152" w:author="Michael Hadley" w:date="2016-07-13T12:42:00Z"/>
        </w:rPr>
      </w:pPr>
      <w:r>
        <w:t xml:space="preserve">Sound signals under </w:t>
      </w:r>
      <w:r w:rsidR="00DB038D">
        <w:t>visibility</w:t>
      </w:r>
      <w:r>
        <w:t xml:space="preserve"> detector c</w:t>
      </w:r>
      <w:r w:rsidR="00455EC6">
        <w:t>ontrol will require historic low visibility</w:t>
      </w:r>
      <w:r>
        <w:t xml:space="preserve"> hour data to predict their operating time.</w:t>
      </w:r>
    </w:p>
    <w:p w14:paraId="0DAE2D76" w14:textId="77777777" w:rsidR="0048001B" w:rsidRDefault="0048001B" w:rsidP="001955EB">
      <w:pPr>
        <w:pStyle w:val="Heading2"/>
      </w:pPr>
      <w:bookmarkStart w:id="153" w:name="_Toc224993444"/>
      <w:bookmarkStart w:id="154" w:name="_Toc224993473"/>
      <w:bookmarkStart w:id="155" w:name="_Toc225672836"/>
      <w:bookmarkStart w:id="156" w:name="_Toc225673104"/>
      <w:bookmarkStart w:id="157" w:name="_Toc495576109"/>
      <w:r>
        <w:t>Visibility Detector</w:t>
      </w:r>
      <w:bookmarkEnd w:id="153"/>
      <w:bookmarkEnd w:id="154"/>
      <w:bookmarkEnd w:id="155"/>
      <w:bookmarkEnd w:id="156"/>
      <w:bookmarkEnd w:id="157"/>
    </w:p>
    <w:p w14:paraId="6E12BE0A" w14:textId="74F517A0" w:rsidR="0048001B" w:rsidRPr="009F0ABD" w:rsidRDefault="0048001B" w:rsidP="0048001B">
      <w:pPr>
        <w:pStyle w:val="BodyText"/>
      </w:pPr>
      <w:r w:rsidRPr="009F0ABD">
        <w:t xml:space="preserve">Visibility detectors can be used to minimise noise pollution from </w:t>
      </w:r>
      <w:r w:rsidR="00455EC6">
        <w:t>s</w:t>
      </w:r>
      <w:r w:rsidRPr="009F0ABD">
        <w:t xml:space="preserve">ound signals. </w:t>
      </w:r>
      <w:r>
        <w:t xml:space="preserve"> </w:t>
      </w:r>
      <w:r w:rsidRPr="009F0ABD">
        <w:t xml:space="preserve">These devices may use heaters in the projector and receiver windows to prevent condensation in cool weather. </w:t>
      </w:r>
      <w:r w:rsidR="00FC75DC">
        <w:t xml:space="preserve"> </w:t>
      </w:r>
      <w:r w:rsidRPr="009F0ABD">
        <w:t xml:space="preserve">The temperature when these heaters turn on varies from model to model. </w:t>
      </w:r>
      <w:r>
        <w:t xml:space="preserve"> </w:t>
      </w:r>
      <w:r w:rsidRPr="009F0ABD">
        <w:t xml:space="preserve">You must determine the turn-on temperature of these heaters and have access to temperature data of the area. </w:t>
      </w:r>
      <w:r>
        <w:t xml:space="preserve"> </w:t>
      </w:r>
      <w:r w:rsidRPr="009F0ABD">
        <w:t xml:space="preserve">From this, an idea of how long the heaters will be activated (duty cycle) can be formulated. </w:t>
      </w:r>
      <w:r>
        <w:t xml:space="preserve"> </w:t>
      </w:r>
      <w:r w:rsidRPr="009F0ABD">
        <w:t xml:space="preserve">A data logging recorder is a useful tool to determine the duty cycle of the heaters, however failure to account for an unusually harsh cold spell may cause premature power system failure as the load will be substantially higher. </w:t>
      </w:r>
      <w:r>
        <w:t xml:space="preserve"> </w:t>
      </w:r>
      <w:r w:rsidRPr="009F0ABD">
        <w:t>The data logging recorder can also provide useful data as to how many hours the sound signal will be operating.</w:t>
      </w:r>
    </w:p>
    <w:p w14:paraId="3035EB89" w14:textId="36687A30" w:rsidR="00FC75DC" w:rsidRPr="00273D66" w:rsidRDefault="00E0031F" w:rsidP="00FC75DC">
      <w:pPr>
        <w:pStyle w:val="BodyText"/>
        <w:ind w:left="567"/>
        <w:rPr>
          <w:rFonts w:eastAsiaTheme="minorEastAsia"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heater</m:t>
              </m:r>
            </m:sub>
          </m:sSub>
          <m:d>
            <m:dPr>
              <m:ctrlPr>
                <w:rPr>
                  <w:rFonts w:ascii="Cambria Math" w:hAnsi="Cambria Math" w:cs="Arial"/>
                  <w:i/>
                </w:rPr>
              </m:ctrlPr>
            </m:dPr>
            <m:e>
              <m:r>
                <w:rPr>
                  <w:rFonts w:ascii="Cambria Math" w:hAnsi="Cambria Math" w:cs="Arial"/>
                </w:rPr>
                <m:t>W</m:t>
              </m:r>
            </m:e>
          </m:d>
          <m:r>
            <w:rPr>
              <w:rFonts w:ascii="Cambria Math" w:hAnsi="Cambria Math" w:cs="Arial"/>
            </w:rPr>
            <m:t>×Duty Cycle×24</m:t>
          </m:r>
          <m:r>
            <w:rPr>
              <w:rFonts w:ascii="Cambria Math" w:hAnsi="Cambria Math" w:cs="Arial"/>
            </w:rPr>
            <m:t>h/day+</m:t>
          </m:r>
          <m:sSub>
            <m:sSubPr>
              <m:ctrlPr>
                <w:rPr>
                  <w:rFonts w:ascii="Cambria Math" w:hAnsi="Cambria Math" w:cs="Arial"/>
                  <w:i/>
                </w:rPr>
              </m:ctrlPr>
            </m:sSubPr>
            <m:e>
              <m:r>
                <w:rPr>
                  <w:rFonts w:ascii="Cambria Math" w:hAnsi="Cambria Math" w:cs="Arial"/>
                </w:rPr>
                <m:t>P</m:t>
              </m:r>
            </m:e>
            <m:sub>
              <m:r>
                <w:rPr>
                  <w:rFonts w:ascii="Cambria Math" w:hAnsi="Cambria Math" w:cs="Arial"/>
                </w:rPr>
                <m:t>projector</m:t>
              </m:r>
            </m:sub>
          </m:sSub>
          <m:d>
            <m:dPr>
              <m:ctrlPr>
                <w:rPr>
                  <w:rFonts w:ascii="Cambria Math" w:hAnsi="Cambria Math" w:cs="Arial"/>
                  <w:i/>
                </w:rPr>
              </m:ctrlPr>
            </m:dPr>
            <m:e>
              <m:r>
                <w:rPr>
                  <w:rFonts w:ascii="Cambria Math" w:hAnsi="Cambria Math" w:cs="Arial"/>
                </w:rPr>
                <m:t>W</m:t>
              </m:r>
            </m:e>
          </m:d>
          <m:r>
            <w:rPr>
              <w:rFonts w:ascii="Cambria Math" w:hAnsi="Cambria Math" w:cs="Arial"/>
            </w:rPr>
            <m:t>×Duty Cycle×24</m:t>
          </m:r>
          <m:r>
            <w:rPr>
              <w:rFonts w:ascii="Cambria Math" w:hAnsi="Cambria Math" w:cs="Arial"/>
            </w:rPr>
            <m:t>h/day</m:t>
          </m:r>
        </m:oMath>
      </m:oMathPara>
    </w:p>
    <w:p w14:paraId="4BF9BA4B" w14:textId="1189A863" w:rsidR="00273D66" w:rsidRDefault="00273D66" w:rsidP="00273D66">
      <w:pPr>
        <w:pStyle w:val="equation"/>
      </w:pPr>
      <w:bookmarkStart w:id="158" w:name="_Ref495504880"/>
      <w:bookmarkStart w:id="159" w:name="_Toc495576156"/>
      <w:r>
        <w:t>Daily load for a visibility detector</w:t>
      </w:r>
      <w:bookmarkEnd w:id="158"/>
      <w:bookmarkEnd w:id="159"/>
    </w:p>
    <w:p w14:paraId="7D200E28" w14:textId="77777777" w:rsidR="00FE4A02" w:rsidRPr="004D1FDC" w:rsidRDefault="00FE4A02" w:rsidP="006C725E">
      <w:pPr>
        <w:pStyle w:val="BodyText"/>
      </w:pPr>
      <w:r w:rsidRPr="004D1FDC">
        <w:t>Where:</w:t>
      </w:r>
    </w:p>
    <w:p w14:paraId="51CC1E66" w14:textId="77777777" w:rsidR="00FE4A02" w:rsidRPr="004D1FDC" w:rsidRDefault="00FE4A02" w:rsidP="006C725E">
      <w:pPr>
        <w:pStyle w:val="BodyText"/>
        <w:ind w:left="708"/>
      </w:pPr>
      <w:r w:rsidRPr="004D1FDC">
        <w:t>E</w:t>
      </w:r>
      <w:r w:rsidRPr="004D1FDC">
        <w:rPr>
          <w:vertAlign w:val="subscript"/>
        </w:rPr>
        <w:t>DL</w:t>
      </w:r>
      <w:r w:rsidRPr="004D1FDC">
        <w:t xml:space="preserve"> is the daily load in Wh per day</w:t>
      </w:r>
    </w:p>
    <w:p w14:paraId="1EB7114A" w14:textId="77777777" w:rsidR="00FE4A02" w:rsidRPr="004D1FDC" w:rsidRDefault="00FE4A02" w:rsidP="006C725E">
      <w:pPr>
        <w:pStyle w:val="BodyText"/>
        <w:ind w:left="708"/>
      </w:pPr>
      <w:r w:rsidRPr="004D1FDC">
        <w:t>P</w:t>
      </w:r>
      <w:r>
        <w:rPr>
          <w:vertAlign w:val="subscript"/>
        </w:rPr>
        <w:t>heater</w:t>
      </w:r>
      <w:r w:rsidRPr="004D1FDC">
        <w:t xml:space="preserve"> is the </w:t>
      </w:r>
      <w:r>
        <w:t>heater</w:t>
      </w:r>
      <w:r w:rsidRPr="004D1FDC">
        <w:t xml:space="preserve"> power consumption in Watts.</w:t>
      </w:r>
    </w:p>
    <w:p w14:paraId="701EFC60" w14:textId="77777777" w:rsidR="00FE4A02" w:rsidRDefault="00FE4A02" w:rsidP="006C725E">
      <w:pPr>
        <w:pStyle w:val="BodyText"/>
        <w:ind w:left="708"/>
      </w:pPr>
      <w:r>
        <w:t xml:space="preserve">Duty Cycle is the ratio between the on and total period as a decimal value </w:t>
      </w:r>
    </w:p>
    <w:p w14:paraId="6FC4ED6D" w14:textId="77777777" w:rsidR="00FE4A02" w:rsidRPr="004D1FDC" w:rsidRDefault="00FE4A02" w:rsidP="006C725E">
      <w:pPr>
        <w:pStyle w:val="BodyText"/>
        <w:ind w:left="708"/>
      </w:pPr>
      <w:r>
        <w:t>P</w:t>
      </w:r>
      <w:r>
        <w:rPr>
          <w:vertAlign w:val="subscript"/>
        </w:rPr>
        <w:t>projector</w:t>
      </w:r>
      <w:r w:rsidRPr="004D1FDC">
        <w:t xml:space="preserve"> is the </w:t>
      </w:r>
      <w:r>
        <w:t>sensor head and control system power consumption</w:t>
      </w:r>
      <w:r w:rsidRPr="004D1FDC">
        <w:t xml:space="preserve"> per day</w:t>
      </w:r>
    </w:p>
    <w:p w14:paraId="669DDEC8" w14:textId="77777777" w:rsidR="00600DF9" w:rsidRDefault="00600DF9">
      <w:pPr>
        <w:spacing w:after="200" w:line="276" w:lineRule="auto"/>
        <w:rPr>
          <w:rFonts w:asciiTheme="majorHAnsi" w:eastAsiaTheme="majorEastAsia" w:hAnsiTheme="majorHAnsi" w:cstheme="majorBidi"/>
          <w:b/>
          <w:bCs/>
          <w:caps/>
          <w:color w:val="407EC9"/>
          <w:sz w:val="24"/>
          <w:szCs w:val="24"/>
        </w:rPr>
      </w:pPr>
      <w:bookmarkStart w:id="160" w:name="_Toc224993445"/>
      <w:bookmarkStart w:id="161" w:name="_Toc224993474"/>
      <w:bookmarkStart w:id="162" w:name="_Toc225672837"/>
      <w:bookmarkStart w:id="163" w:name="_Toc225673105"/>
      <w:r>
        <w:br w:type="page"/>
      </w:r>
    </w:p>
    <w:p w14:paraId="74C38823" w14:textId="317B69FD" w:rsidR="0048001B" w:rsidRDefault="0048001B" w:rsidP="001955EB">
      <w:pPr>
        <w:pStyle w:val="Heading2"/>
      </w:pPr>
      <w:bookmarkStart w:id="164" w:name="_Toc495576110"/>
      <w:r>
        <w:lastRenderedPageBreak/>
        <w:t>Control and Monitoring Systems</w:t>
      </w:r>
      <w:bookmarkEnd w:id="160"/>
      <w:bookmarkEnd w:id="161"/>
      <w:bookmarkEnd w:id="162"/>
      <w:bookmarkEnd w:id="163"/>
      <w:bookmarkEnd w:id="164"/>
    </w:p>
    <w:p w14:paraId="0CE03A02" w14:textId="77777777" w:rsidR="009E326E" w:rsidRPr="009E326E" w:rsidRDefault="009E326E" w:rsidP="009E326E">
      <w:pPr>
        <w:pStyle w:val="Heading2separationline"/>
      </w:pPr>
    </w:p>
    <w:p w14:paraId="0C4A8AAC" w14:textId="77777777" w:rsidR="0048001B" w:rsidRPr="004F6CA2" w:rsidRDefault="0048001B" w:rsidP="006533FA">
      <w:pPr>
        <w:pStyle w:val="Heading3"/>
        <w:keepLines w:val="0"/>
        <w:spacing w:line="240" w:lineRule="auto"/>
        <w:ind w:right="0"/>
      </w:pPr>
      <w:bookmarkStart w:id="165" w:name="_Toc111439068"/>
      <w:bookmarkStart w:id="166" w:name="_Toc225672838"/>
      <w:bookmarkStart w:id="167" w:name="_Toc225673106"/>
      <w:bookmarkStart w:id="168" w:name="_Toc495576111"/>
      <w:r w:rsidRPr="004F6CA2">
        <w:t>Control Equipment</w:t>
      </w:r>
      <w:bookmarkEnd w:id="165"/>
      <w:bookmarkEnd w:id="166"/>
      <w:bookmarkEnd w:id="167"/>
      <w:bookmarkEnd w:id="168"/>
    </w:p>
    <w:p w14:paraId="22B6A7F3" w14:textId="76C14737" w:rsidR="0048001B" w:rsidRPr="009F0ABD" w:rsidRDefault="0048001B" w:rsidP="0048001B">
      <w:pPr>
        <w:pStyle w:val="BodyText"/>
      </w:pPr>
      <w:r w:rsidRPr="009F0ABD">
        <w:t xml:space="preserve">Equipment used to control </w:t>
      </w:r>
      <w:r w:rsidR="004F6CA2">
        <w:t>AtoN</w:t>
      </w:r>
      <w:r w:rsidRPr="009F0ABD">
        <w:t xml:space="preserve"> typically consume power.</w:t>
      </w:r>
      <w:r>
        <w:t xml:space="preserve"> </w:t>
      </w:r>
      <w:r w:rsidRPr="009F0ABD">
        <w:t xml:space="preserve"> In general, the power consumption </w:t>
      </w:r>
      <w:r w:rsidR="004F6CA2">
        <w:t xml:space="preserve">is </w:t>
      </w:r>
      <w:r w:rsidRPr="009F0ABD">
        <w:t>rat</w:t>
      </w:r>
      <w:r w:rsidR="004F6CA2">
        <w:t>ed</w:t>
      </w:r>
      <w:r w:rsidRPr="009F0ABD">
        <w:t xml:space="preserve"> for when the system is operating normally; i.e., main </w:t>
      </w:r>
      <w:r w:rsidR="004F6CA2">
        <w:t>AtoN</w:t>
      </w:r>
      <w:r w:rsidR="004F6CA2" w:rsidRPr="009F0ABD">
        <w:t xml:space="preserve"> </w:t>
      </w:r>
      <w:r w:rsidRPr="009F0ABD">
        <w:t xml:space="preserve">are operational and using the main power system. </w:t>
      </w:r>
      <w:r>
        <w:t xml:space="preserve"> </w:t>
      </w:r>
      <w:r w:rsidRPr="009F0ABD">
        <w:t xml:space="preserve">The loads associated with these devices are calculated as continuous loads. </w:t>
      </w:r>
    </w:p>
    <w:p w14:paraId="5210D0C7" w14:textId="5E5F32A6" w:rsidR="0048001B" w:rsidRPr="004F6CA2" w:rsidRDefault="00E0031F" w:rsidP="00F141E7">
      <w:pPr>
        <w:pStyle w:val="BodyText"/>
        <w:ind w:left="567"/>
        <w:rPr>
          <w:rFonts w:eastAsiaTheme="minorEastAsia" w:cs="Arial"/>
        </w:rPr>
      </w:pPr>
      <m:oMathPara>
        <m:oMathParaPr>
          <m:jc m:val="center"/>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active</m:t>
              </m:r>
            </m:sub>
          </m:sSub>
          <m:d>
            <m:dPr>
              <m:ctrlPr>
                <w:rPr>
                  <w:rFonts w:ascii="Cambria Math" w:hAnsi="Cambria Math" w:cs="Arial"/>
                  <w:i/>
                </w:rPr>
              </m:ctrlPr>
            </m:dPr>
            <m:e>
              <m:r>
                <w:rPr>
                  <w:rFonts w:ascii="Cambria Math" w:hAnsi="Cambria Math" w:cs="Arial"/>
                </w:rPr>
                <m:t>W</m:t>
              </m:r>
            </m:e>
          </m:d>
          <m:r>
            <w:rPr>
              <w:rFonts w:ascii="Cambria Math" w:hAnsi="Cambria Math" w:cs="Arial"/>
            </w:rPr>
            <m:t>×hours ofoperation+</m:t>
          </m:r>
          <m:sSub>
            <m:sSubPr>
              <m:ctrlPr>
                <w:rPr>
                  <w:rFonts w:ascii="Cambria Math" w:hAnsi="Cambria Math" w:cs="Arial"/>
                  <w:i/>
                </w:rPr>
              </m:ctrlPr>
            </m:sSubPr>
            <m:e>
              <m:r>
                <w:rPr>
                  <w:rFonts w:ascii="Cambria Math" w:hAnsi="Cambria Math" w:cs="Arial"/>
                </w:rPr>
                <m:t>P</m:t>
              </m:r>
            </m:e>
            <m:sub>
              <m:r>
                <w:rPr>
                  <w:rFonts w:ascii="Cambria Math" w:hAnsi="Cambria Math" w:cs="Arial"/>
                </w:rPr>
                <m:t>standby</m:t>
              </m:r>
            </m:sub>
          </m:sSub>
          <m:d>
            <m:dPr>
              <m:ctrlPr>
                <w:rPr>
                  <w:rFonts w:ascii="Cambria Math" w:hAnsi="Cambria Math" w:cs="Arial"/>
                  <w:i/>
                </w:rPr>
              </m:ctrlPr>
            </m:dPr>
            <m:e>
              <m:r>
                <w:rPr>
                  <w:rFonts w:ascii="Cambria Math" w:hAnsi="Cambria Math" w:cs="Arial"/>
                </w:rPr>
                <m:t>W</m:t>
              </m:r>
            </m:e>
          </m:d>
          <m:r>
            <w:rPr>
              <w:rFonts w:ascii="Cambria Math" w:hAnsi="Cambria Math" w:cs="Arial"/>
            </w:rPr>
            <m:t>×hours ofoperation</m:t>
          </m:r>
        </m:oMath>
      </m:oMathPara>
    </w:p>
    <w:p w14:paraId="46FED559" w14:textId="130833DE" w:rsidR="004F6CA2" w:rsidRDefault="004F6CA2" w:rsidP="004F6CA2">
      <w:pPr>
        <w:pStyle w:val="equation"/>
      </w:pPr>
      <w:bookmarkStart w:id="169" w:name="_Toc495576157"/>
      <w:r>
        <w:t>Daily load for a monitoring system</w:t>
      </w:r>
      <w:bookmarkEnd w:id="169"/>
    </w:p>
    <w:p w14:paraId="081B8D78" w14:textId="7B1E336C" w:rsidR="004F6CA2" w:rsidRPr="00310B6F" w:rsidRDefault="004F6CA2" w:rsidP="004F6CA2">
      <w:pPr>
        <w:pStyle w:val="BodyText"/>
      </w:pPr>
      <w:r w:rsidRPr="00310B6F">
        <w:t>Where:</w:t>
      </w:r>
    </w:p>
    <w:p w14:paraId="3E2BA0AE" w14:textId="77777777" w:rsidR="004F6CA2" w:rsidRPr="004D1FDC" w:rsidRDefault="004F6CA2" w:rsidP="004F6CA2">
      <w:pPr>
        <w:pStyle w:val="BodyText"/>
        <w:ind w:left="708"/>
      </w:pPr>
      <w:r w:rsidRPr="00310B6F">
        <w:t>E</w:t>
      </w:r>
      <w:r w:rsidRPr="00310B6F">
        <w:rPr>
          <w:vertAlign w:val="subscript"/>
        </w:rPr>
        <w:t>DL</w:t>
      </w:r>
      <w:r w:rsidRPr="00310B6F">
        <w:t xml:space="preserve"> is the daily load in Wh per day</w:t>
      </w:r>
    </w:p>
    <w:p w14:paraId="2AC017C4" w14:textId="7CE1A4B3" w:rsidR="004F6CA2" w:rsidRPr="004D1FDC" w:rsidRDefault="004F6CA2" w:rsidP="004F6CA2">
      <w:pPr>
        <w:pStyle w:val="BodyText"/>
        <w:ind w:left="708"/>
      </w:pPr>
      <w:r w:rsidRPr="004D1FDC">
        <w:t>P</w:t>
      </w:r>
      <w:r w:rsidR="00310B6F">
        <w:rPr>
          <w:vertAlign w:val="subscript"/>
        </w:rPr>
        <w:t>active</w:t>
      </w:r>
      <w:r w:rsidRPr="004D1FDC">
        <w:t xml:space="preserve"> is the power consumption </w:t>
      </w:r>
      <w:r w:rsidR="00310B6F">
        <w:t xml:space="preserve">of all of the active equipment when the AtoN is operational </w:t>
      </w:r>
      <w:r w:rsidRPr="004D1FDC">
        <w:t>in Watts.</w:t>
      </w:r>
    </w:p>
    <w:p w14:paraId="47498B72" w14:textId="742B4F6C" w:rsidR="004F6CA2" w:rsidRPr="004D1FDC" w:rsidRDefault="004F6CA2" w:rsidP="004F6CA2">
      <w:pPr>
        <w:pStyle w:val="BodyText"/>
        <w:ind w:left="708"/>
      </w:pPr>
      <w:r>
        <w:t>P</w:t>
      </w:r>
      <w:r w:rsidR="00310B6F">
        <w:rPr>
          <w:vertAlign w:val="subscript"/>
        </w:rPr>
        <w:t>standby</w:t>
      </w:r>
      <w:r w:rsidRPr="004D1FDC">
        <w:t xml:space="preserve"> is the </w:t>
      </w:r>
      <w:r>
        <w:t>power consumption</w:t>
      </w:r>
      <w:r w:rsidRPr="004D1FDC">
        <w:t xml:space="preserve"> </w:t>
      </w:r>
      <w:r w:rsidR="00310B6F">
        <w:t xml:space="preserve">of all of the standby equipment that is not operational </w:t>
      </w:r>
      <w:r w:rsidRPr="004D1FDC">
        <w:t>per day</w:t>
      </w:r>
      <w:r w:rsidR="00310B6F">
        <w:t xml:space="preserve"> in Watts</w:t>
      </w:r>
    </w:p>
    <w:p w14:paraId="6A263BFB" w14:textId="77777777" w:rsidR="0048001B" w:rsidRDefault="0048001B" w:rsidP="006533FA">
      <w:pPr>
        <w:pStyle w:val="Heading3"/>
        <w:keepLines w:val="0"/>
        <w:spacing w:line="240" w:lineRule="auto"/>
        <w:ind w:right="0"/>
      </w:pPr>
      <w:bookmarkStart w:id="170" w:name="_Toc111439071"/>
      <w:bookmarkStart w:id="171" w:name="_Toc225672839"/>
      <w:bookmarkStart w:id="172" w:name="_Toc225673107"/>
      <w:bookmarkStart w:id="173" w:name="_Toc495576112"/>
      <w:r>
        <w:t>Monitor Systems</w:t>
      </w:r>
      <w:bookmarkEnd w:id="170"/>
      <w:bookmarkEnd w:id="171"/>
      <w:bookmarkEnd w:id="172"/>
      <w:bookmarkEnd w:id="173"/>
    </w:p>
    <w:p w14:paraId="57D7F648" w14:textId="746158FD" w:rsidR="0048001B" w:rsidRDefault="0048001B" w:rsidP="0048001B">
      <w:pPr>
        <w:pStyle w:val="BodyText"/>
      </w:pPr>
      <w:r w:rsidRPr="009F0ABD">
        <w:t>Monitor systems vary widely in complexity, means of transmission and power demand</w:t>
      </w:r>
      <w:ins w:id="174" w:author="Peter Dobson [2]" w:date="2017-10-09T10:37:00Z">
        <w:r w:rsidR="003011BD">
          <w:t>,</w:t>
        </w:r>
      </w:ins>
      <w:del w:id="175" w:author="Peter Dobson [2]" w:date="2017-10-09T10:37:00Z">
        <w:r w:rsidRPr="009F0ABD" w:rsidDel="003011BD">
          <w:delText>.</w:delText>
        </w:r>
      </w:del>
      <w:r w:rsidRPr="009F0ABD">
        <w:t xml:space="preserve"> </w:t>
      </w:r>
      <w:r w:rsidR="003011BD">
        <w:t>with</w:t>
      </w:r>
      <w:r>
        <w:t xml:space="preserve"> </w:t>
      </w:r>
      <w:r w:rsidR="003011BD">
        <w:t>l</w:t>
      </w:r>
      <w:r w:rsidRPr="009F0ABD">
        <w:t xml:space="preserve">ow energy models available for solar powered applications. </w:t>
      </w:r>
      <w:r>
        <w:t xml:space="preserve"> </w:t>
      </w:r>
      <w:r w:rsidRPr="009F0ABD">
        <w:t xml:space="preserve">Transmission methods will greatly affect the power </w:t>
      </w:r>
      <w:r w:rsidR="00310B6F">
        <w:t>demand</w:t>
      </w:r>
      <w:r w:rsidRPr="009F0ABD">
        <w:t xml:space="preserve">. </w:t>
      </w:r>
      <w:r>
        <w:t xml:space="preserve"> </w:t>
      </w:r>
      <w:r w:rsidRPr="009F0ABD">
        <w:t xml:space="preserve">Phone lines, radios and satellite links each have different power requirements. </w:t>
      </w:r>
      <w:r>
        <w:t xml:space="preserve"> </w:t>
      </w:r>
      <w:r w:rsidRPr="009F0ABD">
        <w:t xml:space="preserve">They may use considerable power during </w:t>
      </w:r>
      <w:r w:rsidR="003011BD">
        <w:t>data transfer</w:t>
      </w:r>
      <w:r w:rsidRPr="009F0ABD">
        <w:t xml:space="preserve">. </w:t>
      </w:r>
      <w:r>
        <w:t xml:space="preserve"> </w:t>
      </w:r>
      <w:r w:rsidRPr="009F0ABD">
        <w:t xml:space="preserve">A strict regime should be established to control the time when the link is in operation.  The power demand of the transmission device can usually be ignored if contact is made briefly once or twice a day. </w:t>
      </w:r>
      <w:r>
        <w:t xml:space="preserve"> </w:t>
      </w:r>
      <w:r w:rsidRPr="009F0ABD">
        <w:t xml:space="preserve">In this case, the quiescent demand is calculated as a continuous load and can be used to calculate the daily load. </w:t>
      </w:r>
      <w:r>
        <w:t xml:space="preserve"> </w:t>
      </w:r>
      <w:r w:rsidRPr="009F0ABD">
        <w:t xml:space="preserve">Many monitoring systems allow interrogation from the monitoring centre, and excessive operator-instigated requests for data from a single out-station can cause the energy drain to exceed the design parameters. </w:t>
      </w:r>
      <w:r>
        <w:t xml:space="preserve"> </w:t>
      </w:r>
      <w:r w:rsidRPr="009F0ABD">
        <w:t>Consult with the manufacturer of the unit to determine the actual power consumption for the application selected, but it is suggested to measure the current at the site to confirm the design data.</w:t>
      </w:r>
    </w:p>
    <w:p w14:paraId="40694C35" w14:textId="07317101" w:rsidR="009D4DFA" w:rsidRDefault="009D4DFA" w:rsidP="0048001B">
      <w:pPr>
        <w:pStyle w:val="BodyText"/>
      </w:pPr>
      <w:r>
        <w:t>This therefore leads to a quiescent standing load and an increased communication mode when transmitting or receiving date based on a predicted duty cycle.</w:t>
      </w:r>
    </w:p>
    <w:p w14:paraId="3225C364" w14:textId="5B300133" w:rsidR="009D4DFA" w:rsidRPr="00273D66" w:rsidRDefault="00E0031F" w:rsidP="009D4DFA">
      <w:pPr>
        <w:pStyle w:val="BodyText"/>
        <w:ind w:left="567"/>
        <w:rPr>
          <w:rFonts w:eastAsiaTheme="minorEastAsia"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comms</m:t>
                  </m:r>
                </m:sub>
              </m:sSub>
              <m:d>
                <m:dPr>
                  <m:ctrlPr>
                    <w:rPr>
                      <w:rFonts w:ascii="Cambria Math" w:hAnsi="Cambria Math" w:cs="Arial"/>
                      <w:i/>
                    </w:rPr>
                  </m:ctrlPr>
                </m:dPr>
                <m:e>
                  <m:r>
                    <w:rPr>
                      <w:rFonts w:ascii="Cambria Math" w:hAnsi="Cambria Math" w:cs="Arial"/>
                    </w:rPr>
                    <m:t>W</m:t>
                  </m:r>
                </m:e>
              </m:d>
              <m:r>
                <w:rPr>
                  <w:rFonts w:ascii="Cambria Math" w:hAnsi="Cambria Math" w:cs="Arial"/>
                </w:rPr>
                <m:t>×Duty Cycle×24</m:t>
              </m:r>
              <m:r>
                <w:rPr>
                  <w:rFonts w:ascii="Cambria Math" w:hAnsi="Cambria Math" w:cs="Arial"/>
                </w:rPr>
                <m:t>h/day+(</m:t>
              </m:r>
              <m:sSub>
                <m:sSubPr>
                  <m:ctrlPr>
                    <w:rPr>
                      <w:rFonts w:ascii="Cambria Math" w:hAnsi="Cambria Math" w:cs="Arial"/>
                      <w:i/>
                    </w:rPr>
                  </m:ctrlPr>
                </m:sSubPr>
                <m:e>
                  <m:r>
                    <w:rPr>
                      <w:rFonts w:ascii="Cambria Math" w:hAnsi="Cambria Math" w:cs="Arial"/>
                    </w:rPr>
                    <m:t>P</m:t>
                  </m:r>
                </m:e>
                <m:sub>
                  <m:r>
                    <w:rPr>
                      <w:rFonts w:ascii="Cambria Math" w:hAnsi="Cambria Math" w:cs="Arial"/>
                    </w:rPr>
                    <m:t>Quiescent</m:t>
                  </m:r>
                </m:sub>
              </m:sSub>
              <m:d>
                <m:dPr>
                  <m:ctrlPr>
                    <w:rPr>
                      <w:rFonts w:ascii="Cambria Math" w:hAnsi="Cambria Math" w:cs="Arial"/>
                      <w:i/>
                    </w:rPr>
                  </m:ctrlPr>
                </m:dPr>
                <m:e>
                  <m:r>
                    <w:rPr>
                      <w:rFonts w:ascii="Cambria Math" w:hAnsi="Cambria Math" w:cs="Arial"/>
                    </w:rPr>
                    <m:t>W</m:t>
                  </m:r>
                </m:e>
              </m:d>
              <m:r>
                <w:rPr>
                  <w:rFonts w:ascii="Cambria Math" w:hAnsi="Cambria Math" w:cs="Arial"/>
                </w:rPr>
                <m:t>×(1-Duty Cycle)×24</m:t>
              </m:r>
              <m:r>
                <w:rPr>
                  <w:rFonts w:ascii="Cambria Math" w:hAnsi="Cambria Math" w:cs="Arial"/>
                </w:rPr>
                <m:t>h/day)</m:t>
              </m:r>
            </m:e>
          </m:d>
        </m:oMath>
      </m:oMathPara>
    </w:p>
    <w:p w14:paraId="6DC5A320" w14:textId="582A8E5F" w:rsidR="009D4DFA" w:rsidRDefault="009D4DFA" w:rsidP="009D4DFA">
      <w:pPr>
        <w:pStyle w:val="equation"/>
      </w:pPr>
      <w:bookmarkStart w:id="176" w:name="_Ref495561088"/>
      <w:bookmarkStart w:id="177" w:name="_Toc495576158"/>
      <w:r>
        <w:t>Daily load for a monitoring system</w:t>
      </w:r>
      <w:bookmarkEnd w:id="176"/>
      <w:bookmarkEnd w:id="177"/>
    </w:p>
    <w:p w14:paraId="520FED9F" w14:textId="77777777" w:rsidR="009D4DFA" w:rsidRPr="004D1FDC" w:rsidRDefault="009D4DFA" w:rsidP="009D4DFA">
      <w:pPr>
        <w:pStyle w:val="BodyText"/>
      </w:pPr>
      <w:r w:rsidRPr="004D1FDC">
        <w:t>Where:</w:t>
      </w:r>
    </w:p>
    <w:p w14:paraId="481BD549" w14:textId="77777777" w:rsidR="009D4DFA" w:rsidRPr="004D1FDC" w:rsidRDefault="009D4DFA" w:rsidP="009D4DFA">
      <w:pPr>
        <w:pStyle w:val="BodyText"/>
        <w:ind w:left="708"/>
      </w:pPr>
      <w:r w:rsidRPr="004D1FDC">
        <w:t>E</w:t>
      </w:r>
      <w:r w:rsidRPr="004D1FDC">
        <w:rPr>
          <w:vertAlign w:val="subscript"/>
        </w:rPr>
        <w:t>DL</w:t>
      </w:r>
      <w:r w:rsidRPr="004D1FDC">
        <w:t xml:space="preserve"> is the daily load in Wh per day</w:t>
      </w:r>
    </w:p>
    <w:p w14:paraId="6ED23A44" w14:textId="47C60C39" w:rsidR="009D4DFA" w:rsidRPr="004D1FDC" w:rsidRDefault="009D4DFA" w:rsidP="009D4DFA">
      <w:pPr>
        <w:pStyle w:val="BodyText"/>
        <w:ind w:left="708"/>
      </w:pPr>
      <w:r w:rsidRPr="004D1FDC">
        <w:t>P</w:t>
      </w:r>
      <w:r>
        <w:rPr>
          <w:vertAlign w:val="subscript"/>
        </w:rPr>
        <w:t>comms</w:t>
      </w:r>
      <w:r w:rsidRPr="004D1FDC">
        <w:t xml:space="preserve"> is the power consumption </w:t>
      </w:r>
      <w:r>
        <w:t xml:space="preserve">during a typical data exchange </w:t>
      </w:r>
      <w:r w:rsidRPr="004D1FDC">
        <w:t>in Watts.</w:t>
      </w:r>
    </w:p>
    <w:p w14:paraId="1212405C" w14:textId="2760F4DA" w:rsidR="009D4DFA" w:rsidRDefault="009D4DFA" w:rsidP="009D4DFA">
      <w:pPr>
        <w:pStyle w:val="BodyText"/>
        <w:ind w:left="708"/>
      </w:pPr>
      <w:r>
        <w:t xml:space="preserve">Duty Cycle is the ratio between the total communication time and a 24 hour period as a decimal value </w:t>
      </w:r>
    </w:p>
    <w:p w14:paraId="613BD46C" w14:textId="05B8D6F4" w:rsidR="009D4DFA" w:rsidRPr="004D1FDC" w:rsidRDefault="009D4DFA" w:rsidP="009D4DFA">
      <w:pPr>
        <w:pStyle w:val="BodyText"/>
        <w:ind w:left="708"/>
      </w:pPr>
      <w:r>
        <w:t>P</w:t>
      </w:r>
      <w:r w:rsidR="00FD7D68">
        <w:rPr>
          <w:vertAlign w:val="subscript"/>
        </w:rPr>
        <w:t>quiescent</w:t>
      </w:r>
      <w:r w:rsidRPr="004D1FDC">
        <w:t xml:space="preserve"> is the </w:t>
      </w:r>
      <w:r>
        <w:t>quiescent stand</w:t>
      </w:r>
      <w:r w:rsidR="00C63DCD">
        <w:t>ing</w:t>
      </w:r>
      <w:r>
        <w:t xml:space="preserve"> power consumption</w:t>
      </w:r>
      <w:r w:rsidRPr="004D1FDC">
        <w:t xml:space="preserve"> per day</w:t>
      </w:r>
    </w:p>
    <w:p w14:paraId="695457DB" w14:textId="31C3C98F" w:rsidR="0048001B" w:rsidRPr="009F0ABD" w:rsidRDefault="0048001B" w:rsidP="0048001B">
      <w:pPr>
        <w:pStyle w:val="BodyText"/>
      </w:pPr>
      <w:r w:rsidRPr="009F0ABD">
        <w:t>Monitoring units may offer additional functionality like GPS signal reception and flashing synchronisation, measurement, etc.</w:t>
      </w:r>
      <w:r>
        <w:t xml:space="preserve"> </w:t>
      </w:r>
      <w:r w:rsidRPr="009F0ABD">
        <w:t xml:space="preserve"> It is advisable to establish the mission specific power consumption profile of the product with consideration of all relevant factors like ambient temperatures, power supply voltages, </w:t>
      </w:r>
      <w:r w:rsidR="003011BD" w:rsidRPr="009F0ABD">
        <w:t>and distance</w:t>
      </w:r>
      <w:r w:rsidR="00F141E7">
        <w:t xml:space="preserve"> from shore stations, etc.</w:t>
      </w:r>
    </w:p>
    <w:p w14:paraId="63BB65B7" w14:textId="1348011F" w:rsidR="0048001B" w:rsidRPr="00254B50" w:rsidRDefault="0048001B" w:rsidP="001955EB">
      <w:pPr>
        <w:pStyle w:val="Heading2"/>
      </w:pPr>
      <w:bookmarkStart w:id="178" w:name="_Toc224993446"/>
      <w:bookmarkStart w:id="179" w:name="_Toc224993475"/>
      <w:bookmarkStart w:id="180" w:name="_Toc225672840"/>
      <w:bookmarkStart w:id="181" w:name="_Toc225673108"/>
      <w:bookmarkStart w:id="182" w:name="_Toc495576113"/>
      <w:r w:rsidRPr="00254B50">
        <w:t>Charge Controller</w:t>
      </w:r>
      <w:bookmarkEnd w:id="178"/>
      <w:bookmarkEnd w:id="179"/>
      <w:bookmarkEnd w:id="180"/>
      <w:bookmarkEnd w:id="181"/>
      <w:bookmarkEnd w:id="182"/>
    </w:p>
    <w:p w14:paraId="04E3F63A" w14:textId="69C82BF6" w:rsidR="008A20EA" w:rsidRDefault="0048001B" w:rsidP="0048001B">
      <w:pPr>
        <w:pStyle w:val="BodyText"/>
      </w:pPr>
      <w:r w:rsidRPr="009F0ABD">
        <w:t xml:space="preserve">Charge controllers are used to </w:t>
      </w:r>
      <w:r w:rsidR="00B4166C">
        <w:t xml:space="preserve">manage the energy and charge profiles from a source into a battery system.  They </w:t>
      </w:r>
      <w:r w:rsidRPr="009F0ABD">
        <w:t>provide overcharge protection, load disconnect</w:t>
      </w:r>
      <w:r w:rsidR="00B4166C">
        <w:t>ion</w:t>
      </w:r>
      <w:r w:rsidRPr="009F0ABD">
        <w:t xml:space="preserve"> in the event of low battery voltage</w:t>
      </w:r>
      <w:r w:rsidR="00B4166C">
        <w:t xml:space="preserve"> and</w:t>
      </w:r>
      <w:r w:rsidRPr="009F0ABD">
        <w:t xml:space="preserve"> reverse current protection </w:t>
      </w:r>
      <w:r w:rsidR="00B4166C">
        <w:t>on</w:t>
      </w:r>
      <w:r w:rsidRPr="009F0ABD">
        <w:t xml:space="preserve"> photovoltaic systems. </w:t>
      </w:r>
      <w:r>
        <w:t xml:space="preserve"> </w:t>
      </w:r>
      <w:r w:rsidRPr="009F0ABD">
        <w:t>Charge</w:t>
      </w:r>
      <w:r w:rsidR="008A20EA">
        <w:t xml:space="preserve"> controllers have both an efficiency</w:t>
      </w:r>
      <w:r w:rsidRPr="009F0ABD">
        <w:t xml:space="preserve"> and quiescent power requirements. </w:t>
      </w:r>
      <w:r>
        <w:t xml:space="preserve"> </w:t>
      </w:r>
      <w:r w:rsidR="008A20EA">
        <w:t xml:space="preserve">The efficiency figure quoted by manufacturers is variable on power being converted by the regulator from the solar array. A typical figure being 98% efficient at full load. As this energy loss is not constant </w:t>
      </w:r>
      <w:r w:rsidR="008A20EA">
        <w:lastRenderedPageBreak/>
        <w:t xml:space="preserve">and varies with charge demand, this load is therefore captured as a factor </w:t>
      </w:r>
      <w:r w:rsidR="00FD7D68">
        <w:t xml:space="preserve">(battery efficiency) </w:t>
      </w:r>
      <w:r w:rsidR="008A20EA">
        <w:t xml:space="preserve">within the IALA solar model, </w:t>
      </w:r>
      <w:r w:rsidR="008A20EA">
        <w:rPr>
          <w:highlight w:val="yellow"/>
        </w:rPr>
        <w:fldChar w:fldCharType="begin"/>
      </w:r>
      <w:r w:rsidR="008A20EA">
        <w:instrText xml:space="preserve"> REF _Ref495490867 \h </w:instrText>
      </w:r>
      <w:r w:rsidR="008A20EA">
        <w:rPr>
          <w:highlight w:val="yellow"/>
        </w:rPr>
      </w:r>
      <w:r w:rsidR="008A20EA">
        <w:rPr>
          <w:highlight w:val="yellow"/>
        </w:rPr>
        <w:fldChar w:fldCharType="separate"/>
      </w:r>
      <w:r w:rsidR="008A20EA">
        <w:t>IALA Guideline 1039 on Designing Solar Power Systems for Aids to Navigation (Solar Sizing Tool)</w:t>
      </w:r>
      <w:r w:rsidR="008A20EA">
        <w:rPr>
          <w:highlight w:val="yellow"/>
        </w:rPr>
        <w:fldChar w:fldCharType="end"/>
      </w:r>
      <w:r w:rsidR="008A20EA">
        <w:t xml:space="preserve"> </w:t>
      </w:r>
      <w:r w:rsidR="008A20EA">
        <w:rPr>
          <w:highlight w:val="yellow"/>
        </w:rPr>
        <w:fldChar w:fldCharType="begin"/>
      </w:r>
      <w:r w:rsidR="008A20EA">
        <w:instrText xml:space="preserve"> REF _Ref495490867 \r \h </w:instrText>
      </w:r>
      <w:r w:rsidR="008A20EA">
        <w:rPr>
          <w:highlight w:val="yellow"/>
        </w:rPr>
      </w:r>
      <w:r w:rsidR="008A20EA">
        <w:rPr>
          <w:highlight w:val="yellow"/>
        </w:rPr>
        <w:fldChar w:fldCharType="separate"/>
      </w:r>
      <w:r w:rsidR="008A20EA">
        <w:t>[6]</w:t>
      </w:r>
      <w:r w:rsidR="008A20EA">
        <w:rPr>
          <w:highlight w:val="yellow"/>
        </w:rPr>
        <w:fldChar w:fldCharType="end"/>
      </w:r>
      <w:r w:rsidR="008A20EA">
        <w:t>.</w:t>
      </w:r>
    </w:p>
    <w:p w14:paraId="554527FC" w14:textId="528E113F" w:rsidR="008A20EA" w:rsidRDefault="008A20EA" w:rsidP="0048001B">
      <w:pPr>
        <w:pStyle w:val="BodyText"/>
      </w:pPr>
      <w:r>
        <w:t xml:space="preserve">This then just leave the quiescent load for the controller which can be </w:t>
      </w:r>
      <w:r w:rsidR="00FD7D68">
        <w:t>considered a constant and is typically &lt;20mA.</w:t>
      </w:r>
    </w:p>
    <w:p w14:paraId="4ABE3FCD" w14:textId="733D6D73" w:rsidR="00F141E7" w:rsidRPr="00FD7D68" w:rsidRDefault="00E0031F" w:rsidP="003F2D8D">
      <w:pPr>
        <w:pStyle w:val="BodyText"/>
        <w:ind w:left="567"/>
        <w:rPr>
          <w:rFonts w:eastAsiaTheme="minorEastAsia" w:cs="Arial"/>
        </w:rPr>
      </w:pPr>
      <m:oMathPara>
        <m:oMathParaPr>
          <m:jc m:val="center"/>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quiescent</m:t>
              </m:r>
            </m:sub>
          </m:sSub>
          <m:d>
            <m:dPr>
              <m:ctrlPr>
                <w:rPr>
                  <w:rFonts w:ascii="Cambria Math" w:hAnsi="Cambria Math" w:cs="Arial"/>
                  <w:i/>
                </w:rPr>
              </m:ctrlPr>
            </m:dPr>
            <m:e>
              <m:r>
                <w:rPr>
                  <w:rFonts w:ascii="Cambria Math" w:hAnsi="Cambria Math" w:cs="Arial"/>
                </w:rPr>
                <m:t>W</m:t>
              </m:r>
            </m:e>
          </m:d>
          <m:r>
            <w:rPr>
              <w:rFonts w:ascii="Cambria Math" w:hAnsi="Cambria Math" w:cs="Arial"/>
            </w:rPr>
            <m:t>×</m:t>
          </m:r>
          <m:sSub>
            <m:sSubPr>
              <m:ctrlPr>
                <w:rPr>
                  <w:rFonts w:ascii="Cambria Math" w:eastAsiaTheme="minorEastAsia" w:hAnsi="Cambria Math" w:cs="Arial"/>
                  <w:i/>
                </w:rPr>
              </m:ctrlPr>
            </m:sSubPr>
            <m:e>
              <m:r>
                <w:rPr>
                  <w:rFonts w:ascii="Cambria Math" w:eastAsiaTheme="minorEastAsia" w:hAnsi="Cambria Math" w:cs="Arial"/>
                </w:rPr>
                <m:t>H</m:t>
              </m:r>
            </m:e>
            <m:sub>
              <m:r>
                <w:rPr>
                  <w:rFonts w:ascii="Cambria Math" w:eastAsiaTheme="minorEastAsia" w:hAnsi="Cambria Math" w:cs="Arial"/>
                </w:rPr>
                <m:t>operation</m:t>
              </m:r>
            </m:sub>
          </m:sSub>
          <m:d>
            <m:dPr>
              <m:ctrlPr>
                <w:rPr>
                  <w:rFonts w:ascii="Cambria Math" w:eastAsiaTheme="minorEastAsia" w:hAnsi="Cambria Math" w:cs="Arial"/>
                  <w:i/>
                </w:rPr>
              </m:ctrlPr>
            </m:dPr>
            <m:e>
              <m:r>
                <w:rPr>
                  <w:rFonts w:ascii="Cambria Math" w:eastAsiaTheme="minorEastAsia" w:hAnsi="Cambria Math" w:cs="Arial"/>
                </w:rPr>
                <m:t>h/day</m:t>
              </m:r>
            </m:e>
          </m:d>
        </m:oMath>
      </m:oMathPara>
    </w:p>
    <w:p w14:paraId="407AB2F7" w14:textId="1DCCBCD5" w:rsidR="00273D66" w:rsidRDefault="00273D66" w:rsidP="00273D66">
      <w:pPr>
        <w:pStyle w:val="equation"/>
      </w:pPr>
      <w:bookmarkStart w:id="183" w:name="_Ref495505067"/>
      <w:bookmarkStart w:id="184" w:name="_Toc495576159"/>
      <w:r>
        <w:t>Daily load for a charge controller</w:t>
      </w:r>
      <w:bookmarkEnd w:id="183"/>
      <w:bookmarkEnd w:id="184"/>
    </w:p>
    <w:p w14:paraId="0B08E6C6" w14:textId="77777777" w:rsidR="00FD7D68" w:rsidRPr="004D1FDC" w:rsidRDefault="00FD7D68" w:rsidP="00FD7D68">
      <w:pPr>
        <w:pStyle w:val="BodyText"/>
      </w:pPr>
      <w:r w:rsidRPr="004D1FDC">
        <w:t>Where:</w:t>
      </w:r>
    </w:p>
    <w:p w14:paraId="6F89E4B6" w14:textId="77777777" w:rsidR="00FD7D68" w:rsidRPr="004D1FDC" w:rsidRDefault="00FD7D68" w:rsidP="00FD7D68">
      <w:pPr>
        <w:pStyle w:val="BodyText"/>
        <w:ind w:left="708"/>
      </w:pPr>
      <w:r w:rsidRPr="004D1FDC">
        <w:t>E</w:t>
      </w:r>
      <w:r w:rsidRPr="004D1FDC">
        <w:rPr>
          <w:vertAlign w:val="subscript"/>
        </w:rPr>
        <w:t>DL</w:t>
      </w:r>
      <w:r w:rsidRPr="004D1FDC">
        <w:t xml:space="preserve"> is the daily load in Wh per day</w:t>
      </w:r>
    </w:p>
    <w:p w14:paraId="424576E3" w14:textId="49BAF984" w:rsidR="00FD7D68" w:rsidRPr="004D1FDC" w:rsidRDefault="00FD7D68" w:rsidP="00FD7D68">
      <w:pPr>
        <w:pStyle w:val="BodyText"/>
        <w:ind w:left="708"/>
      </w:pPr>
      <w:r>
        <w:t>P</w:t>
      </w:r>
      <w:r>
        <w:rPr>
          <w:vertAlign w:val="subscript"/>
        </w:rPr>
        <w:t>quiescent</w:t>
      </w:r>
      <w:r w:rsidRPr="004D1FDC">
        <w:t xml:space="preserve"> is the </w:t>
      </w:r>
      <w:r>
        <w:t>quiescent standing power consumption</w:t>
      </w:r>
      <w:r w:rsidRPr="004D1FDC">
        <w:t xml:space="preserve"> per day</w:t>
      </w:r>
    </w:p>
    <w:p w14:paraId="686C9EBE" w14:textId="57949DB1" w:rsidR="00FD7D68" w:rsidRPr="004D1FDC" w:rsidRDefault="00FD7D68" w:rsidP="00FD7D68">
      <w:pPr>
        <w:pStyle w:val="BodyText"/>
        <w:ind w:left="708"/>
      </w:pPr>
      <w:r>
        <w:t>H</w:t>
      </w:r>
      <w:r>
        <w:rPr>
          <w:vertAlign w:val="subscript"/>
        </w:rPr>
        <w:t>operation</w:t>
      </w:r>
      <w:r w:rsidRPr="004D1FDC">
        <w:t xml:space="preserve"> is the </w:t>
      </w:r>
      <w:r>
        <w:t>hours of operation per day</w:t>
      </w:r>
    </w:p>
    <w:p w14:paraId="72376808" w14:textId="0CC08425" w:rsidR="0048001B" w:rsidRDefault="0048001B" w:rsidP="001955EB">
      <w:pPr>
        <w:pStyle w:val="Heading2"/>
      </w:pPr>
      <w:bookmarkStart w:id="185" w:name="_Toc224993447"/>
      <w:bookmarkStart w:id="186" w:name="_Toc224993476"/>
      <w:bookmarkStart w:id="187" w:name="_Toc225672841"/>
      <w:bookmarkStart w:id="188" w:name="_Toc225673109"/>
      <w:bookmarkStart w:id="189" w:name="_Toc495576114"/>
      <w:r>
        <w:t>AIS</w:t>
      </w:r>
      <w:bookmarkEnd w:id="185"/>
      <w:bookmarkEnd w:id="186"/>
      <w:bookmarkEnd w:id="187"/>
      <w:bookmarkEnd w:id="188"/>
      <w:bookmarkEnd w:id="189"/>
    </w:p>
    <w:p w14:paraId="67E25642" w14:textId="77777777" w:rsidR="00F141E7" w:rsidRPr="00F141E7" w:rsidRDefault="00F141E7" w:rsidP="00F141E7">
      <w:pPr>
        <w:pStyle w:val="Heading2separationline"/>
      </w:pPr>
    </w:p>
    <w:p w14:paraId="529F00CD" w14:textId="77777777" w:rsidR="0048001B" w:rsidRDefault="0048001B" w:rsidP="006533FA">
      <w:pPr>
        <w:pStyle w:val="Heading3"/>
        <w:keepLines w:val="0"/>
        <w:spacing w:line="240" w:lineRule="auto"/>
        <w:ind w:right="0"/>
      </w:pPr>
      <w:bookmarkStart w:id="190" w:name="_Toc225672842"/>
      <w:bookmarkStart w:id="191" w:name="_Toc225673110"/>
      <w:bookmarkStart w:id="192" w:name="_Toc495576115"/>
      <w:r>
        <w:t>General</w:t>
      </w:r>
      <w:bookmarkEnd w:id="190"/>
      <w:bookmarkEnd w:id="191"/>
      <w:bookmarkEnd w:id="192"/>
    </w:p>
    <w:p w14:paraId="38EEA917" w14:textId="65C222DB" w:rsidR="0048001B" w:rsidRDefault="0048001B" w:rsidP="0048001B">
      <w:pPr>
        <w:pStyle w:val="BodyText"/>
        <w:rPr>
          <w:rFonts w:cs="Arial"/>
        </w:rPr>
      </w:pPr>
      <w:r>
        <w:t xml:space="preserve">AIS has the potential to replace or augment existing remote control and monitoring systems, as well as to provide AtoN service in its own right.  </w:t>
      </w:r>
      <w:r w:rsidR="00254B50">
        <w:fldChar w:fldCharType="begin"/>
      </w:r>
      <w:r w:rsidR="00254B50">
        <w:instrText xml:space="preserve"> REF _Ref495492043 \h </w:instrText>
      </w:r>
      <w:r w:rsidR="00254B50">
        <w:fldChar w:fldCharType="separate"/>
      </w:r>
      <w:r w:rsidR="00254B50">
        <w:t>IALA Recommendation A-126 on the Use of Automatic Identification Systems (AIS) in Marine Aids to Navigation</w:t>
      </w:r>
      <w:r w:rsidR="00254B50">
        <w:fldChar w:fldCharType="end"/>
      </w:r>
      <w:r w:rsidR="00254B50">
        <w:t xml:space="preserve"> </w:t>
      </w:r>
      <w:r w:rsidR="00254B50">
        <w:fldChar w:fldCharType="begin"/>
      </w:r>
      <w:r w:rsidR="00254B50">
        <w:instrText xml:space="preserve"> REF _Ref495492043 \r \h </w:instrText>
      </w:r>
      <w:r w:rsidR="00254B50">
        <w:fldChar w:fldCharType="separate"/>
      </w:r>
      <w:r w:rsidR="00254B50">
        <w:t>[5]</w:t>
      </w:r>
      <w:r w:rsidR="00254B50">
        <w:fldChar w:fldCharType="end"/>
      </w:r>
      <w:r w:rsidR="00254B50">
        <w:t xml:space="preserve"> </w:t>
      </w:r>
      <w:r>
        <w:t>refers.</w:t>
      </w:r>
    </w:p>
    <w:p w14:paraId="36D9B16C" w14:textId="77777777" w:rsidR="0048001B" w:rsidRDefault="0048001B" w:rsidP="0048001B">
      <w:pPr>
        <w:pStyle w:val="BodyText"/>
        <w:rPr>
          <w:rFonts w:cs="Arial"/>
        </w:rPr>
      </w:pPr>
      <w:r>
        <w:t>The power consumption of an AIS AtoN station depends on which type (1, 2 or 3) of AtoN station is used, and on the setting of a number of parameters which may be configured in the unit.  These parameters shown below are optimised to minimise power consumption.</w:t>
      </w:r>
    </w:p>
    <w:p w14:paraId="58783C72" w14:textId="77777777" w:rsidR="0048001B" w:rsidRDefault="0048001B" w:rsidP="003F2D8D">
      <w:pPr>
        <w:pStyle w:val="Bullet1"/>
      </w:pPr>
      <w:bookmarkStart w:id="193" w:name="_Toc225672843"/>
      <w:r>
        <w:t>VDL access method – FATDMA will give substantially lower power drain than RATDMA</w:t>
      </w:r>
      <w:bookmarkEnd w:id="193"/>
      <w:r>
        <w:t>;</w:t>
      </w:r>
    </w:p>
    <w:p w14:paraId="17B3D4CE" w14:textId="77777777" w:rsidR="0048001B" w:rsidRDefault="0048001B" w:rsidP="003F2D8D">
      <w:pPr>
        <w:pStyle w:val="Bullet1"/>
      </w:pPr>
      <w:bookmarkStart w:id="194" w:name="_Toc225672844"/>
      <w:r>
        <w:t>FATDMA slot selection –Channel A and Channel B slots should be close together in time, to minimise the period for which the processes in the AIS AtoN unit are active.  (Assuming the recommended Mode B is used)</w:t>
      </w:r>
      <w:bookmarkEnd w:id="194"/>
      <w:r>
        <w:t>;</w:t>
      </w:r>
    </w:p>
    <w:p w14:paraId="68F7B22F" w14:textId="136782E9" w:rsidR="0048001B" w:rsidRDefault="0048001B" w:rsidP="003F2D8D">
      <w:pPr>
        <w:pStyle w:val="Bullet1"/>
      </w:pPr>
      <w:bookmarkStart w:id="195" w:name="_Toc225672845"/>
      <w:r>
        <w:t xml:space="preserve">Reporting interval – an extended reporting interval will, of course, reduce power drain, but the interval should satisfy the guidance given in </w:t>
      </w:r>
      <w:r w:rsidR="003F2D8D">
        <w:t>IALA Recommendation A-126</w:t>
      </w:r>
      <w:bookmarkEnd w:id="195"/>
      <w:r w:rsidR="003F2D8D">
        <w:rPr>
          <w:rStyle w:val="FootnoteReference"/>
        </w:rPr>
        <w:footnoteReference w:id="1"/>
      </w:r>
      <w:r>
        <w:t>;</w:t>
      </w:r>
    </w:p>
    <w:p w14:paraId="017B9CA1" w14:textId="77777777" w:rsidR="0048001B" w:rsidRDefault="0048001B" w:rsidP="003F2D8D">
      <w:pPr>
        <w:pStyle w:val="Bullet1"/>
      </w:pPr>
      <w:bookmarkStart w:id="196" w:name="_Toc225672846"/>
      <w:r>
        <w:t>The AIS AtoN unit should be designed or configured to enter into a “sleep” mode when not active</w:t>
      </w:r>
      <w:bookmarkEnd w:id="196"/>
      <w:r>
        <w:t>;</w:t>
      </w:r>
    </w:p>
    <w:p w14:paraId="7E348102" w14:textId="77777777" w:rsidR="0048001B" w:rsidRDefault="0048001B" w:rsidP="003F2D8D">
      <w:pPr>
        <w:pStyle w:val="Bullet1"/>
      </w:pPr>
      <w:bookmarkStart w:id="197" w:name="_Toc225672847"/>
      <w:r>
        <w:t>Number and types of messages transmitted</w:t>
      </w:r>
      <w:bookmarkEnd w:id="197"/>
      <w:r>
        <w:t>;</w:t>
      </w:r>
    </w:p>
    <w:p w14:paraId="1E34A2AE" w14:textId="5F8FA7B0" w:rsidR="0048001B" w:rsidRPr="003F2D8D" w:rsidRDefault="0048001B" w:rsidP="0048001B">
      <w:pPr>
        <w:pStyle w:val="Bullet1"/>
      </w:pPr>
      <w:bookmarkStart w:id="198" w:name="_Toc225672848"/>
      <w:r>
        <w:t>Transmitter power.</w:t>
      </w:r>
      <w:bookmarkEnd w:id="198"/>
    </w:p>
    <w:p w14:paraId="6451B896" w14:textId="77777777" w:rsidR="0048001B" w:rsidRDefault="0048001B" w:rsidP="006533FA">
      <w:pPr>
        <w:pStyle w:val="Heading3"/>
        <w:keepLines w:val="0"/>
        <w:spacing w:line="240" w:lineRule="auto"/>
        <w:ind w:right="0"/>
      </w:pPr>
      <w:bookmarkStart w:id="199" w:name="_Toc225672849"/>
      <w:bookmarkStart w:id="200" w:name="_Toc225673111"/>
      <w:bookmarkStart w:id="201" w:name="_Toc495576116"/>
      <w:r>
        <w:t>Calculation of the power requirements</w:t>
      </w:r>
      <w:bookmarkEnd w:id="199"/>
      <w:bookmarkEnd w:id="200"/>
      <w:bookmarkEnd w:id="201"/>
    </w:p>
    <w:p w14:paraId="2E23485B" w14:textId="77777777" w:rsidR="0048001B" w:rsidRDefault="0048001B" w:rsidP="0048001B">
      <w:pPr>
        <w:pStyle w:val="BodyText"/>
        <w:rPr>
          <w:rFonts w:cs="Arial"/>
        </w:rPr>
      </w:pPr>
      <w:r>
        <w:t>The power requirement of an AIS AtoN unit transmitting Type 21 AtoN and Type 6 monitoring messages can be estimated by using the formula below:-</w:t>
      </w:r>
    </w:p>
    <w:p w14:paraId="1A9B9A2F" w14:textId="77777777" w:rsidR="0048001B" w:rsidRDefault="0048001B" w:rsidP="0048001B">
      <w:pPr>
        <w:rPr>
          <w:rFonts w:cs="Arial"/>
        </w:rPr>
      </w:pPr>
    </w:p>
    <w:p w14:paraId="1951082B" w14:textId="77777777" w:rsidR="00600DF9" w:rsidRDefault="00600DF9">
      <w:pPr>
        <w:spacing w:after="200" w:line="276" w:lineRule="auto"/>
        <w:rPr>
          <w:rFonts w:asciiTheme="majorHAnsi" w:eastAsiaTheme="majorEastAsia" w:hAnsiTheme="majorHAnsi" w:cstheme="majorBidi"/>
          <w:b/>
          <w:bCs/>
          <w:iCs/>
          <w:color w:val="407EC9"/>
          <w:sz w:val="22"/>
        </w:rPr>
      </w:pPr>
      <w:r>
        <w:br w:type="page"/>
      </w:r>
    </w:p>
    <w:p w14:paraId="5E76CFB8" w14:textId="5178909F" w:rsidR="0048001B" w:rsidRDefault="0048001B" w:rsidP="003F2D8D">
      <w:pPr>
        <w:pStyle w:val="Heading4"/>
        <w:rPr>
          <w:rFonts w:cs="Arial"/>
        </w:rPr>
      </w:pPr>
      <w:r>
        <w:lastRenderedPageBreak/>
        <w:t>RATDMA Operation</w:t>
      </w:r>
    </w:p>
    <w:p w14:paraId="2D17C02B" w14:textId="0E0D51E8" w:rsidR="003F2D8D" w:rsidRPr="00A852E6" w:rsidRDefault="00E0031F" w:rsidP="00656624">
      <w:pPr>
        <w:pStyle w:val="BodyText"/>
        <w:ind w:left="567"/>
        <w:rPr>
          <w:rFonts w:eastAsiaTheme="minorEastAsia"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RX</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s</m:t>
                  </m:r>
                </m:sub>
              </m:sSub>
              <m:r>
                <w:rPr>
                  <w:rFonts w:ascii="Cambria Math" w:hAnsi="Cambria Math" w:cs="Arial"/>
                </w:rPr>
                <m:t>+(</m:t>
              </m:r>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T</m:t>
                      </m:r>
                    </m:e>
                    <m:sub>
                      <m:r>
                        <w:rPr>
                          <w:rFonts w:ascii="Cambria Math" w:hAnsi="Cambria Math" w:cs="Arial"/>
                        </w:rPr>
                        <m:t>s</m:t>
                      </m:r>
                    </m:sub>
                  </m:sSub>
                  <m:r>
                    <w:rPr>
                      <w:rFonts w:ascii="Cambria Math" w:hAnsi="Cambria Math" w:cs="Arial"/>
                    </w:rPr>
                    <m:t>+60</m:t>
                  </m:r>
                </m:e>
              </m:d>
              <m:r>
                <w:rPr>
                  <w:rFonts w:ascii="Cambria Math" w:hAnsi="Cambria Math" w:cs="Arial"/>
                </w:rPr>
                <m:t>×</m:t>
              </m:r>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w</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s</m:t>
                      </m:r>
                    </m:sub>
                  </m:sSub>
                </m:e>
              </m:d>
              <m:r>
                <w:rPr>
                  <w:rFonts w:ascii="Cambria Math" w:hAnsi="Cambria Math" w:cs="Arial"/>
                </w:rPr>
                <m:t>)/</m:t>
              </m:r>
              <m:sSub>
                <m:sSubPr>
                  <m:ctrlPr>
                    <w:rPr>
                      <w:rFonts w:ascii="Cambria Math" w:hAnsi="Cambria Math" w:cs="Arial"/>
                      <w:i/>
                    </w:rPr>
                  </m:ctrlPr>
                </m:sSubPr>
                <m:e>
                  <m:r>
                    <w:rPr>
                      <w:rFonts w:ascii="Cambria Math" w:hAnsi="Cambria Math" w:cs="Arial"/>
                    </w:rPr>
                    <m:t>T</m:t>
                  </m:r>
                </m:e>
                <m:sub>
                  <m:r>
                    <w:rPr>
                      <w:rFonts w:ascii="Cambria Math" w:hAnsi="Cambria Math" w:cs="Arial"/>
                    </w:rPr>
                    <m:t>r</m:t>
                  </m:r>
                </m:sub>
              </m:sSub>
              <m:r>
                <w:rPr>
                  <w:rFonts w:ascii="Cambria Math" w:hAnsi="Cambria Math" w:cs="Arial"/>
                </w:rPr>
                <m:t>)×24Wh/day</m:t>
              </m:r>
            </m:e>
          </m:d>
        </m:oMath>
      </m:oMathPara>
    </w:p>
    <w:p w14:paraId="72060902" w14:textId="77777777" w:rsidR="00A852E6" w:rsidRDefault="00A852E6" w:rsidP="00A852E6">
      <w:pPr>
        <w:pStyle w:val="BodyText"/>
        <w:rPr>
          <w:rFonts w:cs="Arial"/>
        </w:rPr>
      </w:pPr>
      <w:r>
        <w:rPr>
          <w:rFonts w:cs="Arial"/>
        </w:rPr>
        <w:t>Where:</w:t>
      </w:r>
    </w:p>
    <w:p w14:paraId="28D1AE76" w14:textId="77777777" w:rsidR="00A852E6" w:rsidRDefault="00A852E6" w:rsidP="00A852E6">
      <w:pPr>
        <w:pStyle w:val="BodyText"/>
        <w:ind w:left="567"/>
        <w:rPr>
          <w:rFonts w:cs="Arial"/>
        </w:rPr>
      </w:pPr>
      <w:r>
        <w:t>E</w:t>
      </w:r>
      <w:r>
        <w:rPr>
          <w:vertAlign w:val="subscript"/>
        </w:rPr>
        <w:t>RX</w:t>
      </w:r>
      <w:r>
        <w:t xml:space="preserve"> is the power consumption when asleep or waiting to transmit</w:t>
      </w:r>
    </w:p>
    <w:p w14:paraId="6C9476CD" w14:textId="77777777" w:rsidR="00A852E6" w:rsidRDefault="00A852E6" w:rsidP="00A852E6">
      <w:pPr>
        <w:pStyle w:val="BodyText"/>
        <w:ind w:left="567"/>
        <w:rPr>
          <w:rFonts w:cs="Arial"/>
        </w:rPr>
      </w:pPr>
      <w:r>
        <w:t>Ps is the power taken by unit when asleep (Watt)</w:t>
      </w:r>
    </w:p>
    <w:p w14:paraId="2312A8BA" w14:textId="77777777" w:rsidR="00A852E6" w:rsidRDefault="00A852E6" w:rsidP="00A852E6">
      <w:pPr>
        <w:pStyle w:val="BodyText"/>
        <w:ind w:left="567"/>
        <w:rPr>
          <w:rFonts w:cs="Arial"/>
        </w:rPr>
      </w:pPr>
      <w:r>
        <w:t>Ts is the time taken for unit to acquire slot map after waking up (secs)</w:t>
      </w:r>
    </w:p>
    <w:p w14:paraId="0A4FD36D" w14:textId="77777777" w:rsidR="00A852E6" w:rsidRDefault="00A852E6" w:rsidP="00A852E6">
      <w:pPr>
        <w:pStyle w:val="BodyText"/>
        <w:ind w:left="567"/>
        <w:rPr>
          <w:rFonts w:cs="Arial"/>
        </w:rPr>
      </w:pPr>
      <w:r>
        <w:t>Pw is the power taken by unit when awake, but not transmitting (Watt).</w:t>
      </w:r>
    </w:p>
    <w:p w14:paraId="536C04EE" w14:textId="6816FBF8" w:rsidR="00A852E6" w:rsidRPr="00A852E6" w:rsidRDefault="00A852E6" w:rsidP="00A852E6">
      <w:pPr>
        <w:pStyle w:val="BodyText"/>
        <w:ind w:left="567"/>
        <w:rPr>
          <w:rFonts w:cs="Arial"/>
        </w:rPr>
      </w:pPr>
      <w:r>
        <w:t>Tr is the reporting interval (secs)</w:t>
      </w:r>
    </w:p>
    <w:p w14:paraId="5274E9BB" w14:textId="077371A8" w:rsidR="00273D66" w:rsidRPr="00656624" w:rsidRDefault="00273D66" w:rsidP="00273D66">
      <w:pPr>
        <w:pStyle w:val="equation"/>
        <w:rPr>
          <w:rFonts w:eastAsiaTheme="minorEastAsia"/>
        </w:rPr>
      </w:pPr>
      <w:bookmarkStart w:id="202" w:name="_Ref495505644"/>
      <w:bookmarkStart w:id="203" w:name="_Toc495576160"/>
      <w:r>
        <w:rPr>
          <w:rFonts w:eastAsiaTheme="minorEastAsia"/>
        </w:rPr>
        <w:t>Power requirement for RATDMA operation</w:t>
      </w:r>
      <w:bookmarkEnd w:id="202"/>
      <w:bookmarkEnd w:id="203"/>
    </w:p>
    <w:p w14:paraId="20ECA16A" w14:textId="787086A0" w:rsidR="003F2D8D" w:rsidRPr="00656624" w:rsidRDefault="00E0031F" w:rsidP="00656624">
      <w:pPr>
        <w:pStyle w:val="BodyText"/>
        <w:ind w:left="567"/>
        <w:rPr>
          <w:rFonts w:eastAsiaTheme="minorEastAsia"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T21</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t</m:t>
                  </m:r>
                </m:sub>
              </m:sSub>
              <m:r>
                <w:rPr>
                  <w:rFonts w:ascii="Cambria Math" w:hAnsi="Cambria Math" w:cs="Arial"/>
                </w:rPr>
                <m:t>×</m:t>
              </m:r>
              <m:d>
                <m:dPr>
                  <m:ctrlPr>
                    <w:rPr>
                      <w:rFonts w:ascii="Cambria Math" w:hAnsi="Cambria Math" w:cs="Arial"/>
                      <w:i/>
                    </w:rPr>
                  </m:ctrlPr>
                </m:dPr>
                <m:e>
                  <m:r>
                    <w:rPr>
                      <w:rFonts w:ascii="Cambria Math" w:hAnsi="Cambria Math" w:cs="Arial"/>
                    </w:rPr>
                    <m:t>4/2250</m:t>
                  </m:r>
                </m:e>
              </m:d>
              <m:r>
                <w:rPr>
                  <w:rFonts w:ascii="Cambria Math" w:hAnsi="Cambria Math" w:cs="Arial"/>
                </w:rPr>
                <m:t>×(</m:t>
              </m:r>
              <m:f>
                <m:fPr>
                  <m:ctrlPr>
                    <w:rPr>
                      <w:rFonts w:ascii="Cambria Math" w:hAnsi="Cambria Math" w:cs="Arial"/>
                      <w:i/>
                    </w:rPr>
                  </m:ctrlPr>
                </m:fPr>
                <m:num>
                  <m:r>
                    <w:rPr>
                      <w:rFonts w:ascii="Cambria Math" w:hAnsi="Cambria Math" w:cs="Arial"/>
                    </w:rPr>
                    <m:t>60</m:t>
                  </m:r>
                </m:num>
                <m:den>
                  <m:sSub>
                    <m:sSubPr>
                      <m:ctrlPr>
                        <w:rPr>
                          <w:rFonts w:ascii="Cambria Math" w:hAnsi="Cambria Math" w:cs="Arial"/>
                          <w:i/>
                        </w:rPr>
                      </m:ctrlPr>
                    </m:sSubPr>
                    <m:e>
                      <m:r>
                        <w:rPr>
                          <w:rFonts w:ascii="Cambria Math" w:hAnsi="Cambria Math" w:cs="Arial"/>
                        </w:rPr>
                        <m:t>T</m:t>
                      </m:r>
                    </m:e>
                    <m:sub>
                      <m:r>
                        <w:rPr>
                          <w:rFonts w:ascii="Cambria Math" w:hAnsi="Cambria Math" w:cs="Arial"/>
                        </w:rPr>
                        <m:t>r</m:t>
                      </m:r>
                    </m:sub>
                  </m:sSub>
                </m:den>
              </m:f>
              <m:r>
                <w:rPr>
                  <w:rFonts w:ascii="Cambria Math" w:hAnsi="Cambria Math" w:cs="Arial"/>
                </w:rPr>
                <m:t>)×24Wh/day</m:t>
              </m:r>
            </m:e>
          </m:d>
        </m:oMath>
      </m:oMathPara>
    </w:p>
    <w:p w14:paraId="07E5194B" w14:textId="0FE995AC" w:rsidR="00656624" w:rsidRPr="00656624" w:rsidRDefault="00E0031F" w:rsidP="00656624">
      <w:pPr>
        <w:pStyle w:val="BodyText"/>
        <w:ind w:left="567"/>
        <w:rPr>
          <w:rFonts w:eastAsiaTheme="minorEastAsia"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T6</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t</m:t>
                  </m:r>
                </m:sub>
              </m:sSub>
              <m:r>
                <w:rPr>
                  <w:rFonts w:ascii="Cambria Math" w:hAnsi="Cambria Math" w:cs="Arial"/>
                </w:rPr>
                <m:t>×</m:t>
              </m:r>
              <m:d>
                <m:dPr>
                  <m:ctrlPr>
                    <w:rPr>
                      <w:rFonts w:ascii="Cambria Math" w:hAnsi="Cambria Math" w:cs="Arial"/>
                      <w:i/>
                    </w:rPr>
                  </m:ctrlPr>
                </m:dPr>
                <m:e>
                  <m:r>
                    <w:rPr>
                      <w:rFonts w:ascii="Cambria Math" w:hAnsi="Cambria Math" w:cs="Arial"/>
                    </w:rPr>
                    <m:t>2/2250</m:t>
                  </m:r>
                </m:e>
              </m:d>
              <m:r>
                <w:rPr>
                  <w:rFonts w:ascii="Cambria Math" w:hAnsi="Cambria Math" w:cs="Arial"/>
                </w:rPr>
                <m:t>×(</m:t>
              </m:r>
              <m:f>
                <m:fPr>
                  <m:ctrlPr>
                    <w:rPr>
                      <w:rFonts w:ascii="Cambria Math" w:hAnsi="Cambria Math" w:cs="Arial"/>
                      <w:i/>
                    </w:rPr>
                  </m:ctrlPr>
                </m:fPr>
                <m:num>
                  <m:r>
                    <w:rPr>
                      <w:rFonts w:ascii="Cambria Math" w:hAnsi="Cambria Math" w:cs="Arial"/>
                    </w:rPr>
                    <m:t>60</m:t>
                  </m:r>
                </m:num>
                <m:den>
                  <m:sSub>
                    <m:sSubPr>
                      <m:ctrlPr>
                        <w:rPr>
                          <w:rFonts w:ascii="Cambria Math" w:hAnsi="Cambria Math" w:cs="Arial"/>
                          <w:i/>
                        </w:rPr>
                      </m:ctrlPr>
                    </m:sSubPr>
                    <m:e>
                      <m:r>
                        <w:rPr>
                          <w:rFonts w:ascii="Cambria Math" w:hAnsi="Cambria Math" w:cs="Arial"/>
                        </w:rPr>
                        <m:t>T</m:t>
                      </m:r>
                    </m:e>
                    <m:sub>
                      <m:r>
                        <w:rPr>
                          <w:rFonts w:ascii="Cambria Math" w:hAnsi="Cambria Math" w:cs="Arial"/>
                        </w:rPr>
                        <m:t>m</m:t>
                      </m:r>
                    </m:sub>
                  </m:sSub>
                </m:den>
              </m:f>
              <m:r>
                <w:rPr>
                  <w:rFonts w:ascii="Cambria Math" w:hAnsi="Cambria Math" w:cs="Arial"/>
                </w:rPr>
                <m:t>)×24Wh/day</m:t>
              </m:r>
            </m:e>
          </m:d>
        </m:oMath>
      </m:oMathPara>
    </w:p>
    <w:p w14:paraId="0333F97B" w14:textId="3542FAA4" w:rsidR="003F2D8D" w:rsidRPr="00A852E6" w:rsidRDefault="00E0031F" w:rsidP="00CA3E5D">
      <w:pPr>
        <w:pStyle w:val="BodyText"/>
        <w:ind w:left="567"/>
        <w:rPr>
          <w:rFonts w:eastAsiaTheme="minorEastAsia"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RX</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T21</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T6</m:t>
              </m:r>
            </m:sub>
          </m:sSub>
          <m:r>
            <w:rPr>
              <w:rFonts w:ascii="Cambria Math" w:hAnsi="Cambria Math" w:cs="Arial"/>
            </w:rPr>
            <m:t>Wh/day</m:t>
          </m:r>
        </m:oMath>
      </m:oMathPara>
    </w:p>
    <w:p w14:paraId="1471A438" w14:textId="05C686F0" w:rsidR="00CA3E5D" w:rsidRDefault="00CA3E5D" w:rsidP="00CA3E5D">
      <w:pPr>
        <w:pStyle w:val="equation"/>
      </w:pPr>
      <w:bookmarkStart w:id="204" w:name="_Toc495576161"/>
      <w:r>
        <w:t xml:space="preserve">Estimate of power consumption for an </w:t>
      </w:r>
      <w:r w:rsidR="005D7DBF">
        <w:t xml:space="preserve">AIS unit transmitting Type 21 &amp; 6 </w:t>
      </w:r>
      <w:r>
        <w:t>messages</w:t>
      </w:r>
      <w:bookmarkEnd w:id="204"/>
    </w:p>
    <w:p w14:paraId="528391A6" w14:textId="77777777" w:rsidR="00A852E6" w:rsidRDefault="00A852E6" w:rsidP="00A852E6">
      <w:pPr>
        <w:pStyle w:val="BodyText"/>
      </w:pPr>
      <w:r>
        <w:t>Where:</w:t>
      </w:r>
    </w:p>
    <w:p w14:paraId="1C776832" w14:textId="77777777" w:rsidR="00A852E6" w:rsidRDefault="00A852E6" w:rsidP="00A852E6">
      <w:pPr>
        <w:pStyle w:val="BodyText"/>
        <w:ind w:left="708"/>
        <w:rPr>
          <w:rFonts w:cs="Arial"/>
        </w:rPr>
      </w:pPr>
      <w:r>
        <w:t>E</w:t>
      </w:r>
      <w:r>
        <w:rPr>
          <w:vertAlign w:val="subscript"/>
        </w:rPr>
        <w:t>T21</w:t>
      </w:r>
      <w:r>
        <w:t xml:space="preserve"> is the power consumption for Type 21 message transmission</w:t>
      </w:r>
    </w:p>
    <w:p w14:paraId="2BE5064E" w14:textId="77777777" w:rsidR="00A852E6" w:rsidRDefault="00A852E6" w:rsidP="00A852E6">
      <w:pPr>
        <w:pStyle w:val="BodyText"/>
        <w:ind w:left="708"/>
        <w:rPr>
          <w:rFonts w:cs="Arial"/>
        </w:rPr>
      </w:pPr>
      <w:r>
        <w:t>Pt is the power taken by unit when transmitting (Watt)</w:t>
      </w:r>
    </w:p>
    <w:p w14:paraId="0C2FA466" w14:textId="77777777" w:rsidR="00A852E6" w:rsidRPr="00A852E6" w:rsidRDefault="00A852E6" w:rsidP="00A852E6">
      <w:pPr>
        <w:pStyle w:val="BodyText"/>
        <w:ind w:left="708"/>
        <w:rPr>
          <w:rFonts w:cs="Arial"/>
        </w:rPr>
      </w:pPr>
      <w:r>
        <w:t>Tr is the reporting interval (secs)</w:t>
      </w:r>
    </w:p>
    <w:p w14:paraId="1AC28A2A" w14:textId="77777777" w:rsidR="00A852E6" w:rsidRDefault="00A852E6" w:rsidP="00A852E6">
      <w:pPr>
        <w:pStyle w:val="BodyText"/>
        <w:ind w:left="708"/>
        <w:rPr>
          <w:rFonts w:cs="Arial"/>
        </w:rPr>
      </w:pPr>
      <w:r>
        <w:t>E</w:t>
      </w:r>
      <w:r>
        <w:rPr>
          <w:vertAlign w:val="subscript"/>
        </w:rPr>
        <w:t>T6</w:t>
      </w:r>
      <w:r>
        <w:t xml:space="preserve"> is the power consumption for Type 6 message transmission</w:t>
      </w:r>
    </w:p>
    <w:p w14:paraId="343B2E12" w14:textId="77777777" w:rsidR="00A852E6" w:rsidRDefault="00A852E6" w:rsidP="00A852E6">
      <w:pPr>
        <w:pStyle w:val="BodyText"/>
        <w:ind w:left="708"/>
        <w:rPr>
          <w:rFonts w:cs="Arial"/>
        </w:rPr>
      </w:pPr>
      <w:r>
        <w:t>Tm is the reporting interval for monitoring message Type 6 (secs)</w:t>
      </w:r>
    </w:p>
    <w:p w14:paraId="5D6346F2" w14:textId="77777777" w:rsidR="00A852E6" w:rsidRDefault="00A852E6" w:rsidP="00A852E6">
      <w:pPr>
        <w:pStyle w:val="BodyText"/>
        <w:ind w:left="708"/>
        <w:rPr>
          <w:rFonts w:cs="Arial"/>
        </w:rPr>
      </w:pPr>
      <w:r>
        <w:t>E</w:t>
      </w:r>
      <w:r>
        <w:rPr>
          <w:vertAlign w:val="subscript"/>
        </w:rPr>
        <w:t>DL</w:t>
      </w:r>
      <w:r>
        <w:t xml:space="preserve"> is the total daily power consumption</w:t>
      </w:r>
    </w:p>
    <w:p w14:paraId="46DF1C7B" w14:textId="77777777" w:rsidR="0048001B" w:rsidRDefault="0048001B" w:rsidP="006533FA">
      <w:pPr>
        <w:pStyle w:val="Heading3"/>
        <w:keepLines w:val="0"/>
        <w:spacing w:line="240" w:lineRule="auto"/>
        <w:ind w:right="0"/>
      </w:pPr>
      <w:bookmarkStart w:id="205" w:name="_Toc225672850"/>
      <w:bookmarkStart w:id="206" w:name="_Toc225673112"/>
      <w:bookmarkStart w:id="207" w:name="_Toc495576117"/>
      <w:r>
        <w:t>FATDMA Operation</w:t>
      </w:r>
      <w:bookmarkEnd w:id="205"/>
      <w:bookmarkEnd w:id="206"/>
      <w:bookmarkEnd w:id="207"/>
    </w:p>
    <w:p w14:paraId="78546C94" w14:textId="77777777" w:rsidR="0048001B" w:rsidRDefault="0048001B" w:rsidP="0048001B">
      <w:pPr>
        <w:pStyle w:val="BodyText"/>
        <w:rPr>
          <w:rFonts w:cs="Arial"/>
        </w:rPr>
      </w:pPr>
      <w:r>
        <w:t>Use the same formulae as above, but the parameter T</w:t>
      </w:r>
      <w:r w:rsidRPr="00A852E6">
        <w:rPr>
          <w:vertAlign w:val="subscript"/>
        </w:rPr>
        <w:t>s</w:t>
      </w:r>
      <w:r>
        <w:t xml:space="preserve"> will be the time taken for the GPS receiver to obtain a position fix after waking up.  (If a DGPS receiver is fitted T</w:t>
      </w:r>
      <w:r w:rsidRPr="00A852E6">
        <w:rPr>
          <w:vertAlign w:val="subscript"/>
        </w:rPr>
        <w:t>s</w:t>
      </w:r>
      <w:r>
        <w:t xml:space="preserve"> will be the time taken to obtain a DGPS corrected position fix after waking up.)</w:t>
      </w:r>
    </w:p>
    <w:p w14:paraId="59D6580F" w14:textId="71B29B4B" w:rsidR="0048001B" w:rsidRDefault="0048001B" w:rsidP="0048001B">
      <w:pPr>
        <w:pStyle w:val="BodyText"/>
        <w:rPr>
          <w:rFonts w:cs="Arial"/>
        </w:rPr>
      </w:pPr>
      <w:r>
        <w:t>Note that P</w:t>
      </w:r>
      <w:r w:rsidRPr="00A852E6">
        <w:rPr>
          <w:vertAlign w:val="subscript"/>
        </w:rPr>
        <w:t>w</w:t>
      </w:r>
      <w:r>
        <w:t xml:space="preserve"> will be substantially lower when using FATDMA mode, as there is no requirement for </w:t>
      </w:r>
      <w:r w:rsidR="00A852E6">
        <w:t xml:space="preserve">a </w:t>
      </w:r>
      <w:r>
        <w:t>VHF receivers to be powered up.</w:t>
      </w:r>
    </w:p>
    <w:p w14:paraId="0EFD1FAE" w14:textId="77777777" w:rsidR="0048001B" w:rsidRDefault="0048001B" w:rsidP="001955EB">
      <w:pPr>
        <w:pStyle w:val="Heading2"/>
      </w:pPr>
      <w:bookmarkStart w:id="208" w:name="_Toc224993448"/>
      <w:bookmarkStart w:id="209" w:name="_Toc224993477"/>
      <w:bookmarkStart w:id="210" w:name="_Toc225672851"/>
      <w:bookmarkStart w:id="211" w:name="_Toc225673113"/>
      <w:bookmarkStart w:id="212" w:name="_Toc495576118"/>
      <w:r>
        <w:t>RACON</w:t>
      </w:r>
      <w:bookmarkEnd w:id="208"/>
      <w:bookmarkEnd w:id="209"/>
      <w:bookmarkEnd w:id="210"/>
      <w:bookmarkEnd w:id="211"/>
      <w:bookmarkEnd w:id="212"/>
    </w:p>
    <w:p w14:paraId="1FB4FCBA" w14:textId="523A8E62" w:rsidR="0048001B" w:rsidRDefault="0048001B" w:rsidP="0048001B">
      <w:pPr>
        <w:pStyle w:val="BodyText"/>
        <w:rPr>
          <w:rFonts w:cs="Arial"/>
        </w:rPr>
      </w:pPr>
      <w:r>
        <w:t>The power consumption of RACONs is difficult to predict, as the load will be determined by the number of times the RACON is interrogated.  Most RACONs have an upper limit on the number of responses broadcast if the unit is continuously interrogated due to a moored ship with the radar left on or an unusually busy channel.  Consult with the manufacturer for high, medium and low power demand values for these devices and local pilots in the area to determine what level of traffic exists in the waterway.  Alternately energy demand measurements can be made with an integrating ampere-hour or watt-hour meter over a 2 month period during maximum traffic to obtain a meaningful load profile.</w:t>
      </w:r>
    </w:p>
    <w:p w14:paraId="6D557C8C" w14:textId="103EC2E0" w:rsidR="0048001B" w:rsidRPr="00273D66" w:rsidRDefault="00E0031F" w:rsidP="00190A41">
      <w:pPr>
        <w:pStyle w:val="BodyText"/>
        <w:ind w:left="567"/>
        <w:rPr>
          <w:rFonts w:eastAsiaTheme="minorEastAsia" w:cs="Arial"/>
        </w:rPr>
      </w:pPr>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t</m:t>
                  </m:r>
                </m:sub>
              </m:sSub>
              <m:d>
                <m:dPr>
                  <m:ctrlPr>
                    <w:rPr>
                      <w:rFonts w:ascii="Cambria Math" w:hAnsi="Cambria Math" w:cs="Arial"/>
                      <w:i/>
                    </w:rPr>
                  </m:ctrlPr>
                </m:dPr>
                <m:e>
                  <m:r>
                    <w:rPr>
                      <w:rFonts w:ascii="Cambria Math" w:hAnsi="Cambria Math" w:cs="Arial"/>
                    </w:rPr>
                    <m:t>W</m:t>
                  </m:r>
                </m:e>
              </m:d>
              <m:r>
                <w:rPr>
                  <w:rFonts w:ascii="Cambria Math" w:hAnsi="Cambria Math" w:cs="Arial"/>
                </w:rPr>
                <m:t>×Duty Cycle+</m:t>
              </m:r>
              <m:r>
                <w:del w:id="213" w:author="Peter Dobson [2]" w:date="2017-10-10T07:13:00Z">
                  <w:rPr>
                    <w:rFonts w:ascii="Cambria Math" w:hAnsi="Cambria Math" w:cs="Arial"/>
                  </w:rPr>
                  <m:t>(</m:t>
                </w:del>
              </m:r>
              <m:sSub>
                <m:sSubPr>
                  <m:ctrlPr>
                    <w:rPr>
                      <w:rFonts w:ascii="Cambria Math" w:hAnsi="Cambria Math" w:cs="Arial"/>
                      <w:i/>
                    </w:rPr>
                  </m:ctrlPr>
                </m:sSubPr>
                <m:e>
                  <m:r>
                    <w:rPr>
                      <w:rFonts w:ascii="Cambria Math" w:hAnsi="Cambria Math" w:cs="Arial"/>
                    </w:rPr>
                    <m:t>P</m:t>
                  </m:r>
                </m:e>
                <m:sub>
                  <m:r>
                    <w:rPr>
                      <w:rFonts w:ascii="Cambria Math" w:hAnsi="Cambria Math" w:cs="Arial"/>
                    </w:rPr>
                    <m:t>q</m:t>
                  </m:r>
                </m:sub>
              </m:sSub>
              <m:d>
                <m:dPr>
                  <m:ctrlPr>
                    <w:rPr>
                      <w:rFonts w:ascii="Cambria Math" w:hAnsi="Cambria Math" w:cs="Arial"/>
                      <w:i/>
                    </w:rPr>
                  </m:ctrlPr>
                </m:dPr>
                <m:e>
                  <m:r>
                    <w:rPr>
                      <w:rFonts w:ascii="Cambria Math" w:hAnsi="Cambria Math" w:cs="Arial"/>
                    </w:rPr>
                    <m:t>W</m:t>
                  </m:r>
                </m:e>
              </m:d>
              <m:r>
                <w:rPr>
                  <w:rFonts w:ascii="Cambria Math" w:hAnsi="Cambria Math" w:cs="Arial"/>
                </w:rPr>
                <m:t>×</m:t>
              </m:r>
              <m:r>
                <w:ins w:id="214" w:author="Peter Dobson [2]" w:date="2017-10-10T07:13:00Z">
                  <w:rPr>
                    <w:rFonts w:ascii="Cambria Math" w:hAnsi="Cambria Math" w:cs="Arial"/>
                  </w:rPr>
                  <m:t>(1-</m:t>
                </w:ins>
              </m:r>
              <m:r>
                <w:rPr>
                  <w:rFonts w:ascii="Cambria Math" w:hAnsi="Cambria Math" w:cs="Arial"/>
                </w:rPr>
                <m:t>Duty Cycle)</m:t>
              </m:r>
            </m:e>
          </m:d>
          <m:r>
            <w:rPr>
              <w:rFonts w:ascii="Cambria Math" w:hAnsi="Cambria Math" w:cs="Arial"/>
            </w:rPr>
            <m:t>×24</m:t>
          </m:r>
          <m:r>
            <w:rPr>
              <w:rFonts w:ascii="Cambria Math" w:hAnsi="Cambria Math" w:cs="Arial"/>
            </w:rPr>
            <m:t>h/day</m:t>
          </m:r>
        </m:oMath>
      </m:oMathPara>
    </w:p>
    <w:p w14:paraId="6DE3B9C5" w14:textId="65549390" w:rsidR="00273D66" w:rsidRDefault="00273D66" w:rsidP="00273D66">
      <w:pPr>
        <w:pStyle w:val="equation"/>
      </w:pPr>
      <w:bookmarkStart w:id="215" w:name="_Ref495505853"/>
      <w:bookmarkStart w:id="216" w:name="_Toc495576162"/>
      <w:r>
        <w:t>Daily load for a RACON</w:t>
      </w:r>
      <w:bookmarkEnd w:id="215"/>
      <w:bookmarkEnd w:id="216"/>
    </w:p>
    <w:p w14:paraId="7654AF5E" w14:textId="77777777" w:rsidR="00600DF9" w:rsidRDefault="00600DF9">
      <w:pPr>
        <w:spacing w:after="200" w:line="276" w:lineRule="auto"/>
        <w:rPr>
          <w:sz w:val="22"/>
        </w:rPr>
      </w:pPr>
      <w:r>
        <w:br w:type="page"/>
      </w:r>
    </w:p>
    <w:p w14:paraId="165D3A39" w14:textId="54B31C62" w:rsidR="00EF3944" w:rsidRDefault="00EF3944" w:rsidP="006C725E">
      <w:pPr>
        <w:pStyle w:val="BodyText"/>
      </w:pPr>
      <w:r>
        <w:lastRenderedPageBreak/>
        <w:t>Where:</w:t>
      </w:r>
    </w:p>
    <w:p w14:paraId="118F53A2" w14:textId="728123B2" w:rsidR="00EF3944" w:rsidRDefault="00EF3944" w:rsidP="006C725E">
      <w:pPr>
        <w:pStyle w:val="BodyText"/>
        <w:ind w:left="708"/>
        <w:rPr>
          <w:rFonts w:cs="Arial"/>
        </w:rPr>
      </w:pPr>
      <w:r>
        <w:t>E</w:t>
      </w:r>
      <w:r w:rsidRPr="006C725E">
        <w:rPr>
          <w:vertAlign w:val="subscript"/>
        </w:rPr>
        <w:t>DL</w:t>
      </w:r>
      <w:r>
        <w:t xml:space="preserve"> is the daily load in Wh per day</w:t>
      </w:r>
    </w:p>
    <w:p w14:paraId="428826CC" w14:textId="4E5CD391" w:rsidR="00EF3944" w:rsidRDefault="00EF3944" w:rsidP="006C725E">
      <w:pPr>
        <w:pStyle w:val="BodyText"/>
        <w:ind w:left="708"/>
        <w:rPr>
          <w:rFonts w:cs="Arial"/>
        </w:rPr>
      </w:pPr>
      <w:r>
        <w:t>P</w:t>
      </w:r>
      <w:r w:rsidRPr="006C725E">
        <w:rPr>
          <w:vertAlign w:val="subscript"/>
        </w:rPr>
        <w:t>t</w:t>
      </w:r>
      <w:r>
        <w:t xml:space="preserve"> is the power taken by unit when transmitting </w:t>
      </w:r>
      <w:r w:rsidR="002C7F47">
        <w:t xml:space="preserve">in </w:t>
      </w:r>
      <w:r>
        <w:t>Watt</w:t>
      </w:r>
    </w:p>
    <w:p w14:paraId="7C453BBE" w14:textId="5A2D3479" w:rsidR="00EF3944" w:rsidRDefault="00EF3944" w:rsidP="006C725E">
      <w:pPr>
        <w:pStyle w:val="BodyText"/>
        <w:ind w:left="708"/>
        <w:rPr>
          <w:rFonts w:cs="Arial"/>
        </w:rPr>
      </w:pPr>
      <w:r>
        <w:t>P</w:t>
      </w:r>
      <w:r w:rsidRPr="006C725E">
        <w:rPr>
          <w:vertAlign w:val="subscript"/>
        </w:rPr>
        <w:t>q</w:t>
      </w:r>
      <w:r>
        <w:t xml:space="preserve"> is the power taken by unit between periods of transmission in Watt.</w:t>
      </w:r>
    </w:p>
    <w:p w14:paraId="3D71109C" w14:textId="74667CA6" w:rsidR="00EF3944" w:rsidRDefault="00EF3944" w:rsidP="006C725E">
      <w:pPr>
        <w:pStyle w:val="BodyText"/>
        <w:ind w:left="708"/>
      </w:pPr>
      <w:r>
        <w:t>Duty cycle is the ratio between the total transmission time and a 24 hour period as a decimal value</w:t>
      </w:r>
    </w:p>
    <w:p w14:paraId="0397F622" w14:textId="75CBB810" w:rsidR="0048001B" w:rsidRDefault="00DA68E2" w:rsidP="006533FA">
      <w:pPr>
        <w:pStyle w:val="Heading1"/>
        <w:keepLines w:val="0"/>
        <w:spacing w:after="240" w:line="240" w:lineRule="auto"/>
      </w:pPr>
      <w:bookmarkStart w:id="217" w:name="_Toc224993449"/>
      <w:bookmarkStart w:id="218" w:name="_Toc224993478"/>
      <w:bookmarkStart w:id="219" w:name="_Toc225672852"/>
      <w:bookmarkStart w:id="220" w:name="_Toc225673114"/>
      <w:bookmarkStart w:id="221" w:name="_Toc495576119"/>
      <w:r>
        <w:rPr>
          <w:caps w:val="0"/>
        </w:rPr>
        <w:t>OTHER LOADS</w:t>
      </w:r>
      <w:bookmarkEnd w:id="217"/>
      <w:bookmarkEnd w:id="218"/>
      <w:bookmarkEnd w:id="219"/>
      <w:bookmarkEnd w:id="220"/>
      <w:bookmarkEnd w:id="221"/>
    </w:p>
    <w:p w14:paraId="1247CABC" w14:textId="77777777" w:rsidR="00190A41" w:rsidRDefault="00190A41" w:rsidP="00190A41">
      <w:pPr>
        <w:pStyle w:val="Heading1separatationline"/>
        <w:rPr>
          <w:ins w:id="222" w:author="Michael Hadley" w:date="2016-07-13T12:45:00Z"/>
        </w:rPr>
      </w:pPr>
    </w:p>
    <w:p w14:paraId="5348C137" w14:textId="77777777" w:rsidR="00523866" w:rsidRDefault="00523866" w:rsidP="008F2B8A">
      <w:pPr>
        <w:pStyle w:val="Heading2separationline"/>
        <w:rPr>
          <w:ins w:id="223" w:author="Michael Hadley" w:date="2016-07-13T12:46:00Z"/>
        </w:rPr>
      </w:pPr>
    </w:p>
    <w:p w14:paraId="77CA1FC9" w14:textId="77777777" w:rsidR="0048001B" w:rsidRDefault="0048001B" w:rsidP="001955EB">
      <w:pPr>
        <w:pStyle w:val="Heading2"/>
      </w:pPr>
      <w:bookmarkStart w:id="224" w:name="_Toc224993450"/>
      <w:bookmarkStart w:id="225" w:name="_Toc224993479"/>
      <w:bookmarkStart w:id="226" w:name="_Toc225672853"/>
      <w:bookmarkStart w:id="227" w:name="_Toc225673115"/>
      <w:bookmarkStart w:id="228" w:name="_Toc495576120"/>
      <w:r>
        <w:t>Non-essential Loads</w:t>
      </w:r>
      <w:bookmarkEnd w:id="224"/>
      <w:bookmarkEnd w:id="225"/>
      <w:bookmarkEnd w:id="226"/>
      <w:bookmarkEnd w:id="227"/>
      <w:bookmarkEnd w:id="228"/>
    </w:p>
    <w:p w14:paraId="414EE8CC" w14:textId="77777777" w:rsidR="00190A41" w:rsidRPr="00190A41" w:rsidRDefault="00190A41" w:rsidP="00190A41">
      <w:pPr>
        <w:pStyle w:val="Heading2separationline"/>
      </w:pPr>
    </w:p>
    <w:p w14:paraId="220A8A78" w14:textId="6155764C" w:rsidR="00B852F4" w:rsidRDefault="0048001B" w:rsidP="0048001B">
      <w:pPr>
        <w:pStyle w:val="BodyText"/>
      </w:pPr>
      <w:r>
        <w:t>Non-essential loads such as domestic lighting should ideally be under some form of automatic control to ensure that they cannot be left on and drain the power system.</w:t>
      </w:r>
      <w:ins w:id="229" w:author="Michael Hadley" w:date="2016-07-13T12:47:00Z">
        <w:r w:rsidR="00523866">
          <w:t xml:space="preserve"> </w:t>
        </w:r>
      </w:ins>
      <w:r w:rsidR="00B852F4">
        <w:t>Such non-essential load should be sourced from an independent battery system to that of any AtoN and sized to meet the operational demands.</w:t>
      </w:r>
    </w:p>
    <w:p w14:paraId="44C17AFA" w14:textId="77777777" w:rsidR="0048001B" w:rsidRDefault="0048001B" w:rsidP="001955EB">
      <w:pPr>
        <w:pStyle w:val="Heading2"/>
      </w:pPr>
      <w:bookmarkStart w:id="230" w:name="_Toc111439072"/>
      <w:bookmarkStart w:id="231" w:name="_Toc224993451"/>
      <w:bookmarkStart w:id="232" w:name="_Toc224993480"/>
      <w:bookmarkStart w:id="233" w:name="_Toc225672854"/>
      <w:bookmarkStart w:id="234" w:name="_Toc225673116"/>
      <w:bookmarkStart w:id="235" w:name="_Toc495576121"/>
      <w:r>
        <w:t>Seasonal Aids</w:t>
      </w:r>
      <w:bookmarkEnd w:id="230"/>
      <w:bookmarkEnd w:id="231"/>
      <w:bookmarkEnd w:id="232"/>
      <w:bookmarkEnd w:id="233"/>
      <w:bookmarkEnd w:id="234"/>
      <w:bookmarkEnd w:id="235"/>
    </w:p>
    <w:p w14:paraId="09BB2313" w14:textId="77777777" w:rsidR="00190A41" w:rsidRPr="00190A41" w:rsidRDefault="00190A41" w:rsidP="00190A41">
      <w:pPr>
        <w:pStyle w:val="Heading2separationline"/>
      </w:pPr>
    </w:p>
    <w:p w14:paraId="4D97B192" w14:textId="40AB9A35" w:rsidR="0048001B" w:rsidRPr="006A644D" w:rsidRDefault="0048001B" w:rsidP="0048001B">
      <w:pPr>
        <w:pStyle w:val="BodyText"/>
      </w:pPr>
      <w:r w:rsidRPr="006A644D">
        <w:t>Seasonal aids are operated for a portion of the year and either removed or secured duri</w:t>
      </w:r>
      <w:r w:rsidR="00190A41">
        <w:t>ng the period of non-operation.</w:t>
      </w:r>
    </w:p>
    <w:p w14:paraId="1441703F" w14:textId="438EEA27" w:rsidR="00B74F32" w:rsidRDefault="0048001B" w:rsidP="0048001B">
      <w:pPr>
        <w:pStyle w:val="BodyText"/>
        <w:rPr>
          <w:ins w:id="236" w:author="Michael Hadley" w:date="2016-07-13T12:47:00Z"/>
        </w:rPr>
      </w:pPr>
      <w:r>
        <w:t xml:space="preserve">It is advisable to ascertain that the equipment </w:t>
      </w:r>
      <w:r w:rsidR="006F1A35">
        <w:t xml:space="preserve">which is </w:t>
      </w:r>
      <w:r>
        <w:t xml:space="preserve">powered off for </w:t>
      </w:r>
      <w:r w:rsidR="006F1A35">
        <w:t>a significant period of time do</w:t>
      </w:r>
      <w:r>
        <w:t xml:space="preserve"> not contain internal energy storage</w:t>
      </w:r>
      <w:r w:rsidR="006F1A35">
        <w:t>. Such energy storage is sometimes used</w:t>
      </w:r>
      <w:r>
        <w:t xml:space="preserve"> to maintain power to memory devices backing up critical information that might become depleted during non-operation</w:t>
      </w:r>
      <w:r w:rsidR="006F1A35">
        <w:t xml:space="preserve"> periods. In addition it is important</w:t>
      </w:r>
      <w:r>
        <w:t xml:space="preserve"> that when powered up by remote control, such equipment does not create excessive power consumption once power is applied.</w:t>
      </w:r>
    </w:p>
    <w:p w14:paraId="214FAFAF" w14:textId="16F19535" w:rsidR="0048001B" w:rsidRDefault="00DA68E2" w:rsidP="006533FA">
      <w:pPr>
        <w:pStyle w:val="Heading1"/>
        <w:keepLines w:val="0"/>
        <w:spacing w:after="240" w:line="240" w:lineRule="auto"/>
      </w:pPr>
      <w:bookmarkStart w:id="237" w:name="_Toc224993453"/>
      <w:bookmarkStart w:id="238" w:name="_Toc224993482"/>
      <w:bookmarkStart w:id="239" w:name="_Toc225672856"/>
      <w:bookmarkStart w:id="240" w:name="_Toc225673118"/>
      <w:bookmarkStart w:id="241" w:name="_Toc495576122"/>
      <w:r>
        <w:rPr>
          <w:caps w:val="0"/>
        </w:rPr>
        <w:t>CONCLUSION</w:t>
      </w:r>
      <w:bookmarkEnd w:id="237"/>
      <w:bookmarkEnd w:id="238"/>
      <w:r>
        <w:rPr>
          <w:caps w:val="0"/>
        </w:rPr>
        <w:t>S</w:t>
      </w:r>
      <w:bookmarkEnd w:id="239"/>
      <w:bookmarkEnd w:id="240"/>
      <w:bookmarkEnd w:id="241"/>
    </w:p>
    <w:p w14:paraId="1DCEA657" w14:textId="77777777" w:rsidR="00C007CD" w:rsidRPr="00C007CD" w:rsidRDefault="00C007CD" w:rsidP="00C007CD">
      <w:pPr>
        <w:pStyle w:val="Heading1separatationline"/>
      </w:pPr>
    </w:p>
    <w:p w14:paraId="09138081" w14:textId="077E2702" w:rsidR="0048001B" w:rsidRDefault="0048001B" w:rsidP="00C055BC">
      <w:pPr>
        <w:pStyle w:val="BodyText"/>
      </w:pPr>
      <w:r w:rsidRPr="006A644D">
        <w:t>Once each load is fully characteri</w:t>
      </w:r>
      <w:r w:rsidR="00E502FD">
        <w:t>s</w:t>
      </w:r>
      <w:r w:rsidRPr="006A644D">
        <w:t>ed, then the sum of the loads for each day and each night must be calculated to determine the daily energy demand, and hence the system energy balance, battery daily minimum state of charge and seasonal minimum state of charge.</w:t>
      </w:r>
    </w:p>
    <w:p w14:paraId="6A38439D" w14:textId="528C217E" w:rsidR="00F22B39" w:rsidRDefault="00F22B39" w:rsidP="00C055BC">
      <w:pPr>
        <w:pStyle w:val="BodyText"/>
      </w:pPr>
      <w:r>
        <w:t xml:space="preserve">For designing of a solar system, these total loads can be used with the </w:t>
      </w:r>
      <w:r>
        <w:fldChar w:fldCharType="begin"/>
      </w:r>
      <w:r>
        <w:instrText xml:space="preserve"> REF _Ref495490867 \h </w:instrText>
      </w:r>
      <w:r>
        <w:fldChar w:fldCharType="separate"/>
      </w:r>
      <w:r>
        <w:t>IALA Guideline 1039 on Designing Solar Power Systems for Aids to Navigation (Solar Sizing Tool)</w:t>
      </w:r>
      <w:r>
        <w:fldChar w:fldCharType="end"/>
      </w:r>
      <w:r>
        <w:t xml:space="preserve"> </w:t>
      </w:r>
      <w:r>
        <w:fldChar w:fldCharType="begin"/>
      </w:r>
      <w:r>
        <w:instrText xml:space="preserve"> REF _Ref495490867 \r \h </w:instrText>
      </w:r>
      <w:r>
        <w:fldChar w:fldCharType="separate"/>
      </w:r>
      <w:r>
        <w:t>[6]</w:t>
      </w:r>
      <w:r>
        <w:fldChar w:fldCharType="end"/>
      </w:r>
      <w:r>
        <w:t xml:space="preserve"> to develop an effective solar design.</w:t>
      </w:r>
      <w:r w:rsidR="004604AF">
        <w:t xml:space="preserve"> </w:t>
      </w:r>
    </w:p>
    <w:p w14:paraId="4C35839E" w14:textId="77777777" w:rsidR="0048001B" w:rsidRPr="006A644D" w:rsidRDefault="0048001B" w:rsidP="00C055BC">
      <w:pPr>
        <w:pStyle w:val="BodyText"/>
      </w:pPr>
      <w:r w:rsidRPr="006A644D">
        <w:t>Using E</w:t>
      </w:r>
      <w:r w:rsidRPr="004F142D">
        <w:rPr>
          <w:vertAlign w:val="subscript"/>
        </w:rPr>
        <w:t>DL</w:t>
      </w:r>
      <w:r w:rsidRPr="006A644D">
        <w:t xml:space="preserve">, you can make a conservative system design with a couple of calculations. </w:t>
      </w:r>
      <w:r>
        <w:t xml:space="preserve"> </w:t>
      </w:r>
      <w:r w:rsidRPr="006A644D">
        <w:t>Calculation of E</w:t>
      </w:r>
      <w:r w:rsidRPr="004F142D">
        <w:rPr>
          <w:vertAlign w:val="subscript"/>
        </w:rPr>
        <w:t>DL</w:t>
      </w:r>
      <w:r w:rsidRPr="006A644D">
        <w:t xml:space="preserve"> for every day of the year using a design program and comparing it to the battery capacity or energy produced from a renewable energy source will allow you to design a less conservative but cheaper system.</w:t>
      </w:r>
    </w:p>
    <w:p w14:paraId="3C072B6D" w14:textId="77777777" w:rsidR="0048001B" w:rsidRPr="006A644D" w:rsidRDefault="0048001B" w:rsidP="00C055BC">
      <w:pPr>
        <w:pStyle w:val="BodyText"/>
      </w:pPr>
      <w:r w:rsidRPr="006A644D">
        <w:t>The most critical success factors in the estimation of the energy requirements are:</w:t>
      </w:r>
    </w:p>
    <w:p w14:paraId="7A19C511" w14:textId="49FE4039" w:rsidR="0048001B" w:rsidRDefault="0048001B" w:rsidP="00C055BC">
      <w:pPr>
        <w:pStyle w:val="Bullet1"/>
      </w:pPr>
      <w:bookmarkStart w:id="242" w:name="_Toc225672857"/>
      <w:r>
        <w:t>The definition of the total load</w:t>
      </w:r>
      <w:bookmarkEnd w:id="242"/>
      <w:r w:rsidR="00C055BC">
        <w:t>;</w:t>
      </w:r>
    </w:p>
    <w:p w14:paraId="49AA2086" w14:textId="39F298DC" w:rsidR="0048001B" w:rsidRDefault="0048001B" w:rsidP="00C055BC">
      <w:pPr>
        <w:pStyle w:val="Bullet1"/>
      </w:pPr>
      <w:bookmarkStart w:id="243" w:name="_Toc225672858"/>
      <w:r>
        <w:t>The definition of the load characteristics</w:t>
      </w:r>
      <w:bookmarkEnd w:id="243"/>
      <w:r w:rsidR="00C055BC">
        <w:t>.</w:t>
      </w:r>
    </w:p>
    <w:p w14:paraId="7852EE86" w14:textId="77777777" w:rsidR="00600DF9" w:rsidRDefault="00600DF9">
      <w:pPr>
        <w:spacing w:after="200" w:line="276" w:lineRule="auto"/>
        <w:rPr>
          <w:rFonts w:asciiTheme="majorHAnsi" w:eastAsiaTheme="majorEastAsia" w:hAnsiTheme="majorHAnsi" w:cstheme="majorBidi"/>
          <w:b/>
          <w:bCs/>
          <w:color w:val="407EC9"/>
          <w:sz w:val="28"/>
          <w:szCs w:val="24"/>
        </w:rPr>
      </w:pPr>
      <w:bookmarkStart w:id="244" w:name="_Toc224993454"/>
      <w:bookmarkStart w:id="245" w:name="_Toc224993483"/>
      <w:bookmarkStart w:id="246" w:name="_Toc225672859"/>
      <w:bookmarkStart w:id="247" w:name="_Toc225673119"/>
      <w:r>
        <w:rPr>
          <w:caps/>
        </w:rPr>
        <w:br w:type="page"/>
      </w:r>
    </w:p>
    <w:p w14:paraId="3BA993E9" w14:textId="29D8AC33" w:rsidR="00A215E7" w:rsidRDefault="00DA68E2" w:rsidP="006533FA">
      <w:pPr>
        <w:pStyle w:val="Heading1"/>
        <w:keepLines w:val="0"/>
        <w:spacing w:after="240" w:line="240" w:lineRule="auto"/>
      </w:pPr>
      <w:bookmarkStart w:id="248" w:name="_Toc495576123"/>
      <w:r>
        <w:rPr>
          <w:caps w:val="0"/>
        </w:rPr>
        <w:lastRenderedPageBreak/>
        <w:t>ACRONYMS</w:t>
      </w:r>
      <w:bookmarkEnd w:id="248"/>
    </w:p>
    <w:p w14:paraId="7FA06978" w14:textId="77777777" w:rsidR="00A215E7" w:rsidRDefault="00A215E7" w:rsidP="00A215E7">
      <w:pPr>
        <w:pStyle w:val="Heading1separatationline"/>
      </w:pPr>
    </w:p>
    <w:p w14:paraId="54FC09C1" w14:textId="240C28B8" w:rsidR="00A765C7" w:rsidRPr="00D04DA3" w:rsidRDefault="00A765C7" w:rsidP="00A765C7">
      <w:pPr>
        <w:pStyle w:val="Acronym"/>
      </w:pPr>
      <w:r w:rsidRPr="00D04DA3">
        <w:t>Ah</w:t>
      </w:r>
      <w:r w:rsidRPr="00D04DA3">
        <w:tab/>
        <w:t>Ampere hour(s)</w:t>
      </w:r>
    </w:p>
    <w:p w14:paraId="4649A057" w14:textId="09D97828" w:rsidR="00500448" w:rsidRPr="00D04DA3" w:rsidRDefault="00500448" w:rsidP="00A765C7">
      <w:pPr>
        <w:pStyle w:val="Acronym"/>
      </w:pPr>
      <w:r w:rsidRPr="00D04DA3">
        <w:t>AIS</w:t>
      </w:r>
      <w:r w:rsidRPr="00D04DA3">
        <w:tab/>
        <w:t>Automatic Identification System</w:t>
      </w:r>
    </w:p>
    <w:p w14:paraId="413D9272" w14:textId="4D0C5CED" w:rsidR="00BB01CD" w:rsidRPr="00D04DA3" w:rsidRDefault="00BB01CD" w:rsidP="00A765C7">
      <w:pPr>
        <w:pStyle w:val="Acronym"/>
        <w:rPr>
          <w:rFonts w:cs="Arial"/>
        </w:rPr>
      </w:pPr>
      <w:r w:rsidRPr="00D04DA3">
        <w:t>AtoN</w:t>
      </w:r>
      <w:r w:rsidRPr="00D04DA3">
        <w:tab/>
      </w:r>
      <w:r w:rsidR="00E502FD">
        <w:t xml:space="preserve">Marine </w:t>
      </w:r>
      <w:r w:rsidRPr="00D04DA3">
        <w:t>Aids to Navigation</w:t>
      </w:r>
    </w:p>
    <w:p w14:paraId="46F63F13" w14:textId="346E2C03" w:rsidR="00A765C7" w:rsidRPr="00D04DA3" w:rsidRDefault="00E502FD" w:rsidP="00A765C7">
      <w:pPr>
        <w:pStyle w:val="Acronym"/>
      </w:pPr>
      <w:r>
        <w:t>D</w:t>
      </w:r>
      <w:r>
        <w:tab/>
        <w:t>Suns</w:t>
      </w:r>
      <w:r w:rsidR="00A765C7" w:rsidRPr="00D04DA3">
        <w:t xml:space="preserve"> declination angle (in degrees)</w:t>
      </w:r>
    </w:p>
    <w:p w14:paraId="41A3CB68" w14:textId="2AD99DDF" w:rsidR="00BB01CD" w:rsidRPr="00D04DA3" w:rsidRDefault="00BB01CD" w:rsidP="00A765C7">
      <w:pPr>
        <w:pStyle w:val="Acronym"/>
        <w:rPr>
          <w:rFonts w:cs="Arial"/>
        </w:rPr>
      </w:pPr>
      <w:r w:rsidRPr="00D04DA3">
        <w:t>DGPS</w:t>
      </w:r>
      <w:r w:rsidRPr="00D04DA3">
        <w:tab/>
        <w:t>Differential Global Positioning System</w:t>
      </w:r>
    </w:p>
    <w:p w14:paraId="5BB26AB8" w14:textId="068C6106" w:rsidR="00500448" w:rsidRPr="00D04DA3" w:rsidRDefault="00B87DE4" w:rsidP="00A765C7">
      <w:pPr>
        <w:pStyle w:val="Acronym"/>
      </w:pPr>
      <w:r>
        <w:rPr>
          <w:rFonts w:cstheme="minorHAnsi"/>
        </w:rPr>
        <w:t>°</w:t>
      </w:r>
      <w:r w:rsidR="00500448" w:rsidRPr="00D04DA3">
        <w:t>C</w:t>
      </w:r>
      <w:r w:rsidR="00500448" w:rsidRPr="00D04DA3">
        <w:tab/>
      </w:r>
      <w:r>
        <w:t>Degrees centigrade</w:t>
      </w:r>
    </w:p>
    <w:p w14:paraId="366D4D12" w14:textId="2A818788" w:rsidR="00BB01CD" w:rsidRPr="00D04DA3" w:rsidRDefault="00BB01CD" w:rsidP="00A765C7">
      <w:pPr>
        <w:pStyle w:val="Acronym"/>
        <w:rPr>
          <w:rFonts w:cs="Arial"/>
        </w:rPr>
      </w:pPr>
      <w:r w:rsidRPr="00D04DA3">
        <w:t>FATDMA</w:t>
      </w:r>
      <w:r w:rsidRPr="00D04DA3">
        <w:tab/>
      </w:r>
      <w:r w:rsidR="00273D66" w:rsidRPr="00754D7E">
        <w:t>Fixed-Access Time-Division Multiple Access</w:t>
      </w:r>
    </w:p>
    <w:p w14:paraId="6A4D58B1" w14:textId="7098524B" w:rsidR="00AE5083" w:rsidRPr="00D04DA3" w:rsidRDefault="00AE5083" w:rsidP="00A765C7">
      <w:pPr>
        <w:pStyle w:val="Acronym"/>
        <w:rPr>
          <w:rFonts w:cs="Arial"/>
        </w:rPr>
      </w:pPr>
      <w:r w:rsidRPr="00D04DA3">
        <w:t>GPS</w:t>
      </w:r>
      <w:r w:rsidRPr="00D04DA3">
        <w:tab/>
        <w:t>Global Position System</w:t>
      </w:r>
    </w:p>
    <w:p w14:paraId="5D370BC5" w14:textId="2BA5BFE8" w:rsidR="00A765C7" w:rsidRPr="00D04DA3" w:rsidRDefault="00A765C7" w:rsidP="00A765C7">
      <w:pPr>
        <w:pStyle w:val="Acronym"/>
        <w:rPr>
          <w:rFonts w:cs="Arial"/>
        </w:rPr>
      </w:pPr>
      <w:r w:rsidRPr="00D04DA3">
        <w:t>h/day</w:t>
      </w:r>
      <w:r w:rsidR="00B87DE4">
        <w:tab/>
        <w:t>H</w:t>
      </w:r>
      <w:r w:rsidRPr="00D04DA3">
        <w:t>ours per day</w:t>
      </w:r>
    </w:p>
    <w:p w14:paraId="642A4968" w14:textId="77777777" w:rsidR="00A765C7" w:rsidRPr="00D04DA3" w:rsidRDefault="00A765C7" w:rsidP="00A765C7">
      <w:pPr>
        <w:pStyle w:val="Acronym"/>
        <w:rPr>
          <w:rFonts w:cs="Arial"/>
        </w:rPr>
      </w:pPr>
      <w:r w:rsidRPr="00D04DA3">
        <w:t>L</w:t>
      </w:r>
      <w:r w:rsidRPr="00D04DA3">
        <w:tab/>
        <w:t>Latitude (in degrees)</w:t>
      </w:r>
    </w:p>
    <w:p w14:paraId="454F18F6" w14:textId="77777777" w:rsidR="00A765C7" w:rsidRPr="00D04DA3" w:rsidRDefault="00A765C7" w:rsidP="00A765C7">
      <w:pPr>
        <w:pStyle w:val="Acronym"/>
        <w:rPr>
          <w:rFonts w:cs="Arial"/>
        </w:rPr>
      </w:pPr>
      <w:r w:rsidRPr="00D04DA3">
        <w:t>LED</w:t>
      </w:r>
      <w:r w:rsidRPr="00D04DA3">
        <w:tab/>
        <w:t>Light emitting diode</w:t>
      </w:r>
    </w:p>
    <w:p w14:paraId="067D6AB7" w14:textId="5A5B176C" w:rsidR="00A765C7" w:rsidRPr="00D04DA3" w:rsidRDefault="00A765C7" w:rsidP="00A765C7">
      <w:pPr>
        <w:pStyle w:val="Acronym"/>
      </w:pPr>
      <w:r w:rsidRPr="00D04DA3">
        <w:t>mA</w:t>
      </w:r>
      <w:r w:rsidRPr="00D04DA3">
        <w:tab/>
        <w:t>milli</w:t>
      </w:r>
      <w:r w:rsidR="002174F0" w:rsidRPr="00D04DA3">
        <w:t>a</w:t>
      </w:r>
      <w:r w:rsidRPr="00D04DA3">
        <w:t>mpere</w:t>
      </w:r>
    </w:p>
    <w:p w14:paraId="4D0454AF" w14:textId="3A31AE7E" w:rsidR="002174F0" w:rsidRPr="00D04DA3" w:rsidRDefault="002174F0" w:rsidP="00A765C7">
      <w:pPr>
        <w:pStyle w:val="Acronym"/>
        <w:rPr>
          <w:rFonts w:cs="Arial"/>
        </w:rPr>
      </w:pPr>
      <w:r w:rsidRPr="00D04DA3">
        <w:t>mW</w:t>
      </w:r>
      <w:r w:rsidRPr="00D04DA3">
        <w:tab/>
        <w:t>milliwatt</w:t>
      </w:r>
    </w:p>
    <w:p w14:paraId="14739DB0" w14:textId="09BFF4E0" w:rsidR="00A765C7" w:rsidRPr="00D04DA3" w:rsidRDefault="00A765C7" w:rsidP="00A765C7">
      <w:pPr>
        <w:pStyle w:val="Acronym"/>
        <w:rPr>
          <w:rFonts w:cs="Arial"/>
        </w:rPr>
      </w:pPr>
      <w:r w:rsidRPr="00D04DA3">
        <w:t>n</w:t>
      </w:r>
      <w:r w:rsidRPr="00D04DA3">
        <w:tab/>
      </w:r>
      <w:r w:rsidR="00B87DE4">
        <w:t xml:space="preserve">Number of the day in the </w:t>
      </w:r>
      <w:r w:rsidRPr="00D04DA3">
        <w:t xml:space="preserve">Julian </w:t>
      </w:r>
      <w:r w:rsidR="00B87DE4">
        <w:t>calendar</w:t>
      </w:r>
    </w:p>
    <w:p w14:paraId="32752D0C" w14:textId="77777777" w:rsidR="00A765C7" w:rsidRPr="00D04DA3" w:rsidRDefault="00A765C7" w:rsidP="00A765C7">
      <w:pPr>
        <w:pStyle w:val="Acronym"/>
      </w:pPr>
      <w:r w:rsidRPr="00D04DA3">
        <w:t>N</w:t>
      </w:r>
      <w:r w:rsidRPr="00D04DA3">
        <w:tab/>
        <w:t>North</w:t>
      </w:r>
    </w:p>
    <w:p w14:paraId="798A454E" w14:textId="49956061" w:rsidR="00BB01CD" w:rsidRPr="00D04DA3" w:rsidRDefault="00BB01CD" w:rsidP="00A765C7">
      <w:pPr>
        <w:pStyle w:val="Acronym"/>
      </w:pPr>
      <w:r w:rsidRPr="00D04DA3">
        <w:t>RACON</w:t>
      </w:r>
      <w:r w:rsidRPr="00D04DA3">
        <w:tab/>
      </w:r>
      <w:r w:rsidR="00E864CC" w:rsidRPr="00D04DA3">
        <w:t>R</w:t>
      </w:r>
      <w:r w:rsidR="00E864CC">
        <w:t>a</w:t>
      </w:r>
      <w:r w:rsidR="00E864CC" w:rsidRPr="00D04DA3">
        <w:t>dar bea</w:t>
      </w:r>
      <w:r w:rsidR="00E864CC">
        <w:t>con</w:t>
      </w:r>
    </w:p>
    <w:p w14:paraId="46DB1432" w14:textId="5931027F" w:rsidR="00BB01CD" w:rsidRPr="00D04DA3" w:rsidRDefault="00BB01CD" w:rsidP="00A765C7">
      <w:pPr>
        <w:pStyle w:val="Acronym"/>
      </w:pPr>
      <w:r w:rsidRPr="00D04DA3">
        <w:t>RATDMA</w:t>
      </w:r>
      <w:r w:rsidRPr="00D04DA3">
        <w:tab/>
      </w:r>
      <w:r w:rsidR="00273D66" w:rsidRPr="00754D7E">
        <w:t>Random Access Time Division Multiple Access</w:t>
      </w:r>
    </w:p>
    <w:p w14:paraId="0247BBFD" w14:textId="3E0E7DFE" w:rsidR="002174F0" w:rsidRPr="00D04DA3" w:rsidRDefault="002174F0" w:rsidP="00A765C7">
      <w:pPr>
        <w:pStyle w:val="Acronym"/>
        <w:rPr>
          <w:rFonts w:cs="Arial"/>
        </w:rPr>
      </w:pPr>
      <w:r w:rsidRPr="00D04DA3">
        <w:t>s</w:t>
      </w:r>
      <w:r w:rsidRPr="00D04DA3">
        <w:tab/>
        <w:t>second</w:t>
      </w:r>
    </w:p>
    <w:p w14:paraId="544E0378" w14:textId="77777777" w:rsidR="00A765C7" w:rsidRPr="00D04DA3" w:rsidRDefault="00A765C7" w:rsidP="00A765C7">
      <w:pPr>
        <w:pStyle w:val="Acronym"/>
      </w:pPr>
      <w:r w:rsidRPr="00D04DA3">
        <w:t>S</w:t>
      </w:r>
      <w:r w:rsidRPr="00D04DA3">
        <w:tab/>
        <w:t>South</w:t>
      </w:r>
    </w:p>
    <w:p w14:paraId="4FE7F1D4" w14:textId="467E2761" w:rsidR="00A765C7" w:rsidRPr="00D04DA3" w:rsidRDefault="00F267A9" w:rsidP="00A765C7">
      <w:pPr>
        <w:pStyle w:val="Acronym"/>
      </w:pPr>
      <w:r w:rsidRPr="00D04DA3">
        <w:t>V</w:t>
      </w:r>
      <w:r w:rsidRPr="00D04DA3">
        <w:tab/>
      </w:r>
      <w:ins w:id="249" w:author="Peter Dobson [2]" w:date="2017-10-11T15:21:00Z">
        <w:r w:rsidR="00E502FD">
          <w:t>V</w:t>
        </w:r>
      </w:ins>
      <w:r w:rsidR="00A765C7" w:rsidRPr="00D04DA3">
        <w:t>olt</w:t>
      </w:r>
      <w:r w:rsidRPr="00D04DA3">
        <w:t>(s)</w:t>
      </w:r>
    </w:p>
    <w:p w14:paraId="0E8B2256" w14:textId="29EE2330" w:rsidR="00BB01CD" w:rsidRPr="00D04DA3" w:rsidRDefault="00BB01CD" w:rsidP="00A765C7">
      <w:pPr>
        <w:pStyle w:val="Acronym"/>
        <w:rPr>
          <w:rFonts w:cs="Arial"/>
        </w:rPr>
      </w:pPr>
      <w:r w:rsidRPr="00D04DA3">
        <w:t>VDL</w:t>
      </w:r>
      <w:r w:rsidRPr="00D04DA3">
        <w:tab/>
      </w:r>
      <w:r w:rsidR="00273D66" w:rsidRPr="00754D7E">
        <w:t>VHF Data Link</w:t>
      </w:r>
    </w:p>
    <w:p w14:paraId="103526B0" w14:textId="70B9A11B" w:rsidR="00A765C7" w:rsidRPr="00D04DA3" w:rsidRDefault="00A765C7" w:rsidP="00A765C7">
      <w:pPr>
        <w:pStyle w:val="Acronym"/>
        <w:rPr>
          <w:rFonts w:cs="Arial"/>
        </w:rPr>
      </w:pPr>
      <w:r w:rsidRPr="00D04DA3">
        <w:t>W</w:t>
      </w:r>
      <w:r w:rsidRPr="00D04DA3">
        <w:tab/>
      </w:r>
      <w:r w:rsidR="00E502FD">
        <w:t>W</w:t>
      </w:r>
      <w:r w:rsidRPr="00D04DA3">
        <w:t>att</w:t>
      </w:r>
      <w:r w:rsidR="00F267A9" w:rsidRPr="00D04DA3">
        <w:t>(s)</w:t>
      </w:r>
    </w:p>
    <w:p w14:paraId="6219EB27" w14:textId="1C668617" w:rsidR="00A765C7" w:rsidRPr="00D04DA3" w:rsidRDefault="00A765C7" w:rsidP="00A765C7">
      <w:pPr>
        <w:pStyle w:val="Acronym"/>
        <w:rPr>
          <w:rFonts w:cs="Arial"/>
        </w:rPr>
      </w:pPr>
      <w:r w:rsidRPr="00D04DA3">
        <w:t>Wh/day</w:t>
      </w:r>
      <w:r w:rsidRPr="00D04DA3">
        <w:tab/>
      </w:r>
      <w:r w:rsidR="00E502FD">
        <w:t>W</w:t>
      </w:r>
      <w:r w:rsidRPr="00D04DA3">
        <w:t>att hours per day</w:t>
      </w:r>
    </w:p>
    <w:p w14:paraId="2F1DAE70" w14:textId="2432EECF" w:rsidR="00A215E7" w:rsidRDefault="00A765C7" w:rsidP="00A765C7">
      <w:pPr>
        <w:pStyle w:val="Acronym"/>
      </w:pPr>
      <w:r w:rsidRPr="00D04DA3">
        <w:t>Ws</w:t>
      </w:r>
      <w:r>
        <w:tab/>
      </w:r>
      <w:r w:rsidR="00E502FD">
        <w:t>W</w:t>
      </w:r>
      <w:r>
        <w:t>att seconds</w:t>
      </w:r>
    </w:p>
    <w:p w14:paraId="1EAE9E8E" w14:textId="49BB209F" w:rsidR="0048001B" w:rsidRDefault="00DA68E2" w:rsidP="006533FA">
      <w:pPr>
        <w:pStyle w:val="Heading1"/>
        <w:keepLines w:val="0"/>
        <w:spacing w:after="240" w:line="240" w:lineRule="auto"/>
      </w:pPr>
      <w:bookmarkStart w:id="250" w:name="_Toc495576124"/>
      <w:r>
        <w:rPr>
          <w:caps w:val="0"/>
        </w:rPr>
        <w:t>REFERENCES</w:t>
      </w:r>
      <w:bookmarkEnd w:id="244"/>
      <w:bookmarkEnd w:id="245"/>
      <w:bookmarkEnd w:id="246"/>
      <w:bookmarkEnd w:id="247"/>
      <w:bookmarkEnd w:id="250"/>
    </w:p>
    <w:p w14:paraId="4AE1F232" w14:textId="77777777" w:rsidR="00C007CD" w:rsidRPr="00C007CD" w:rsidRDefault="00C007CD" w:rsidP="00C007CD">
      <w:pPr>
        <w:pStyle w:val="Heading1separatationline"/>
      </w:pPr>
    </w:p>
    <w:p w14:paraId="2C057A50" w14:textId="2EBF6A22" w:rsidR="0048001B" w:rsidRPr="00A3657F" w:rsidRDefault="00273D66" w:rsidP="00C007CD">
      <w:pPr>
        <w:pStyle w:val="Reference"/>
      </w:pPr>
      <w:r>
        <w:t>IALA</w:t>
      </w:r>
      <w:r w:rsidR="0048001B" w:rsidRPr="00A3657F">
        <w:t xml:space="preserve"> Guideline</w:t>
      </w:r>
      <w:r>
        <w:t xml:space="preserve"> 1038</w:t>
      </w:r>
      <w:r w:rsidR="0048001B" w:rsidRPr="00A3657F">
        <w:t xml:space="preserve"> on Ambient Light which Aids to Navigation Lights should switch on and off</w:t>
      </w:r>
    </w:p>
    <w:p w14:paraId="28748883" w14:textId="7FC659FB" w:rsidR="008A20EA" w:rsidRDefault="008A20EA" w:rsidP="00C007CD">
      <w:pPr>
        <w:pStyle w:val="Reference"/>
      </w:pPr>
      <w:bookmarkStart w:id="251" w:name="_Ref495490867"/>
      <w:r>
        <w:t>IALA Guideline 1039 on Designing Solar Power Systems for Aids to Navigation (Solar Sizing Tool)</w:t>
      </w:r>
      <w:bookmarkEnd w:id="251"/>
    </w:p>
    <w:p w14:paraId="3939063C" w14:textId="77777777" w:rsidR="003B562C" w:rsidRDefault="003B562C" w:rsidP="003B562C">
      <w:pPr>
        <w:pStyle w:val="Reference"/>
      </w:pPr>
      <w:bookmarkStart w:id="252" w:name="_Ref495492043"/>
      <w:bookmarkStart w:id="253" w:name="_Toc111439075"/>
      <w:bookmarkStart w:id="254" w:name="_Toc224993456"/>
      <w:bookmarkStart w:id="255" w:name="_Toc224993485"/>
      <w:bookmarkStart w:id="256" w:name="_Toc225673121"/>
      <w:bookmarkStart w:id="257" w:name="_Ref450641319"/>
      <w:r>
        <w:t>IALA Recommendation A-126 on the Use of Automatic Identification Systems (AIS) in Marine Aids to Navigation</w:t>
      </w:r>
      <w:bookmarkEnd w:id="252"/>
    </w:p>
    <w:p w14:paraId="21A9A854" w14:textId="77777777" w:rsidR="00E502FD" w:rsidRDefault="00E502FD">
      <w:pPr>
        <w:spacing w:after="200" w:line="276" w:lineRule="auto"/>
        <w:rPr>
          <w:ins w:id="258" w:author="Peter Dobson [2]" w:date="2017-10-11T15:22:00Z"/>
          <w:b/>
          <w:i/>
          <w:color w:val="407EC9"/>
          <w:sz w:val="28"/>
          <w:u w:val="single"/>
        </w:rPr>
      </w:pPr>
      <w:ins w:id="259" w:author="Peter Dobson [2]" w:date="2017-10-11T15:22:00Z">
        <w:r>
          <w:rPr>
            <w:caps/>
          </w:rPr>
          <w:br w:type="page"/>
        </w:r>
      </w:ins>
    </w:p>
    <w:p w14:paraId="6874244C" w14:textId="2477C412" w:rsidR="0048001B" w:rsidRPr="00BE1AD3" w:rsidRDefault="00067095" w:rsidP="00B038F9">
      <w:pPr>
        <w:pStyle w:val="Annex"/>
      </w:pPr>
      <w:bookmarkStart w:id="260" w:name="_Toc495576125"/>
      <w:r>
        <w:rPr>
          <w:caps w:val="0"/>
        </w:rPr>
        <w:lastRenderedPageBreak/>
        <w:t>FURTHER EXPLANATION OF THE HOURS OF DAYLIGHT EQUATION</w:t>
      </w:r>
      <w:bookmarkEnd w:id="253"/>
      <w:bookmarkEnd w:id="254"/>
      <w:bookmarkEnd w:id="255"/>
      <w:bookmarkEnd w:id="256"/>
      <w:bookmarkEnd w:id="257"/>
      <w:bookmarkEnd w:id="260"/>
    </w:p>
    <w:p w14:paraId="4AA16D8C" w14:textId="77777777" w:rsidR="0048001B" w:rsidRDefault="0048001B" w:rsidP="0048001B">
      <w:pPr>
        <w:pStyle w:val="BodyText"/>
        <w:rPr>
          <w:rFonts w:cs="Arial"/>
        </w:rPr>
      </w:pPr>
      <w:r>
        <w:t>The derivation begins with the following basic astronomical equation which is stated without proof,</w:t>
      </w:r>
    </w:p>
    <w:p w14:paraId="2DF469F4" w14:textId="77777777" w:rsidR="004559A2" w:rsidRDefault="00730DED" w:rsidP="0048001B">
      <w:pPr>
        <w:pStyle w:val="BodyText"/>
        <w:jc w:val="center"/>
        <w:rPr>
          <w:lang w:val="es-ES"/>
        </w:rPr>
      </w:pPr>
      <m:oMathPara>
        <m:oMath>
          <m:r>
            <w:rPr>
              <w:rFonts w:ascii="Cambria Math" w:hAnsi="Cambria Math"/>
              <w:lang w:val="es-ES"/>
            </w:rPr>
            <m:t>cos</m:t>
          </m:r>
          <m:sSub>
            <m:sSubPr>
              <m:ctrlPr>
                <w:rPr>
                  <w:rFonts w:ascii="Cambria Math" w:hAnsi="Cambria Math"/>
                  <w:i/>
                  <w:lang w:val="es-ES"/>
                </w:rPr>
              </m:ctrlPr>
            </m:sSubPr>
            <m:e>
              <m:r>
                <w:rPr>
                  <w:rFonts w:ascii="Cambria Math" w:hAnsi="Cambria Math"/>
                  <w:lang w:val="es-ES"/>
                </w:rPr>
                <m:t>θ</m:t>
              </m:r>
            </m:e>
            <m:sub>
              <m:r>
                <w:rPr>
                  <w:rFonts w:ascii="Cambria Math" w:hAnsi="Cambria Math"/>
                  <w:lang w:val="es-ES"/>
                </w:rPr>
                <m:t>h</m:t>
              </m:r>
            </m:sub>
          </m:sSub>
          <m:r>
            <w:rPr>
              <w:rFonts w:ascii="Cambria Math" w:hAnsi="Cambria Math"/>
              <w:lang w:val="es-ES"/>
            </w:rPr>
            <m:t>=cosL cosD cosω+sinL sinD</m:t>
          </m:r>
        </m:oMath>
      </m:oMathPara>
    </w:p>
    <w:p w14:paraId="1491842B" w14:textId="77777777" w:rsidR="000F1E7F" w:rsidRDefault="002D2D1C" w:rsidP="00B610AC">
      <w:pPr>
        <w:pStyle w:val="equation"/>
        <w:rPr>
          <w:lang w:val="es-ES"/>
        </w:rPr>
      </w:pPr>
      <w:bookmarkStart w:id="261" w:name="_Toc495576163"/>
      <w:bookmarkStart w:id="262" w:name="_Ref450631879"/>
      <w:r>
        <w:rPr>
          <w:lang w:val="es-ES"/>
        </w:rPr>
        <w:t>The angle of incidence</w:t>
      </w:r>
      <w:bookmarkEnd w:id="261"/>
    </w:p>
    <w:bookmarkEnd w:id="262"/>
    <w:p w14:paraId="2D8826E3" w14:textId="77777777" w:rsidR="0048001B" w:rsidRDefault="0048001B" w:rsidP="0048001B">
      <w:pPr>
        <w:pStyle w:val="Footer"/>
        <w:tabs>
          <w:tab w:val="left" w:pos="720"/>
          <w:tab w:val="left" w:pos="8640"/>
        </w:tabs>
        <w:rPr>
          <w:rFonts w:cs="Arial"/>
        </w:rPr>
      </w:pPr>
      <w:r>
        <w:t>Where</w:t>
      </w:r>
      <w:r w:rsidR="00031FB3">
        <w:t>:</w:t>
      </w:r>
    </w:p>
    <w:p w14:paraId="097AD263" w14:textId="72125513" w:rsidR="0048001B" w:rsidRDefault="0048001B" w:rsidP="00031FB3">
      <w:pPr>
        <w:pStyle w:val="BodyText"/>
        <w:ind w:left="567"/>
        <w:rPr>
          <w:rFonts w:cs="Arial"/>
        </w:rPr>
      </w:pPr>
      <w:r>
        <w:rPr>
          <w:rFonts w:ascii="Symbol" w:hAnsi="Symbol" w:cs="Symbol"/>
        </w:rPr>
        <w:t></w:t>
      </w:r>
      <w:r>
        <w:rPr>
          <w:vertAlign w:val="subscript"/>
        </w:rPr>
        <w:t xml:space="preserve"> h</w:t>
      </w:r>
      <w:r w:rsidR="004559A2">
        <w:t xml:space="preserve"> is the </w:t>
      </w:r>
      <w:r>
        <w:t>incidence angle of the solar rays upo</w:t>
      </w:r>
      <w:r w:rsidR="004559A2">
        <w:t>n a horizontal surface = zenith</w:t>
      </w:r>
      <w:r w:rsidR="00C27119">
        <w:t xml:space="preserve"> </w:t>
      </w:r>
      <w:r w:rsidR="004559A2">
        <w:t xml:space="preserve">distance = </w:t>
      </w:r>
      <w:r>
        <w:t>angle between solar rays and vertical line</w:t>
      </w:r>
    </w:p>
    <w:p w14:paraId="47E5E666" w14:textId="77777777" w:rsidR="0048001B" w:rsidRDefault="0048001B" w:rsidP="00031FB3">
      <w:pPr>
        <w:pStyle w:val="BodyText"/>
        <w:ind w:left="567"/>
        <w:rPr>
          <w:rFonts w:cs="Arial"/>
        </w:rPr>
      </w:pPr>
      <w:r>
        <w:t xml:space="preserve">L </w:t>
      </w:r>
      <w:r w:rsidR="004559A2">
        <w:t xml:space="preserve">is the </w:t>
      </w:r>
      <w:r>
        <w:t>latitude of site</w:t>
      </w:r>
    </w:p>
    <w:p w14:paraId="59C4A700" w14:textId="77777777" w:rsidR="0048001B" w:rsidRDefault="0048001B" w:rsidP="00031FB3">
      <w:pPr>
        <w:pStyle w:val="BodyText"/>
        <w:ind w:left="567"/>
        <w:rPr>
          <w:rFonts w:cs="Arial"/>
        </w:rPr>
      </w:pPr>
      <w:r>
        <w:t xml:space="preserve">D </w:t>
      </w:r>
      <w:r w:rsidR="004559A2">
        <w:t xml:space="preserve">is the </w:t>
      </w:r>
      <w:r>
        <w:t>solar declination</w:t>
      </w:r>
    </w:p>
    <w:p w14:paraId="6847A3EF" w14:textId="77777777" w:rsidR="0048001B" w:rsidRDefault="00575E2F" w:rsidP="00031FB3">
      <w:pPr>
        <w:pStyle w:val="BodyText"/>
        <w:ind w:left="567"/>
        <w:rPr>
          <w:rFonts w:cs="Arial"/>
        </w:rPr>
      </w:pPr>
      <m:oMath>
        <m:r>
          <w:rPr>
            <w:rFonts w:ascii="Cambria Math" w:hAnsi="Cambria Math"/>
            <w:lang w:val="es-ES"/>
          </w:rPr>
          <m:t>ω</m:t>
        </m:r>
      </m:oMath>
      <w:r w:rsidR="0048001B">
        <w:t xml:space="preserve"> </w:t>
      </w:r>
      <w:r w:rsidR="004559A2">
        <w:t xml:space="preserve">is the </w:t>
      </w:r>
      <w:r w:rsidR="0048001B">
        <w:t>hour angle</w:t>
      </w:r>
    </w:p>
    <w:p w14:paraId="1F68E81C" w14:textId="77777777" w:rsidR="0048001B" w:rsidRDefault="0048001B" w:rsidP="0048001B">
      <w:pPr>
        <w:pStyle w:val="BodyText"/>
        <w:rPr>
          <w:rFonts w:cs="Arial"/>
        </w:rPr>
      </w:pPr>
      <w:r>
        <w:t xml:space="preserve">(Note:  </w:t>
      </w:r>
      <w:r>
        <w:rPr>
          <w:u w:val="single"/>
        </w:rPr>
        <w:t>all</w:t>
      </w:r>
      <w:r>
        <w:t xml:space="preserve"> angles </w:t>
      </w:r>
      <w:r w:rsidR="00730DED">
        <w:t xml:space="preserve">are </w:t>
      </w:r>
      <w:r>
        <w:t>in degrees)</w:t>
      </w:r>
    </w:p>
    <w:p w14:paraId="169D3D4F" w14:textId="77777777" w:rsidR="0048001B" w:rsidRPr="006F1A35" w:rsidRDefault="0048001B" w:rsidP="0048001B">
      <w:pPr>
        <w:pStyle w:val="BodyText"/>
        <w:rPr>
          <w:rFonts w:cs="Arial"/>
        </w:rPr>
      </w:pPr>
      <w:r w:rsidRPr="006F1A35">
        <w:t xml:space="preserve">From </w:t>
      </w:r>
      <w:r w:rsidR="004559A2" w:rsidRPr="006F1A35">
        <w:fldChar w:fldCharType="begin"/>
      </w:r>
      <w:r w:rsidR="004559A2" w:rsidRPr="006F1A35">
        <w:instrText xml:space="preserve"> REF _Ref450631879 \r \h </w:instrText>
      </w:r>
      <w:r w:rsidR="004559A2" w:rsidRPr="006F1A35">
        <w:fldChar w:fldCharType="separate"/>
      </w:r>
      <w:r w:rsidR="00C27119">
        <w:t>Equation 24</w:t>
      </w:r>
      <w:r w:rsidR="004559A2" w:rsidRPr="006F1A35">
        <w:fldChar w:fldCharType="end"/>
      </w:r>
    </w:p>
    <w:p w14:paraId="2945CFF3" w14:textId="77777777" w:rsidR="00730DED" w:rsidRDefault="00730DED" w:rsidP="0048001B">
      <w:pPr>
        <w:pStyle w:val="BodyText"/>
        <w:jc w:val="center"/>
        <w:rPr>
          <w:lang w:val="es-ES"/>
        </w:rPr>
      </w:pPr>
      <m:oMathPara>
        <m:oMath>
          <m:r>
            <w:rPr>
              <w:rFonts w:ascii="Cambria Math" w:hAnsi="Cambria Math"/>
              <w:lang w:val="es-ES"/>
            </w:rPr>
            <m:t xml:space="preserve">ω=arc </m:t>
          </m:r>
          <m:r>
            <m:rPr>
              <m:sty m:val="p"/>
            </m:rPr>
            <w:rPr>
              <w:rFonts w:ascii="Cambria Math" w:hAnsi="Cambria Math"/>
              <w:lang w:val="es-ES"/>
            </w:rPr>
            <m:t>cos⁡</m:t>
          </m:r>
          <m:r>
            <w:rPr>
              <w:rFonts w:ascii="Cambria Math" w:hAnsi="Cambria Math"/>
              <w:lang w:val="es-ES"/>
            </w:rPr>
            <m:t>[</m:t>
          </m:r>
          <m:f>
            <m:fPr>
              <m:ctrlPr>
                <w:rPr>
                  <w:rFonts w:ascii="Cambria Math" w:hAnsi="Cambria Math"/>
                  <w:i/>
                  <w:lang w:val="es-ES"/>
                </w:rPr>
              </m:ctrlPr>
            </m:fPr>
            <m:num>
              <m:d>
                <m:dPr>
                  <m:ctrlPr>
                    <w:rPr>
                      <w:rFonts w:ascii="Cambria Math" w:hAnsi="Cambria Math"/>
                      <w:i/>
                      <w:lang w:val="es-ES"/>
                    </w:rPr>
                  </m:ctrlPr>
                </m:dPr>
                <m:e>
                  <m:r>
                    <w:rPr>
                      <w:rFonts w:ascii="Cambria Math" w:hAnsi="Cambria Math"/>
                      <w:lang w:val="es-ES"/>
                    </w:rPr>
                    <m:t>cos</m:t>
                  </m:r>
                  <m:sSub>
                    <m:sSubPr>
                      <m:ctrlPr>
                        <w:rPr>
                          <w:rFonts w:ascii="Cambria Math" w:hAnsi="Cambria Math"/>
                          <w:i/>
                          <w:lang w:val="es-ES"/>
                        </w:rPr>
                      </m:ctrlPr>
                    </m:sSubPr>
                    <m:e>
                      <m:r>
                        <w:rPr>
                          <w:rFonts w:ascii="Cambria Math" w:hAnsi="Cambria Math"/>
                          <w:lang w:val="es-ES"/>
                        </w:rPr>
                        <m:t>θ</m:t>
                      </m:r>
                    </m:e>
                    <m:sub>
                      <m:r>
                        <w:rPr>
                          <w:rFonts w:ascii="Cambria Math" w:hAnsi="Cambria Math"/>
                          <w:lang w:val="es-ES"/>
                        </w:rPr>
                        <m:t>h</m:t>
                      </m:r>
                    </m:sub>
                  </m:sSub>
                  <m:r>
                    <w:rPr>
                      <w:rFonts w:ascii="Cambria Math" w:hAnsi="Cambria Math"/>
                      <w:lang w:val="es-ES"/>
                    </w:rPr>
                    <m:t>-sinL sinD</m:t>
                  </m:r>
                </m:e>
              </m:d>
            </m:num>
            <m:den>
              <m:d>
                <m:dPr>
                  <m:ctrlPr>
                    <w:rPr>
                      <w:rFonts w:ascii="Cambria Math" w:hAnsi="Cambria Math"/>
                      <w:i/>
                      <w:lang w:val="es-ES"/>
                    </w:rPr>
                  </m:ctrlPr>
                </m:dPr>
                <m:e>
                  <m:r>
                    <w:rPr>
                      <w:rFonts w:ascii="Cambria Math" w:hAnsi="Cambria Math"/>
                      <w:lang w:val="es-ES"/>
                    </w:rPr>
                    <m:t>cosL cosD</m:t>
                  </m:r>
                </m:e>
              </m:d>
            </m:den>
          </m:f>
          <m:r>
            <w:rPr>
              <w:rFonts w:ascii="Cambria Math" w:hAnsi="Cambria Math"/>
              <w:lang w:val="es-ES"/>
            </w:rPr>
            <m:t>]</m:t>
          </m:r>
        </m:oMath>
      </m:oMathPara>
    </w:p>
    <w:p w14:paraId="7647655B" w14:textId="77777777" w:rsidR="004559A2" w:rsidRPr="006F1A35" w:rsidRDefault="006B6389" w:rsidP="004559A2">
      <w:pPr>
        <w:pStyle w:val="equation"/>
      </w:pPr>
      <w:bookmarkStart w:id="263" w:name="_Toc495576164"/>
      <w:bookmarkStart w:id="264" w:name="_Ref450631969"/>
      <w:r w:rsidRPr="006F1A35">
        <w:t>Hour angle</w:t>
      </w:r>
      <w:bookmarkEnd w:id="263"/>
    </w:p>
    <w:bookmarkEnd w:id="264"/>
    <w:p w14:paraId="2C084A39" w14:textId="77777777" w:rsidR="0048001B" w:rsidRDefault="0048001B" w:rsidP="0048001B">
      <w:pPr>
        <w:pStyle w:val="BodyText"/>
        <w:rPr>
          <w:rFonts w:cs="Arial"/>
        </w:rPr>
      </w:pPr>
      <w:r>
        <w:t>Sunrise is defined as the time at which the upper limb of the sun become</w:t>
      </w:r>
      <w:r w:rsidR="004559A2">
        <w:t>s visible.  At sunrise the cent</w:t>
      </w:r>
      <w:r>
        <w:t>r</w:t>
      </w:r>
      <w:r w:rsidR="004559A2">
        <w:t>e</w:t>
      </w:r>
      <w:r>
        <w:t xml:space="preserve"> of the sun is 52 minutes of arc</w:t>
      </w:r>
      <w:r w:rsidR="004559A2">
        <w:t xml:space="preserve"> below the horizon as follows: </w:t>
      </w:r>
      <w:r>
        <w:t xml:space="preserve">the semi-diameter of the sun subtends an angle of 16 minutes of arc and the effect of atmospheric refraction accounts for an additional 36 minutes of arc.  Therefore, sunrise will occur when, in </w:t>
      </w:r>
      <w:r w:rsidR="004559A2">
        <w:fldChar w:fldCharType="begin"/>
      </w:r>
      <w:r w:rsidR="004559A2">
        <w:instrText xml:space="preserve"> REF _Ref450631969 \r \h </w:instrText>
      </w:r>
      <w:r w:rsidR="004559A2">
        <w:fldChar w:fldCharType="separate"/>
      </w:r>
      <w:r w:rsidR="00C27119">
        <w:t>Equation 25</w:t>
      </w:r>
      <w:r w:rsidR="004559A2">
        <w:fldChar w:fldCharType="end"/>
      </w:r>
      <w:r>
        <w:t xml:space="preserve">, </w:t>
      </w:r>
      <w:r>
        <w:rPr>
          <w:rFonts w:ascii="Symbol" w:hAnsi="Symbol" w:cs="Symbol"/>
        </w:rPr>
        <w:t></w:t>
      </w:r>
      <w:r>
        <w:rPr>
          <w:vertAlign w:val="subscript"/>
        </w:rPr>
        <w:t xml:space="preserve"> h</w:t>
      </w:r>
      <w:r>
        <w:t xml:space="preserve"> = 90</w:t>
      </w:r>
      <w:r>
        <w:rPr>
          <w:rFonts w:cs="Arial"/>
        </w:rPr>
        <w:sym w:font="Symbol" w:char="F0B0"/>
      </w:r>
      <w:r>
        <w:t xml:space="preserve"> 52’.  Setting </w:t>
      </w:r>
      <w:r>
        <w:rPr>
          <w:rFonts w:ascii="Symbol" w:hAnsi="Symbol" w:cs="Symbol"/>
        </w:rPr>
        <w:t></w:t>
      </w:r>
      <w:r>
        <w:rPr>
          <w:vertAlign w:val="subscript"/>
        </w:rPr>
        <w:t xml:space="preserve"> h</w:t>
      </w:r>
      <w:r>
        <w:t xml:space="preserve"> = 90</w:t>
      </w:r>
      <w:r>
        <w:rPr>
          <w:rFonts w:cs="Arial"/>
        </w:rPr>
        <w:sym w:font="Symbol" w:char="F0B0"/>
      </w:r>
      <w:r>
        <w:t xml:space="preserve"> 52’ in </w:t>
      </w:r>
      <w:r w:rsidR="004559A2">
        <w:fldChar w:fldCharType="begin"/>
      </w:r>
      <w:r w:rsidR="004559A2">
        <w:instrText xml:space="preserve"> REF _Ref450631969 \r \h </w:instrText>
      </w:r>
      <w:r w:rsidR="004559A2">
        <w:fldChar w:fldCharType="separate"/>
      </w:r>
      <w:r w:rsidR="00C27119">
        <w:t>Equation 25</w:t>
      </w:r>
      <w:r w:rsidR="004559A2">
        <w:fldChar w:fldCharType="end"/>
      </w:r>
      <w:r w:rsidR="004559A2">
        <w:t xml:space="preserve"> </w:t>
      </w:r>
      <w:r>
        <w:t xml:space="preserve">allows for the calculation of </w:t>
      </w:r>
      <m:oMath>
        <m:r>
          <w:rPr>
            <w:rFonts w:ascii="Cambria Math" w:hAnsi="Cambria Math"/>
            <w:lang w:val="es-ES"/>
          </w:rPr>
          <m:t>ω</m:t>
        </m:r>
      </m:oMath>
      <w:r>
        <w:rPr>
          <w:vertAlign w:val="subscript"/>
        </w:rPr>
        <w:t>sunrise</w:t>
      </w:r>
    </w:p>
    <w:p w14:paraId="5514316A" w14:textId="77777777" w:rsidR="00575E2F" w:rsidRPr="00575E2F" w:rsidRDefault="00E0031F" w:rsidP="0048001B">
      <w:pPr>
        <w:pStyle w:val="BodyText"/>
        <w:jc w:val="center"/>
        <w:rPr>
          <w:lang w:val="es-ES"/>
        </w:rPr>
      </w:pPr>
      <m:oMathPara>
        <m:oMath>
          <m:sSub>
            <m:sSubPr>
              <m:ctrlPr>
                <w:rPr>
                  <w:rFonts w:ascii="Cambria Math" w:hAnsi="Cambria Math"/>
                  <w:i/>
                  <w:lang w:val="es-ES"/>
                </w:rPr>
              </m:ctrlPr>
            </m:sSubPr>
            <m:e>
              <m:r>
                <w:rPr>
                  <w:rFonts w:ascii="Cambria Math" w:hAnsi="Cambria Math"/>
                  <w:lang w:val="es-ES"/>
                </w:rPr>
                <m:t>ω</m:t>
              </m:r>
            </m:e>
            <m:sub>
              <m:r>
                <w:rPr>
                  <w:rFonts w:ascii="Cambria Math" w:hAnsi="Cambria Math"/>
                  <w:lang w:val="es-ES"/>
                </w:rPr>
                <m:t>sunrise</m:t>
              </m:r>
            </m:sub>
          </m:sSub>
          <m:r>
            <w:rPr>
              <w:rFonts w:ascii="Cambria Math" w:hAnsi="Cambria Math"/>
              <w:lang w:val="es-ES"/>
            </w:rPr>
            <m:t xml:space="preserve">=arc </m:t>
          </m:r>
          <m:r>
            <m:rPr>
              <m:sty m:val="p"/>
            </m:rPr>
            <w:rPr>
              <w:rFonts w:ascii="Cambria Math" w:hAnsi="Cambria Math"/>
              <w:lang w:val="es-ES"/>
            </w:rPr>
            <m:t>cos⁡</m:t>
          </m:r>
          <m:r>
            <w:rPr>
              <w:rFonts w:ascii="Cambria Math" w:hAnsi="Cambria Math"/>
              <w:lang w:val="es-ES"/>
            </w:rPr>
            <m:t>[</m:t>
          </m:r>
          <m:f>
            <m:fPr>
              <m:ctrlPr>
                <w:rPr>
                  <w:rFonts w:ascii="Cambria Math" w:hAnsi="Cambria Math"/>
                  <w:i/>
                  <w:lang w:val="es-ES"/>
                </w:rPr>
              </m:ctrlPr>
            </m:fPr>
            <m:num>
              <m:d>
                <m:dPr>
                  <m:ctrlPr>
                    <w:rPr>
                      <w:rFonts w:ascii="Cambria Math" w:hAnsi="Cambria Math"/>
                      <w:i/>
                      <w:lang w:val="es-ES"/>
                    </w:rPr>
                  </m:ctrlPr>
                </m:dPr>
                <m:e>
                  <m:r>
                    <w:rPr>
                      <w:rFonts w:ascii="Cambria Math" w:hAnsi="Cambria Math"/>
                      <w:lang w:val="es-ES"/>
                    </w:rPr>
                    <m:t>cos90°52'-sinL sinD</m:t>
                  </m:r>
                </m:e>
              </m:d>
            </m:num>
            <m:den>
              <m:d>
                <m:dPr>
                  <m:ctrlPr>
                    <w:rPr>
                      <w:rFonts w:ascii="Cambria Math" w:hAnsi="Cambria Math"/>
                      <w:i/>
                      <w:lang w:val="es-ES"/>
                    </w:rPr>
                  </m:ctrlPr>
                </m:dPr>
                <m:e>
                  <m:r>
                    <w:rPr>
                      <w:rFonts w:ascii="Cambria Math" w:hAnsi="Cambria Math"/>
                      <w:lang w:val="es-ES"/>
                    </w:rPr>
                    <m:t>cosL cosD</m:t>
                  </m:r>
                </m:e>
              </m:d>
            </m:den>
          </m:f>
          <m:r>
            <w:rPr>
              <w:rFonts w:ascii="Cambria Math" w:hAnsi="Cambria Math"/>
              <w:lang w:val="es-ES"/>
            </w:rPr>
            <m:t>]</m:t>
          </m:r>
        </m:oMath>
      </m:oMathPara>
    </w:p>
    <w:p w14:paraId="02B89F01" w14:textId="77777777" w:rsidR="00575E2F" w:rsidRDefault="00575E2F" w:rsidP="0048001B">
      <w:pPr>
        <w:pStyle w:val="BodyText"/>
        <w:jc w:val="center"/>
        <w:rPr>
          <w:lang w:val="es-ES"/>
        </w:rPr>
      </w:pPr>
      <m:oMathPara>
        <m:oMath>
          <m:r>
            <w:rPr>
              <w:rFonts w:ascii="Cambria Math" w:hAnsi="Cambria Math"/>
              <w:lang w:val="es-ES"/>
            </w:rPr>
            <m:t xml:space="preserve">=arc </m:t>
          </m:r>
          <m:r>
            <m:rPr>
              <m:sty m:val="p"/>
            </m:rPr>
            <w:rPr>
              <w:rFonts w:ascii="Cambria Math" w:hAnsi="Cambria Math"/>
              <w:lang w:val="es-ES"/>
            </w:rPr>
            <m:t>cos⁡</m:t>
          </m:r>
          <m:r>
            <w:rPr>
              <w:rFonts w:ascii="Cambria Math" w:hAnsi="Cambria Math"/>
              <w:lang w:val="es-ES"/>
            </w:rPr>
            <m:t>[</m:t>
          </m:r>
          <m:f>
            <m:fPr>
              <m:ctrlPr>
                <w:rPr>
                  <w:rFonts w:ascii="Cambria Math" w:hAnsi="Cambria Math"/>
                  <w:i/>
                  <w:lang w:val="es-ES"/>
                </w:rPr>
              </m:ctrlPr>
            </m:fPr>
            <m:num>
              <m:d>
                <m:dPr>
                  <m:ctrlPr>
                    <w:rPr>
                      <w:rFonts w:ascii="Cambria Math" w:hAnsi="Cambria Math"/>
                      <w:i/>
                      <w:lang w:val="es-ES"/>
                    </w:rPr>
                  </m:ctrlPr>
                </m:dPr>
                <m:e>
                  <m:r>
                    <w:rPr>
                      <w:rFonts w:ascii="Cambria Math" w:hAnsi="Cambria Math"/>
                      <w:lang w:val="es-ES"/>
                    </w:rPr>
                    <m:t>-0.0151-sinL sinD</m:t>
                  </m:r>
                </m:e>
              </m:d>
            </m:num>
            <m:den>
              <m:d>
                <m:dPr>
                  <m:ctrlPr>
                    <w:rPr>
                      <w:rFonts w:ascii="Cambria Math" w:hAnsi="Cambria Math"/>
                      <w:i/>
                      <w:lang w:val="es-ES"/>
                    </w:rPr>
                  </m:ctrlPr>
                </m:dPr>
                <m:e>
                  <m:r>
                    <w:rPr>
                      <w:rFonts w:ascii="Cambria Math" w:hAnsi="Cambria Math"/>
                      <w:lang w:val="es-ES"/>
                    </w:rPr>
                    <m:t>cosL cosD</m:t>
                  </m:r>
                </m:e>
              </m:d>
            </m:den>
          </m:f>
          <m:r>
            <w:rPr>
              <w:rFonts w:ascii="Cambria Math" w:hAnsi="Cambria Math"/>
              <w:lang w:val="es-ES"/>
            </w:rPr>
            <m:t>]</m:t>
          </m:r>
        </m:oMath>
      </m:oMathPara>
    </w:p>
    <w:p w14:paraId="7FB8A7A0" w14:textId="77777777" w:rsidR="004559A2" w:rsidRPr="006F1A35" w:rsidRDefault="004559A2" w:rsidP="004559A2">
      <w:pPr>
        <w:pStyle w:val="equation"/>
      </w:pPr>
      <w:bookmarkStart w:id="265" w:name="_Ref450632174"/>
      <w:bookmarkStart w:id="266" w:name="_Toc495576165"/>
      <w:r w:rsidRPr="006F1A35">
        <w:t>Hour angle at sunrise</w:t>
      </w:r>
      <w:bookmarkEnd w:id="265"/>
      <w:bookmarkEnd w:id="266"/>
    </w:p>
    <w:p w14:paraId="6A03A328" w14:textId="77777777" w:rsidR="0048001B" w:rsidRDefault="0048001B" w:rsidP="0048001B">
      <w:pPr>
        <w:pStyle w:val="BodyText"/>
        <w:rPr>
          <w:rFonts w:cs="Arial"/>
        </w:rPr>
      </w:pPr>
      <w:r>
        <w:t xml:space="preserve">The amount of time between sunrise and local apparent noon is obtained by converting </w:t>
      </w:r>
      <m:oMath>
        <m:r>
          <w:rPr>
            <w:rFonts w:ascii="Cambria Math" w:hAnsi="Cambria Math"/>
            <w:lang w:val="es-ES"/>
          </w:rPr>
          <m:t>ω</m:t>
        </m:r>
      </m:oMath>
      <w:r>
        <w:t xml:space="preserve"> to time (15</w:t>
      </w:r>
      <w:r>
        <w:rPr>
          <w:rFonts w:cs="Arial"/>
        </w:rPr>
        <w:sym w:font="Symbol" w:char="F0B0"/>
      </w:r>
      <w:r>
        <w:t xml:space="preserve"> of arc in longitude correspond to 1 hour):</w:t>
      </w:r>
    </w:p>
    <w:p w14:paraId="28971405" w14:textId="77777777" w:rsidR="00575E2F" w:rsidRDefault="00E0031F" w:rsidP="0048001B">
      <w:pPr>
        <w:pStyle w:val="BodyText"/>
        <w:jc w:val="center"/>
      </w:pPr>
      <m:oMathPara>
        <m:oMath>
          <m:sSub>
            <m:sSubPr>
              <m:ctrlPr>
                <w:rPr>
                  <w:rFonts w:ascii="Cambria Math" w:hAnsi="Cambria Math"/>
                  <w:i/>
                </w:rPr>
              </m:ctrlPr>
            </m:sSubPr>
            <m:e>
              <m:r>
                <w:rPr>
                  <w:rFonts w:ascii="Cambria Math" w:hAnsi="Cambria Math"/>
                </w:rPr>
                <m:t>H</m:t>
              </m:r>
            </m:e>
            <m:sub>
              <m:r>
                <w:rPr>
                  <w:rFonts w:ascii="Cambria Math" w:hAnsi="Cambria Math"/>
                </w:rPr>
                <m:t>sunrise-noon</m:t>
              </m:r>
            </m:sub>
          </m:sSub>
          <m:r>
            <w:rPr>
              <w:rFonts w:ascii="Cambria Math" w:hAnsi="Cambria Math"/>
            </w:rPr>
            <m:t>=</m:t>
          </m:r>
          <m:sSub>
            <m:sSubPr>
              <m:ctrlPr>
                <w:rPr>
                  <w:rFonts w:ascii="Cambria Math" w:hAnsi="Cambria Math"/>
                  <w:i/>
                  <w:lang w:val="es-ES"/>
                </w:rPr>
              </m:ctrlPr>
            </m:sSubPr>
            <m:e>
              <m:r>
                <w:rPr>
                  <w:rFonts w:ascii="Cambria Math" w:hAnsi="Cambria Math"/>
                  <w:lang w:val="es-ES"/>
                </w:rPr>
                <m:t>ω</m:t>
              </m:r>
            </m:e>
            <m:sub>
              <m:r>
                <w:rPr>
                  <w:rFonts w:ascii="Cambria Math" w:hAnsi="Cambria Math"/>
                  <w:lang w:val="es-ES"/>
                </w:rPr>
                <m:t>sunrise</m:t>
              </m:r>
            </m:sub>
          </m:sSub>
          <m:r>
            <w:rPr>
              <w:rFonts w:ascii="Cambria Math" w:hAnsi="Cambria Math"/>
              <w:lang w:val="es-ES"/>
            </w:rPr>
            <m:t>/15°</m:t>
          </m:r>
        </m:oMath>
      </m:oMathPara>
    </w:p>
    <w:p w14:paraId="46E7B92A" w14:textId="77777777" w:rsidR="00575E2F" w:rsidRDefault="00575E2F" w:rsidP="00575E2F">
      <w:pPr>
        <w:pStyle w:val="BodyText"/>
      </w:pPr>
      <w:r>
        <w:t>Where:</w:t>
      </w:r>
    </w:p>
    <w:p w14:paraId="42B766AF" w14:textId="77777777" w:rsidR="00575E2F" w:rsidRPr="00575E2F" w:rsidRDefault="00E0031F" w:rsidP="00575E2F">
      <w:pPr>
        <w:pStyle w:val="BodyText"/>
        <w:ind w:left="567"/>
        <w:rPr>
          <w:sz w:val="20"/>
          <w:szCs w:val="20"/>
        </w:rPr>
      </w:pPr>
      <m:oMathPara>
        <m:oMathParaPr>
          <m:jc m:val="left"/>
        </m:oMathParaPr>
        <m:oMath>
          <m:sSub>
            <m:sSubPr>
              <m:ctrlPr>
                <w:rPr>
                  <w:rFonts w:ascii="Cambria Math" w:hAnsi="Cambria Math"/>
                  <w:i/>
                  <w:sz w:val="20"/>
                  <w:szCs w:val="20"/>
                </w:rPr>
              </m:ctrlPr>
            </m:sSubPr>
            <m:e>
              <m:r>
                <w:rPr>
                  <w:rFonts w:ascii="Cambria Math" w:hAnsi="Cambria Math"/>
                  <w:sz w:val="20"/>
                  <w:szCs w:val="20"/>
                </w:rPr>
                <m:t>H</m:t>
              </m:r>
            </m:e>
            <m:sub>
              <m:r>
                <w:rPr>
                  <w:rFonts w:ascii="Cambria Math" w:hAnsi="Cambria Math"/>
                  <w:sz w:val="20"/>
                  <w:szCs w:val="20"/>
                </w:rPr>
                <m:t>sunrise-noon</m:t>
              </m:r>
            </m:sub>
          </m:sSub>
          <m:r>
            <w:rPr>
              <w:rFonts w:ascii="Cambria Math" w:hAnsi="Cambria Math"/>
              <w:sz w:val="20"/>
              <w:szCs w:val="20"/>
            </w:rPr>
            <m:t>is in hours</m:t>
          </m:r>
        </m:oMath>
      </m:oMathPara>
    </w:p>
    <w:p w14:paraId="10EB2D08" w14:textId="77777777" w:rsidR="0048001B" w:rsidRDefault="0048001B" w:rsidP="0048001B">
      <w:pPr>
        <w:pStyle w:val="BodyText"/>
        <w:rPr>
          <w:rFonts w:cs="Arial"/>
        </w:rPr>
      </w:pPr>
      <w:r>
        <w:t>The time from sunrise to sunset is double the time from sunrise to local apparent noon:</w:t>
      </w:r>
    </w:p>
    <w:p w14:paraId="292B3D23" w14:textId="6255DC60" w:rsidR="006B6389" w:rsidRPr="006B6389" w:rsidRDefault="00E0031F" w:rsidP="006B6389">
      <w:pPr>
        <w:pStyle w:val="BodyText"/>
        <w:jc w:val="center"/>
      </w:pPr>
      <m:oMathPara>
        <m:oMath>
          <m:sSub>
            <m:sSubPr>
              <m:ctrlPr>
                <w:rPr>
                  <w:rFonts w:ascii="Cambria Math" w:hAnsi="Cambria Math"/>
                  <w:i/>
                </w:rPr>
              </m:ctrlPr>
            </m:sSubPr>
            <m:e>
              <m:r>
                <w:rPr>
                  <w:rFonts w:ascii="Cambria Math" w:hAnsi="Cambria Math"/>
                </w:rPr>
                <m:t>H</m:t>
              </m:r>
            </m:e>
            <m:sub>
              <m:r>
                <w:rPr>
                  <w:rFonts w:ascii="Cambria Math" w:hAnsi="Cambria Math"/>
                </w:rPr>
                <m:t>sunrise-sunset</m:t>
              </m:r>
            </m:sub>
          </m:sSub>
          <m:r>
            <w:rPr>
              <w:rFonts w:ascii="Cambria Math" w:hAnsi="Cambria Math"/>
            </w:rPr>
            <m:t>=2</m:t>
          </m:r>
          <m:sSub>
            <m:sSubPr>
              <m:ctrlPr>
                <w:rPr>
                  <w:rFonts w:ascii="Cambria Math" w:hAnsi="Cambria Math"/>
                  <w:i/>
                  <w:lang w:val="es-ES"/>
                </w:rPr>
              </m:ctrlPr>
            </m:sSubPr>
            <m:e>
              <m:r>
                <w:rPr>
                  <w:rFonts w:ascii="Cambria Math" w:hAnsi="Cambria Math"/>
                  <w:lang w:val="es-ES"/>
                </w:rPr>
                <m:t>ω</m:t>
              </m:r>
            </m:e>
            <m:sub>
              <m:r>
                <w:rPr>
                  <w:rFonts w:ascii="Cambria Math" w:hAnsi="Cambria Math"/>
                  <w:lang w:val="es-ES"/>
                </w:rPr>
                <m:t>sunrise</m:t>
              </m:r>
            </m:sub>
          </m:sSub>
          <m:r>
            <w:rPr>
              <w:rFonts w:ascii="Cambria Math" w:hAnsi="Cambria Math"/>
              <w:lang w:val="es-ES"/>
            </w:rPr>
            <m:t>/15°</m:t>
          </m:r>
        </m:oMath>
      </m:oMathPara>
    </w:p>
    <w:p w14:paraId="7AD52826" w14:textId="477E2252" w:rsidR="004559A2" w:rsidRDefault="006B6389" w:rsidP="004559A2">
      <w:pPr>
        <w:pStyle w:val="equation"/>
      </w:pPr>
      <w:bookmarkStart w:id="267" w:name="_Toc495576166"/>
      <w:bookmarkStart w:id="268" w:name="_Ref450632189"/>
      <w:r>
        <w:t>Time from sunrise to sunset</w:t>
      </w:r>
      <w:r w:rsidR="00DB3706">
        <w:t xml:space="preserve"> - degrees</w:t>
      </w:r>
      <w:bookmarkEnd w:id="267"/>
    </w:p>
    <w:bookmarkEnd w:id="268"/>
    <w:p w14:paraId="5E724219" w14:textId="7AD74416" w:rsidR="0048001B" w:rsidRDefault="004559A2" w:rsidP="0048001B">
      <w:pPr>
        <w:pStyle w:val="BodyText"/>
      </w:pPr>
      <w:r>
        <w:t xml:space="preserve">Combining </w:t>
      </w:r>
      <w:r>
        <w:fldChar w:fldCharType="begin"/>
      </w:r>
      <w:r>
        <w:instrText xml:space="preserve"> REF _Ref450632174 \r \h </w:instrText>
      </w:r>
      <w:r>
        <w:fldChar w:fldCharType="separate"/>
      </w:r>
      <w:r w:rsidR="00C27119">
        <w:t>Equation 26</w:t>
      </w:r>
      <w:r>
        <w:fldChar w:fldCharType="end"/>
      </w:r>
      <w:r>
        <w:t xml:space="preserve"> and </w:t>
      </w:r>
      <w:r>
        <w:fldChar w:fldCharType="begin"/>
      </w:r>
      <w:r>
        <w:instrText xml:space="preserve"> REF _Ref450632189 \r \h </w:instrText>
      </w:r>
      <w:r>
        <w:fldChar w:fldCharType="separate"/>
      </w:r>
      <w:r w:rsidR="00C27119">
        <w:t>Equation 27</w:t>
      </w:r>
      <w:r>
        <w:fldChar w:fldCharType="end"/>
      </w:r>
      <w:r w:rsidR="0048001B">
        <w:t>:</w:t>
      </w:r>
    </w:p>
    <w:p w14:paraId="4C10E661" w14:textId="7455B461" w:rsidR="00607D02" w:rsidRDefault="00607D02" w:rsidP="0048001B">
      <w:pPr>
        <w:pStyle w:val="BodyText"/>
        <w:rPr>
          <w:rFonts w:cs="Arial"/>
        </w:rPr>
      </w:pPr>
      <m:oMathPara>
        <m:oMath>
          <m:r>
            <w:rPr>
              <w:rFonts w:ascii="Cambria Math" w:hAnsi="Cambria Math"/>
              <w:lang w:val="es-ES"/>
            </w:rPr>
            <m:t>=</m:t>
          </m:r>
          <m:f>
            <m:fPr>
              <m:ctrlPr>
                <w:rPr>
                  <w:rFonts w:ascii="Cambria Math" w:hAnsi="Cambria Math"/>
                  <w:i/>
                  <w:lang w:val="es-ES"/>
                </w:rPr>
              </m:ctrlPr>
            </m:fPr>
            <m:num>
              <m:r>
                <w:rPr>
                  <w:rFonts w:ascii="Cambria Math" w:hAnsi="Cambria Math"/>
                  <w:lang w:val="es-ES"/>
                </w:rPr>
                <m:t>2</m:t>
              </m:r>
            </m:num>
            <m:den>
              <m:r>
                <w:rPr>
                  <w:rFonts w:ascii="Cambria Math" w:hAnsi="Cambria Math"/>
                  <w:lang w:val="es-ES"/>
                </w:rPr>
                <m:t>15</m:t>
              </m:r>
            </m:den>
          </m:f>
          <m:r>
            <w:rPr>
              <w:rFonts w:ascii="Cambria Math" w:hAnsi="Cambria Math"/>
              <w:lang w:val="es-ES"/>
            </w:rPr>
            <m:t xml:space="preserve">arc </m:t>
          </m:r>
          <m:r>
            <m:rPr>
              <m:sty m:val="p"/>
            </m:rPr>
            <w:rPr>
              <w:rFonts w:ascii="Cambria Math" w:hAnsi="Cambria Math"/>
              <w:lang w:val="es-ES"/>
            </w:rPr>
            <m:t>cos⁡</m:t>
          </m:r>
          <m:f>
            <m:fPr>
              <m:ctrlPr>
                <w:rPr>
                  <w:rFonts w:ascii="Cambria Math" w:hAnsi="Cambria Math"/>
                  <w:i/>
                  <w:lang w:val="es-ES"/>
                </w:rPr>
              </m:ctrlPr>
            </m:fPr>
            <m:num>
              <m:d>
                <m:dPr>
                  <m:ctrlPr>
                    <w:rPr>
                      <w:rFonts w:ascii="Cambria Math" w:hAnsi="Cambria Math"/>
                      <w:i/>
                      <w:lang w:val="es-ES"/>
                    </w:rPr>
                  </m:ctrlPr>
                </m:dPr>
                <m:e>
                  <m:r>
                    <w:rPr>
                      <w:rFonts w:ascii="Cambria Math" w:hAnsi="Cambria Math"/>
                      <w:lang w:val="es-ES"/>
                    </w:rPr>
                    <m:t>-0.0151-sinL sinD</m:t>
                  </m:r>
                </m:e>
              </m:d>
            </m:num>
            <m:den>
              <m:d>
                <m:dPr>
                  <m:ctrlPr>
                    <w:rPr>
                      <w:rFonts w:ascii="Cambria Math" w:hAnsi="Cambria Math"/>
                      <w:i/>
                      <w:lang w:val="es-ES"/>
                    </w:rPr>
                  </m:ctrlPr>
                </m:dPr>
                <m:e>
                  <m:r>
                    <w:rPr>
                      <w:rFonts w:ascii="Cambria Math" w:hAnsi="Cambria Math"/>
                      <w:lang w:val="es-ES"/>
                    </w:rPr>
                    <m:t>cosL cosD</m:t>
                  </m:r>
                </m:e>
              </m:d>
            </m:den>
          </m:f>
        </m:oMath>
      </m:oMathPara>
    </w:p>
    <w:p w14:paraId="67229A4E" w14:textId="62BD1CB1" w:rsidR="00B007D3" w:rsidRDefault="004559A2" w:rsidP="00D93DFD">
      <w:pPr>
        <w:pStyle w:val="equation"/>
        <w:sectPr w:rsidR="00B007D3" w:rsidSect="00957EF9">
          <w:headerReference w:type="even" r:id="rId148"/>
          <w:headerReference w:type="default" r:id="rId149"/>
          <w:footerReference w:type="default" r:id="rId150"/>
          <w:headerReference w:type="first" r:id="rId151"/>
          <w:pgSz w:w="11906" w:h="16838" w:code="9"/>
          <w:pgMar w:top="567" w:right="794" w:bottom="567" w:left="907" w:header="850" w:footer="850" w:gutter="0"/>
          <w:cols w:space="708"/>
          <w:docGrid w:linePitch="360"/>
        </w:sectPr>
      </w:pPr>
      <w:bookmarkStart w:id="272" w:name="_Toc495576167"/>
      <w:r>
        <w:t>Time from sunrise to sunset</w:t>
      </w:r>
      <w:bookmarkEnd w:id="272"/>
      <w:r w:rsidR="00DB3706">
        <w:t xml:space="preserve"> </w:t>
      </w:r>
    </w:p>
    <w:p w14:paraId="6A6129E3" w14:textId="04228722" w:rsidR="00B007D3" w:rsidRDefault="00B007D3" w:rsidP="00B007D3">
      <w:pPr>
        <w:pStyle w:val="Annex"/>
        <w:rPr>
          <w:caps w:val="0"/>
        </w:rPr>
      </w:pPr>
      <w:bookmarkStart w:id="273" w:name="_Toc495576126"/>
      <w:r>
        <w:rPr>
          <w:caps w:val="0"/>
        </w:rPr>
        <w:lastRenderedPageBreak/>
        <w:t>WORKED EXAMPLES</w:t>
      </w:r>
      <w:bookmarkEnd w:id="273"/>
    </w:p>
    <w:p w14:paraId="298D1E82" w14:textId="39E1D675" w:rsidR="008972C3" w:rsidRDefault="00B007D3" w:rsidP="00B007D3">
      <w:pPr>
        <w:pStyle w:val="Heading1"/>
        <w:numPr>
          <w:ilvl w:val="0"/>
          <w:numId w:val="48"/>
        </w:numPr>
      </w:pPr>
      <w:bookmarkStart w:id="274" w:name="_Toc495576127"/>
      <w:r>
        <w:t>Calculation of the daily load</w:t>
      </w:r>
      <w:bookmarkEnd w:id="274"/>
      <w:ins w:id="275" w:author="Peter Dobson [2]" w:date="2016-10-12T15:24:00Z">
        <w:r w:rsidR="00F56E11">
          <w:t xml:space="preserve"> </w:t>
        </w:r>
      </w:ins>
    </w:p>
    <w:p w14:paraId="3E506654" w14:textId="1AB84087" w:rsidR="00B007D3" w:rsidRDefault="00B007D3" w:rsidP="00B007D3">
      <w:pPr>
        <w:pStyle w:val="BodyText"/>
      </w:pPr>
      <w:r>
        <w:t>For a continuous load of 1 W</w:t>
      </w:r>
      <w:r w:rsidRPr="00CF7AA3">
        <w:t>att, for example, this calculation is expressed as</w:t>
      </w:r>
      <w:r w:rsidR="00F56E11">
        <w:t xml:space="preserve"> (</w:t>
      </w:r>
      <w:r w:rsidR="002A11EC">
        <w:t>s</w:t>
      </w:r>
      <w:r w:rsidR="00F56E11">
        <w:t xml:space="preserve">ee </w:t>
      </w:r>
      <w:r w:rsidR="00F56E11">
        <w:fldChar w:fldCharType="begin"/>
      </w:r>
      <w:r w:rsidR="00F56E11">
        <w:instrText xml:space="preserve"> REF _Ref464049146 \r \h </w:instrText>
      </w:r>
      <w:r w:rsidR="00F56E11">
        <w:fldChar w:fldCharType="separate"/>
      </w:r>
      <w:r w:rsidR="00F56E11">
        <w:t>Equation 1</w:t>
      </w:r>
      <w:r w:rsidR="00F56E11">
        <w:fldChar w:fldCharType="end"/>
      </w:r>
      <w:r w:rsidR="00F56E11">
        <w:t>)</w:t>
      </w:r>
      <w:r w:rsidRPr="00CF7AA3">
        <w:t>:</w:t>
      </w:r>
    </w:p>
    <w:p w14:paraId="2D728B18" w14:textId="5BC46F52" w:rsidR="00B007D3" w:rsidRPr="006533FA" w:rsidRDefault="00E0031F" w:rsidP="00B007D3">
      <w:pPr>
        <w:pStyle w:val="BodyText"/>
      </w:pPr>
      <m:oMathPara>
        <m:oMath>
          <m:sSub>
            <m:sSubPr>
              <m:ctrlPr>
                <w:rPr>
                  <w:rFonts w:ascii="Cambria Math" w:hAnsi="Cambria Math"/>
                  <w:i/>
                </w:rPr>
              </m:ctrlPr>
            </m:sSubPr>
            <m:e>
              <m:r>
                <w:rPr>
                  <w:rFonts w:ascii="Cambria Math" w:hAnsi="Cambria Math"/>
                </w:rPr>
                <m:t>E</m:t>
              </m:r>
            </m:e>
            <m:sub>
              <m:r>
                <w:rPr>
                  <w:rFonts w:ascii="Cambria Math" w:hAnsi="Cambria Math"/>
                </w:rPr>
                <m:t>DL</m:t>
              </m:r>
            </m:sub>
          </m:sSub>
          <m:r>
            <w:rPr>
              <w:rFonts w:ascii="Cambria Math" w:hAnsi="Cambria Math"/>
            </w:rPr>
            <m:t>=1W×24</m:t>
          </m:r>
          <m:r>
            <w:rPr>
              <w:rFonts w:ascii="Cambria Math" w:hAnsi="Cambria Math"/>
            </w:rPr>
            <m:t>h=</m:t>
          </m:r>
          <m:r>
            <w:rPr>
              <w:rFonts w:ascii="Cambria Math" w:hAnsi="Cambria Math"/>
            </w:rPr>
            <m:t>24Wh/day</m:t>
          </m:r>
        </m:oMath>
      </m:oMathPara>
    </w:p>
    <w:p w14:paraId="79F1AA9D" w14:textId="19EF93ED" w:rsidR="00B007D3" w:rsidRDefault="00B007D3" w:rsidP="00B007D3">
      <w:pPr>
        <w:pStyle w:val="BodyText"/>
      </w:pPr>
      <w:r>
        <w:t>This means that the energy source need to provide 24 watt-hours every day it operates.</w:t>
      </w:r>
    </w:p>
    <w:p w14:paraId="666AC7B4" w14:textId="15CFAD8E" w:rsidR="00F56E11" w:rsidRDefault="00F56E11" w:rsidP="00F56E11">
      <w:pPr>
        <w:pStyle w:val="Heading1"/>
      </w:pPr>
      <w:bookmarkStart w:id="276" w:name="_Toc495576128"/>
      <w:r>
        <w:t>Calculation of Duty Cycle</w:t>
      </w:r>
      <w:bookmarkEnd w:id="276"/>
    </w:p>
    <w:p w14:paraId="07F33AF4" w14:textId="2C09D9C9" w:rsidR="00F56E11" w:rsidRDefault="00F56E11" w:rsidP="00F56E11">
      <w:pPr>
        <w:pStyle w:val="BodyText"/>
      </w:pPr>
      <w:r>
        <w:t>Therefore, a cyclic daily load of 1 watt that operates 24 hours per day having a character of 3 seconds ON and 3 seconds OFF, is expressed as a daily load of</w:t>
      </w:r>
      <w:r w:rsidR="002A11EC">
        <w:t xml:space="preserve"> (see </w:t>
      </w:r>
      <w:r w:rsidR="002A11EC">
        <w:fldChar w:fldCharType="begin"/>
      </w:r>
      <w:r w:rsidR="002A11EC">
        <w:instrText xml:space="preserve"> REF _Ref464049247 \r \h </w:instrText>
      </w:r>
      <w:r w:rsidR="002A11EC">
        <w:fldChar w:fldCharType="separate"/>
      </w:r>
      <w:r w:rsidR="002A11EC">
        <w:t>Equation 2</w:t>
      </w:r>
      <w:r w:rsidR="002A11EC">
        <w:fldChar w:fldCharType="end"/>
      </w:r>
      <w:r w:rsidR="002A11EC">
        <w:t>)</w:t>
      </w:r>
      <w:r>
        <w:t>:</w:t>
      </w:r>
    </w:p>
    <w:p w14:paraId="1929555F" w14:textId="77777777" w:rsidR="00F56E11" w:rsidRDefault="00E0031F" w:rsidP="00F56E11">
      <w:pPr>
        <w:pStyle w:val="BodyText"/>
        <w:rPr>
          <w:rFonts w:cs="Arial"/>
        </w:rPr>
      </w:pPr>
      <m:oMathPara>
        <m:oMath>
          <m:sSub>
            <m:sSubPr>
              <m:ctrlPr>
                <w:rPr>
                  <w:rFonts w:ascii="Cambria Math" w:hAnsi="Cambria Math"/>
                  <w:i/>
                </w:rPr>
              </m:ctrlPr>
            </m:sSubPr>
            <m:e>
              <m:r>
                <w:rPr>
                  <w:rFonts w:ascii="Cambria Math" w:hAnsi="Cambria Math"/>
                </w:rPr>
                <m:t>E</m:t>
              </m:r>
            </m:e>
            <m:sub>
              <m:r>
                <w:rPr>
                  <w:rFonts w:ascii="Cambria Math" w:hAnsi="Cambria Math"/>
                </w:rPr>
                <m:t>DL</m:t>
              </m:r>
            </m:sub>
          </m:sSub>
          <m:r>
            <w:rPr>
              <w:rFonts w:ascii="Cambria Math" w:hAnsi="Cambria Math"/>
            </w:rPr>
            <m:t>=1W×24</m:t>
          </m:r>
          <m:r>
            <w:rPr>
              <w:rFonts w:ascii="Cambria Math" w:hAnsi="Cambria Math"/>
            </w:rPr>
            <m:t>h/day×</m:t>
          </m:r>
          <m:d>
            <m:dPr>
              <m:begChr m:val="["/>
              <m:endChr m:val="]"/>
              <m:ctrlPr>
                <w:rPr>
                  <w:rFonts w:ascii="Cambria Math" w:hAnsi="Cambria Math"/>
                  <w:i/>
                </w:rPr>
              </m:ctrlPr>
            </m:dPr>
            <m:e>
              <m:f>
                <m:fPr>
                  <m:ctrlPr>
                    <w:rPr>
                      <w:rFonts w:ascii="Cambria Math" w:hAnsi="Cambria Math"/>
                      <w:i/>
                    </w:rPr>
                  </m:ctrlPr>
                </m:fPr>
                <m:num>
                  <m:r>
                    <w:rPr>
                      <w:rFonts w:ascii="Cambria Math" w:hAnsi="Cambria Math"/>
                    </w:rPr>
                    <m:t>3</m:t>
                  </m:r>
                  <m:func>
                    <m:funcPr>
                      <m:ctrlPr>
                        <w:rPr>
                          <w:rFonts w:ascii="Cambria Math" w:hAnsi="Cambria Math"/>
                          <w:i/>
                        </w:rPr>
                      </m:ctrlPr>
                    </m:funcPr>
                    <m:fName>
                      <m:r>
                        <m:rPr>
                          <m:sty m:val="p"/>
                        </m:rPr>
                        <w:rPr>
                          <w:rFonts w:ascii="Cambria Math" w:hAnsi="Cambria Math"/>
                        </w:rPr>
                        <m:t>sec</m:t>
                      </m:r>
                    </m:fName>
                    <m:e>
                      <m:r>
                        <w:rPr>
                          <w:rFonts w:ascii="Cambria Math" w:hAnsi="Cambria Math"/>
                        </w:rPr>
                        <m:t>ON</m:t>
                      </m:r>
                    </m:e>
                  </m:func>
                </m:num>
                <m:den>
                  <m:r>
                    <w:rPr>
                      <w:rFonts w:ascii="Cambria Math" w:hAnsi="Cambria Math"/>
                    </w:rPr>
                    <m:t>3</m:t>
                  </m:r>
                  <m:func>
                    <m:funcPr>
                      <m:ctrlPr>
                        <w:rPr>
                          <w:rFonts w:ascii="Cambria Math" w:hAnsi="Cambria Math"/>
                          <w:i/>
                        </w:rPr>
                      </m:ctrlPr>
                    </m:funcPr>
                    <m:fName>
                      <m:r>
                        <m:rPr>
                          <m:sty m:val="p"/>
                        </m:rPr>
                        <w:rPr>
                          <w:rFonts w:ascii="Cambria Math" w:hAnsi="Cambria Math"/>
                        </w:rPr>
                        <m:t>sec</m:t>
                      </m:r>
                    </m:fName>
                    <m:e>
                      <m:r>
                        <w:rPr>
                          <w:rFonts w:ascii="Cambria Math" w:hAnsi="Cambria Math"/>
                        </w:rPr>
                        <m:t>ON</m:t>
                      </m:r>
                    </m:e>
                  </m:func>
                  <m:r>
                    <w:rPr>
                      <w:rFonts w:ascii="Cambria Math" w:hAnsi="Cambria Math"/>
                    </w:rPr>
                    <m:t>+3</m:t>
                  </m:r>
                  <m:func>
                    <m:funcPr>
                      <m:ctrlPr>
                        <w:rPr>
                          <w:rFonts w:ascii="Cambria Math" w:hAnsi="Cambria Math"/>
                          <w:i/>
                        </w:rPr>
                      </m:ctrlPr>
                    </m:funcPr>
                    <m:fName>
                      <m:r>
                        <m:rPr>
                          <m:sty m:val="p"/>
                        </m:rPr>
                        <w:rPr>
                          <w:rFonts w:ascii="Cambria Math" w:hAnsi="Cambria Math"/>
                        </w:rPr>
                        <m:t>sec</m:t>
                      </m:r>
                    </m:fName>
                    <m:e>
                      <m:r>
                        <w:rPr>
                          <w:rFonts w:ascii="Cambria Math" w:hAnsi="Cambria Math"/>
                        </w:rPr>
                        <m:t>OFF</m:t>
                      </m:r>
                    </m:e>
                  </m:func>
                </m:den>
              </m:f>
            </m:e>
          </m:d>
          <m:r>
            <w:rPr>
              <w:rFonts w:ascii="Cambria Math" w:hAnsi="Cambria Math"/>
            </w:rPr>
            <m:t>=12Wh/day</m:t>
          </m:r>
        </m:oMath>
      </m:oMathPara>
    </w:p>
    <w:p w14:paraId="6AAABEE3" w14:textId="52BE65F1" w:rsidR="00F56E11" w:rsidRDefault="00F56E11" w:rsidP="00F56E11">
      <w:pPr>
        <w:pStyle w:val="BodyText"/>
        <w:rPr>
          <w:rFonts w:cs="Arial"/>
        </w:rPr>
      </w:pPr>
      <w:r>
        <w:t>By cycling the load, the daily load in this case is half of a load operating at 100 percent duty cycle.  This is an important aspect in conservation of energy.</w:t>
      </w:r>
    </w:p>
    <w:p w14:paraId="6952675C" w14:textId="77777777" w:rsidR="00155238" w:rsidRDefault="00155238" w:rsidP="00155238">
      <w:pPr>
        <w:pStyle w:val="Heading1"/>
      </w:pPr>
      <w:bookmarkStart w:id="277" w:name="_Ref495302960"/>
      <w:bookmarkStart w:id="278" w:name="_Toc495576129"/>
      <w:r>
        <w:t>Calculation of Hours of darkness</w:t>
      </w:r>
      <w:bookmarkEnd w:id="277"/>
      <w:bookmarkEnd w:id="278"/>
    </w:p>
    <w:p w14:paraId="1954190E" w14:textId="77777777" w:rsidR="00155238" w:rsidRDefault="00155238" w:rsidP="00155238">
      <w:pPr>
        <w:pStyle w:val="BodyText"/>
        <w:rPr>
          <w:rFonts w:cs="Arial"/>
        </w:rPr>
      </w:pPr>
      <w:r>
        <w:t>To find the maximum daily load for a cyclic load of 1 watt that operates at night, having a character of 3 seconds ON and 3 seconds OFF at 42 degrees N latitude, proceed as follows:</w:t>
      </w:r>
    </w:p>
    <w:p w14:paraId="4A51DF63" w14:textId="082C3177" w:rsidR="00155238" w:rsidRPr="00424EDE" w:rsidRDefault="00155238" w:rsidP="00155238">
      <w:pPr>
        <w:pStyle w:val="BodyText"/>
        <w:rPr>
          <w:rFonts w:cs="Arial"/>
        </w:rPr>
      </w:pPr>
      <w:r>
        <w:t xml:space="preserve">Since the load operates at night, the greatest daily load occurs at the time of the winter solstice when the sun's declination is -23.45°: D=-23.45° perform all calculations in degrees (see </w:t>
      </w:r>
      <w:r w:rsidR="00600DF9">
        <w:fldChar w:fldCharType="begin"/>
      </w:r>
      <w:r w:rsidR="00600DF9">
        <w:instrText xml:space="preserve"> REF _Ref464050836 \r \h </w:instrText>
      </w:r>
      <w:r w:rsidR="00600DF9">
        <w:fldChar w:fldCharType="separate"/>
      </w:r>
      <w:r w:rsidR="00600DF9">
        <w:t>Equation 3</w:t>
      </w:r>
      <w:r w:rsidR="00600DF9">
        <w:fldChar w:fldCharType="end"/>
      </w:r>
      <w:r>
        <w:t>):</w:t>
      </w:r>
    </w:p>
    <w:p w14:paraId="41F3C6BC" w14:textId="77777777" w:rsidR="00155238" w:rsidRPr="00FA2D58" w:rsidRDefault="00E0031F" w:rsidP="00155238">
      <w:pPr>
        <w:pStyle w:val="BodyText"/>
        <w:rPr>
          <w:rFonts w:eastAsiaTheme="minorEastAsia" w:cs="Arial"/>
        </w:rPr>
      </w:pPr>
      <m:oMathPara>
        <m:oMath>
          <m:sSub>
            <m:sSubPr>
              <m:ctrlPr>
                <w:rPr>
                  <w:rFonts w:ascii="Cambria Math" w:hAnsi="Cambria Math" w:cs="Arial"/>
                  <w:i/>
                </w:rPr>
              </m:ctrlPr>
            </m:sSubPr>
            <m:e>
              <m:r>
                <w:rPr>
                  <w:rFonts w:ascii="Cambria Math" w:hAnsi="Cambria Math" w:cs="Arial"/>
                </w:rPr>
                <m:t>H</m:t>
              </m:r>
            </m:e>
            <m:sub>
              <m:r>
                <w:rPr>
                  <w:rFonts w:ascii="Cambria Math" w:hAnsi="Cambria Math" w:cs="Arial"/>
                </w:rPr>
                <m:t>daylight</m:t>
              </m:r>
            </m:sub>
          </m:sSub>
          <m:r>
            <w:rPr>
              <w:rFonts w:ascii="Cambria Math" w:hAnsi="Cambria Math" w:cs="Arial"/>
            </w:rPr>
            <m:t>=</m:t>
          </m:r>
          <m:d>
            <m:dPr>
              <m:ctrlPr>
                <w:rPr>
                  <w:rFonts w:ascii="Cambria Math" w:hAnsi="Cambria Math" w:cs="Arial"/>
                  <w:i/>
                </w:rPr>
              </m:ctrlPr>
            </m:dPr>
            <m:e>
              <m:f>
                <m:fPr>
                  <m:ctrlPr>
                    <w:rPr>
                      <w:rFonts w:ascii="Cambria Math" w:hAnsi="Cambria Math" w:cs="Arial"/>
                      <w:i/>
                    </w:rPr>
                  </m:ctrlPr>
                </m:fPr>
                <m:num>
                  <m:r>
                    <w:rPr>
                      <w:rFonts w:ascii="Cambria Math" w:hAnsi="Cambria Math" w:cs="Arial"/>
                    </w:rPr>
                    <m:t>2</m:t>
                  </m:r>
                </m:num>
                <m:den>
                  <m:r>
                    <w:rPr>
                      <w:rFonts w:ascii="Cambria Math" w:hAnsi="Cambria Math" w:cs="Arial"/>
                    </w:rPr>
                    <m:t>15</m:t>
                  </m:r>
                </m:den>
              </m:f>
            </m:e>
          </m:d>
          <m:r>
            <w:rPr>
              <w:rFonts w:ascii="Cambria Math" w:hAnsi="Cambria Math" w:cs="Arial"/>
            </w:rPr>
            <m:t>arc cos</m:t>
          </m:r>
          <m:d>
            <m:dPr>
              <m:begChr m:val="["/>
              <m:endChr m:val="]"/>
              <m:ctrlPr>
                <w:rPr>
                  <w:rFonts w:ascii="Cambria Math" w:hAnsi="Cambria Math" w:cs="Arial"/>
                  <w:i/>
                </w:rPr>
              </m:ctrlPr>
            </m:dPr>
            <m:e>
              <m:f>
                <m:fPr>
                  <m:ctrlPr>
                    <w:rPr>
                      <w:rFonts w:ascii="Cambria Math" w:hAnsi="Cambria Math" w:cs="Arial"/>
                      <w:i/>
                    </w:rPr>
                  </m:ctrlPr>
                </m:fPr>
                <m:num>
                  <m:r>
                    <w:rPr>
                      <w:rFonts w:ascii="Cambria Math" w:hAnsi="Cambria Math" w:cs="Arial"/>
                    </w:rPr>
                    <m:t>-0.0151-</m:t>
                  </m:r>
                  <m:r>
                    <m:rPr>
                      <m:sty m:val="p"/>
                    </m:rPr>
                    <w:rPr>
                      <w:rFonts w:ascii="Cambria Math" w:hAnsi="Cambria Math" w:cs="Arial"/>
                    </w:rPr>
                    <m:t>sin⁡</m:t>
                  </m:r>
                  <m:r>
                    <w:rPr>
                      <w:rFonts w:ascii="Cambria Math" w:hAnsi="Cambria Math" w:cs="Arial"/>
                    </w:rPr>
                    <m:t>(42)×</m:t>
                  </m:r>
                  <m:r>
                    <m:rPr>
                      <m:sty m:val="p"/>
                    </m:rPr>
                    <w:rPr>
                      <w:rFonts w:ascii="Cambria Math" w:hAnsi="Cambria Math" w:cs="Arial"/>
                    </w:rPr>
                    <m:t>sin⁡</m:t>
                  </m:r>
                  <m:r>
                    <w:rPr>
                      <w:rFonts w:ascii="Cambria Math" w:hAnsi="Cambria Math" w:cs="Arial"/>
                    </w:rPr>
                    <m:t>(-23.45)</m:t>
                  </m:r>
                </m:num>
                <m:den>
                  <m:r>
                    <m:rPr>
                      <m:sty m:val="p"/>
                    </m:rPr>
                    <w:rPr>
                      <w:rFonts w:ascii="Cambria Math" w:hAnsi="Cambria Math" w:cs="Arial"/>
                    </w:rPr>
                    <m:t>cos⁡</m:t>
                  </m:r>
                  <m:r>
                    <w:rPr>
                      <w:rFonts w:ascii="Cambria Math" w:hAnsi="Cambria Math" w:cs="Arial"/>
                    </w:rPr>
                    <m:t>(42)×</m:t>
                  </m:r>
                  <m:r>
                    <m:rPr>
                      <m:sty m:val="p"/>
                    </m:rPr>
                    <w:rPr>
                      <w:rFonts w:ascii="Cambria Math" w:hAnsi="Cambria Math" w:cs="Arial"/>
                    </w:rPr>
                    <m:t>cos⁡</m:t>
                  </m:r>
                  <m:r>
                    <w:rPr>
                      <w:rFonts w:ascii="Cambria Math" w:hAnsi="Cambria Math" w:cs="Arial"/>
                    </w:rPr>
                    <m:t>(-23.45)</m:t>
                  </m:r>
                </m:den>
              </m:f>
            </m:e>
          </m:d>
          <m:r>
            <w:rPr>
              <w:rFonts w:ascii="Cambria Math" w:hAnsi="Cambria Math" w:cs="Arial"/>
            </w:rPr>
            <m:t xml:space="preserve">=9.1 </m:t>
          </m:r>
          <m:r>
            <w:rPr>
              <w:rFonts w:ascii="Cambria Math" w:hAnsi="Cambria Math" w:cs="Arial"/>
            </w:rPr>
            <m:t>h/day</m:t>
          </m:r>
        </m:oMath>
      </m:oMathPara>
    </w:p>
    <w:p w14:paraId="401BF81B" w14:textId="77777777" w:rsidR="00155238" w:rsidRDefault="00155238" w:rsidP="00155238">
      <w:pPr>
        <w:pStyle w:val="BodyText"/>
        <w:rPr>
          <w:rFonts w:cs="Arial"/>
        </w:rPr>
      </w:pPr>
      <w:r>
        <w:rPr>
          <w:rFonts w:eastAsiaTheme="minorEastAsia" w:cs="Arial"/>
        </w:rPr>
        <w:t>giving</w:t>
      </w:r>
    </w:p>
    <w:p w14:paraId="0C0A0D89" w14:textId="77777777" w:rsidR="00155238" w:rsidRPr="0054135F" w:rsidRDefault="00E0031F" w:rsidP="00155238">
      <w:pPr>
        <w:pStyle w:val="BodyText"/>
        <w:ind w:left="567"/>
        <w:rPr>
          <w:rStyle w:val="CommentReference"/>
          <w:rFonts w:cs="Arial"/>
          <w:sz w:val="22"/>
          <w:szCs w:val="22"/>
        </w:rPr>
      </w:pPr>
      <m:oMathPara>
        <m:oMathParaPr>
          <m:jc m:val="center"/>
        </m:oMathParaPr>
        <m:oMath>
          <m:sSub>
            <m:sSubPr>
              <m:ctrlPr>
                <w:rPr>
                  <w:rStyle w:val="CommentReference"/>
                  <w:rFonts w:ascii="Cambria Math" w:hAnsi="Cambria Math" w:cs="Arial"/>
                  <w:i/>
                  <w:sz w:val="22"/>
                  <w:szCs w:val="22"/>
                </w:rPr>
              </m:ctrlPr>
            </m:sSubPr>
            <m:e>
              <m:r>
                <w:rPr>
                  <w:rStyle w:val="CommentReference"/>
                  <w:rFonts w:ascii="Cambria Math" w:hAnsi="Cambria Math" w:cs="Arial"/>
                  <w:sz w:val="22"/>
                  <w:szCs w:val="22"/>
                </w:rPr>
                <m:t>H</m:t>
              </m:r>
            </m:e>
            <m:sub>
              <m:r>
                <w:rPr>
                  <w:rStyle w:val="CommentReference"/>
                  <w:rFonts w:ascii="Cambria Math" w:hAnsi="Cambria Math" w:cs="Arial"/>
                  <w:sz w:val="22"/>
                  <w:szCs w:val="22"/>
                </w:rPr>
                <m:t>darkness</m:t>
              </m:r>
            </m:sub>
          </m:sSub>
          <m:r>
            <w:rPr>
              <w:rStyle w:val="CommentReference"/>
              <w:rFonts w:ascii="Cambria Math" w:hAnsi="Cambria Math" w:cs="Arial"/>
              <w:sz w:val="22"/>
              <w:szCs w:val="22"/>
            </w:rPr>
            <m:t>=24-</m:t>
          </m:r>
          <m:sSub>
            <m:sSubPr>
              <m:ctrlPr>
                <w:rPr>
                  <w:rStyle w:val="CommentReference"/>
                  <w:rFonts w:ascii="Cambria Math" w:hAnsi="Cambria Math" w:cs="Arial"/>
                  <w:i/>
                  <w:sz w:val="22"/>
                  <w:szCs w:val="22"/>
                </w:rPr>
              </m:ctrlPr>
            </m:sSubPr>
            <m:e>
              <m:r>
                <w:rPr>
                  <w:rStyle w:val="CommentReference"/>
                  <w:rFonts w:ascii="Cambria Math" w:hAnsi="Cambria Math" w:cs="Arial"/>
                  <w:sz w:val="22"/>
                  <w:szCs w:val="22"/>
                </w:rPr>
                <m:t>H</m:t>
              </m:r>
            </m:e>
            <m:sub>
              <m:r>
                <w:rPr>
                  <w:rStyle w:val="CommentReference"/>
                  <w:rFonts w:ascii="Cambria Math" w:hAnsi="Cambria Math" w:cs="Arial"/>
                  <w:sz w:val="22"/>
                  <w:szCs w:val="22"/>
                </w:rPr>
                <m:t>daylight</m:t>
              </m:r>
            </m:sub>
          </m:sSub>
          <m:r>
            <w:rPr>
              <w:rStyle w:val="CommentReference"/>
              <w:rFonts w:ascii="Cambria Math" w:hAnsi="Cambria Math" w:cs="Arial"/>
              <w:sz w:val="22"/>
              <w:szCs w:val="22"/>
            </w:rPr>
            <m:t xml:space="preserve">=24-9.1=14.9 </m:t>
          </m:r>
          <m:r>
            <w:rPr>
              <w:rStyle w:val="CommentReference"/>
              <w:rFonts w:ascii="Cambria Math" w:hAnsi="Cambria Math" w:cs="Arial"/>
              <w:sz w:val="22"/>
              <w:szCs w:val="22"/>
            </w:rPr>
            <m:t>hours/day</m:t>
          </m:r>
        </m:oMath>
      </m:oMathPara>
    </w:p>
    <w:p w14:paraId="78B5FF8E" w14:textId="77777777" w:rsidR="00155238" w:rsidRDefault="00155238" w:rsidP="00155238">
      <w:pPr>
        <w:pStyle w:val="BodyText"/>
        <w:rPr>
          <w:rFonts w:cs="Arial"/>
        </w:rPr>
      </w:pPr>
      <w:r>
        <w:t>Therefore, the maximum daily load (E</w:t>
      </w:r>
      <w:r>
        <w:rPr>
          <w:vertAlign w:val="subscript"/>
        </w:rPr>
        <w:t>DL</w:t>
      </w:r>
      <w:r>
        <w:t>) is:</w:t>
      </w:r>
    </w:p>
    <w:p w14:paraId="7919F307" w14:textId="77777777" w:rsidR="00155238" w:rsidRDefault="00E0031F" w:rsidP="00155238">
      <w:pPr>
        <w:pStyle w:val="BodyText"/>
        <w:rPr>
          <w:rFonts w:cs="Arial"/>
        </w:rPr>
      </w:pPr>
      <m:oMathPara>
        <m:oMath>
          <m:sSub>
            <m:sSubPr>
              <m:ctrlPr>
                <w:rPr>
                  <w:rFonts w:ascii="Cambria Math" w:hAnsi="Cambria Math"/>
                  <w:i/>
                </w:rPr>
              </m:ctrlPr>
            </m:sSubPr>
            <m:e>
              <m:r>
                <w:rPr>
                  <w:rFonts w:ascii="Cambria Math" w:hAnsi="Cambria Math"/>
                </w:rPr>
                <m:t>E</m:t>
              </m:r>
            </m:e>
            <m:sub>
              <m:r>
                <w:rPr>
                  <w:rFonts w:ascii="Cambria Math" w:hAnsi="Cambria Math"/>
                </w:rPr>
                <m:t>DL</m:t>
              </m:r>
            </m:sub>
          </m:sSub>
          <m:r>
            <w:rPr>
              <w:rFonts w:ascii="Cambria Math" w:hAnsi="Cambria Math"/>
            </w:rPr>
            <m:t>=1W×14.9</m:t>
          </m:r>
          <m:r>
            <w:rPr>
              <w:rFonts w:ascii="Cambria Math" w:hAnsi="Cambria Math"/>
            </w:rPr>
            <m:t>h/day×</m:t>
          </m:r>
          <m:d>
            <m:dPr>
              <m:begChr m:val="["/>
              <m:endChr m:val="]"/>
              <m:ctrlPr>
                <w:rPr>
                  <w:rFonts w:ascii="Cambria Math" w:hAnsi="Cambria Math"/>
                  <w:i/>
                </w:rPr>
              </m:ctrlPr>
            </m:dPr>
            <m:e>
              <m:f>
                <m:fPr>
                  <m:ctrlPr>
                    <w:rPr>
                      <w:rFonts w:ascii="Cambria Math" w:hAnsi="Cambria Math"/>
                      <w:i/>
                    </w:rPr>
                  </m:ctrlPr>
                </m:fPr>
                <m:num>
                  <m:r>
                    <w:rPr>
                      <w:rFonts w:ascii="Cambria Math" w:hAnsi="Cambria Math"/>
                    </w:rPr>
                    <m:t>3</m:t>
                  </m:r>
                  <m:func>
                    <m:funcPr>
                      <m:ctrlPr>
                        <w:rPr>
                          <w:rFonts w:ascii="Cambria Math" w:hAnsi="Cambria Math"/>
                          <w:i/>
                        </w:rPr>
                      </m:ctrlPr>
                    </m:funcPr>
                    <m:fName>
                      <m:r>
                        <m:rPr>
                          <m:sty m:val="p"/>
                        </m:rPr>
                        <w:rPr>
                          <w:rFonts w:ascii="Cambria Math" w:hAnsi="Cambria Math"/>
                        </w:rPr>
                        <m:t>sec</m:t>
                      </m:r>
                    </m:fName>
                    <m:e>
                      <m:r>
                        <w:rPr>
                          <w:rFonts w:ascii="Cambria Math" w:hAnsi="Cambria Math"/>
                        </w:rPr>
                        <m:t>ON</m:t>
                      </m:r>
                    </m:e>
                  </m:func>
                </m:num>
                <m:den>
                  <m:r>
                    <w:rPr>
                      <w:rFonts w:ascii="Cambria Math" w:hAnsi="Cambria Math"/>
                    </w:rPr>
                    <m:t>3</m:t>
                  </m:r>
                  <m:func>
                    <m:funcPr>
                      <m:ctrlPr>
                        <w:rPr>
                          <w:rFonts w:ascii="Cambria Math" w:hAnsi="Cambria Math"/>
                          <w:i/>
                        </w:rPr>
                      </m:ctrlPr>
                    </m:funcPr>
                    <m:fName>
                      <m:r>
                        <m:rPr>
                          <m:sty m:val="p"/>
                        </m:rPr>
                        <w:rPr>
                          <w:rFonts w:ascii="Cambria Math" w:hAnsi="Cambria Math"/>
                        </w:rPr>
                        <m:t>sec</m:t>
                      </m:r>
                    </m:fName>
                    <m:e>
                      <m:r>
                        <w:rPr>
                          <w:rFonts w:ascii="Cambria Math" w:hAnsi="Cambria Math"/>
                        </w:rPr>
                        <m:t>ON</m:t>
                      </m:r>
                    </m:e>
                  </m:func>
                  <m:r>
                    <w:rPr>
                      <w:rFonts w:ascii="Cambria Math" w:hAnsi="Cambria Math"/>
                    </w:rPr>
                    <m:t>+3</m:t>
                  </m:r>
                  <m:func>
                    <m:funcPr>
                      <m:ctrlPr>
                        <w:rPr>
                          <w:rFonts w:ascii="Cambria Math" w:hAnsi="Cambria Math"/>
                          <w:i/>
                        </w:rPr>
                      </m:ctrlPr>
                    </m:funcPr>
                    <m:fName>
                      <m:r>
                        <m:rPr>
                          <m:sty m:val="p"/>
                        </m:rPr>
                        <w:rPr>
                          <w:rFonts w:ascii="Cambria Math" w:hAnsi="Cambria Math"/>
                        </w:rPr>
                        <m:t>sec</m:t>
                      </m:r>
                    </m:fName>
                    <m:e>
                      <m:r>
                        <w:rPr>
                          <w:rFonts w:ascii="Cambria Math" w:hAnsi="Cambria Math"/>
                        </w:rPr>
                        <m:t>OFF</m:t>
                      </m:r>
                    </m:e>
                  </m:func>
                </m:den>
              </m:f>
            </m:e>
          </m:d>
          <m:r>
            <w:rPr>
              <w:rFonts w:ascii="Cambria Math" w:hAnsi="Cambria Math"/>
            </w:rPr>
            <m:t>=7.45Wh/day</m:t>
          </m:r>
        </m:oMath>
      </m:oMathPara>
    </w:p>
    <w:p w14:paraId="738D4AE7" w14:textId="77777777" w:rsidR="00155238" w:rsidRDefault="00155238" w:rsidP="00155238">
      <w:pPr>
        <w:pStyle w:val="BodyText"/>
        <w:rPr>
          <w:rFonts w:cs="Arial"/>
        </w:rPr>
      </w:pPr>
      <m:oMathPara>
        <m:oMath>
          <m:r>
            <w:rPr>
              <w:rFonts w:ascii="Cambria Math" w:hAnsi="Cambria Math" w:cs="Arial"/>
            </w:rPr>
            <m:t>D=23.45</m:t>
          </m:r>
          <m:func>
            <m:funcPr>
              <m:ctrlPr>
                <w:rPr>
                  <w:rFonts w:ascii="Cambria Math" w:hAnsi="Cambria Math" w:cs="Arial"/>
                  <w:i/>
                </w:rPr>
              </m:ctrlPr>
            </m:funcPr>
            <m:fName>
              <m:r>
                <m:rPr>
                  <m:sty m:val="p"/>
                </m:rPr>
                <w:rPr>
                  <w:rFonts w:ascii="Cambria Math" w:hAnsi="Cambria Math" w:cs="Arial"/>
                </w:rPr>
                <m:t>sin</m:t>
              </m:r>
            </m:fName>
            <m:e>
              <m:d>
                <m:dPr>
                  <m:ctrlPr>
                    <w:rPr>
                      <w:rFonts w:ascii="Cambria Math" w:hAnsi="Cambria Math" w:cs="Arial"/>
                      <w:i/>
                    </w:rPr>
                  </m:ctrlPr>
                </m:dPr>
                <m:e>
                  <m:r>
                    <w:rPr>
                      <w:rFonts w:ascii="Cambria Math" w:hAnsi="Cambria Math" w:cs="Arial"/>
                    </w:rPr>
                    <m:t>1.008</m:t>
                  </m:r>
                  <m:d>
                    <m:dPr>
                      <m:ctrlPr>
                        <w:rPr>
                          <w:rFonts w:ascii="Cambria Math" w:hAnsi="Cambria Math" w:cs="Arial"/>
                          <w:i/>
                        </w:rPr>
                      </m:ctrlPr>
                    </m:dPr>
                    <m:e>
                      <m:r>
                        <w:rPr>
                          <w:rFonts w:ascii="Cambria Math" w:hAnsi="Cambria Math" w:cs="Arial"/>
                        </w:rPr>
                        <m:t>n-80</m:t>
                      </m:r>
                    </m:e>
                  </m:d>
                </m:e>
              </m:d>
            </m:e>
          </m:func>
          <m:r>
            <w:rPr>
              <w:rFonts w:ascii="Cambria Math" w:hAnsi="Cambria Math" w:cs="Arial"/>
            </w:rPr>
            <m:t>with n=45 (Julian date for February 14 is 45)</m:t>
          </m:r>
        </m:oMath>
      </m:oMathPara>
    </w:p>
    <w:p w14:paraId="0E7F6766" w14:textId="77777777" w:rsidR="00155238" w:rsidRDefault="00155238" w:rsidP="00155238">
      <w:pPr>
        <w:pStyle w:val="BodyText"/>
        <w:rPr>
          <w:rFonts w:cs="Arial"/>
        </w:rPr>
      </w:pPr>
      <w:r>
        <w:t>To find the daily load for the same cyclic load on February 14 proceed as follows (D = -13.54°):</w:t>
      </w:r>
    </w:p>
    <w:p w14:paraId="48AE61B0" w14:textId="11CB27CF" w:rsidR="00155238" w:rsidRDefault="001F53B8" w:rsidP="00155238">
      <w:pPr>
        <w:pStyle w:val="BodyText"/>
        <w:tabs>
          <w:tab w:val="left" w:pos="1683"/>
        </w:tabs>
      </w:pPr>
      <w:r>
        <w:t>P</w:t>
      </w:r>
      <w:r w:rsidR="00155238">
        <w:t>erform all calculations in degrees:</w:t>
      </w:r>
    </w:p>
    <w:p w14:paraId="64E6682A" w14:textId="77777777" w:rsidR="00155238" w:rsidRPr="005772AD" w:rsidRDefault="00E0031F" w:rsidP="00155238">
      <w:pPr>
        <w:pStyle w:val="BodyText"/>
        <w:tabs>
          <w:tab w:val="left" w:pos="1683"/>
        </w:tabs>
        <w:rPr>
          <w:rFonts w:eastAsiaTheme="minorEastAsia" w:cs="Arial"/>
        </w:rPr>
      </w:pPr>
      <m:oMathPara>
        <m:oMath>
          <m:sSub>
            <m:sSubPr>
              <m:ctrlPr>
                <w:rPr>
                  <w:rFonts w:ascii="Cambria Math" w:hAnsi="Cambria Math" w:cs="Arial"/>
                  <w:i/>
                </w:rPr>
              </m:ctrlPr>
            </m:sSubPr>
            <m:e>
              <m:r>
                <w:rPr>
                  <w:rFonts w:ascii="Cambria Math" w:hAnsi="Cambria Math" w:cs="Arial"/>
                </w:rPr>
                <m:t>H</m:t>
              </m:r>
            </m:e>
            <m:sub>
              <m:r>
                <w:rPr>
                  <w:rFonts w:ascii="Cambria Math" w:hAnsi="Cambria Math" w:cs="Arial"/>
                </w:rPr>
                <m:t>daylight</m:t>
              </m:r>
            </m:sub>
          </m:sSub>
          <m:r>
            <w:rPr>
              <w:rFonts w:ascii="Cambria Math" w:hAnsi="Cambria Math" w:cs="Arial"/>
            </w:rPr>
            <m:t>=</m:t>
          </m:r>
          <m:d>
            <m:dPr>
              <m:ctrlPr>
                <w:rPr>
                  <w:rFonts w:ascii="Cambria Math" w:hAnsi="Cambria Math" w:cs="Arial"/>
                  <w:i/>
                </w:rPr>
              </m:ctrlPr>
            </m:dPr>
            <m:e>
              <m:f>
                <m:fPr>
                  <m:ctrlPr>
                    <w:rPr>
                      <w:rFonts w:ascii="Cambria Math" w:hAnsi="Cambria Math" w:cs="Arial"/>
                      <w:i/>
                    </w:rPr>
                  </m:ctrlPr>
                </m:fPr>
                <m:num>
                  <m:r>
                    <w:rPr>
                      <w:rFonts w:ascii="Cambria Math" w:hAnsi="Cambria Math" w:cs="Arial"/>
                    </w:rPr>
                    <m:t>2</m:t>
                  </m:r>
                </m:num>
                <m:den>
                  <m:r>
                    <w:rPr>
                      <w:rFonts w:ascii="Cambria Math" w:hAnsi="Cambria Math" w:cs="Arial"/>
                    </w:rPr>
                    <m:t>15</m:t>
                  </m:r>
                </m:den>
              </m:f>
            </m:e>
          </m:d>
          <m:r>
            <w:rPr>
              <w:rFonts w:ascii="Cambria Math" w:hAnsi="Cambria Math" w:cs="Arial"/>
            </w:rPr>
            <m:t>arc cos</m:t>
          </m:r>
          <m:d>
            <m:dPr>
              <m:begChr m:val="["/>
              <m:endChr m:val="]"/>
              <m:ctrlPr>
                <w:rPr>
                  <w:rFonts w:ascii="Cambria Math" w:hAnsi="Cambria Math" w:cs="Arial"/>
                  <w:i/>
                </w:rPr>
              </m:ctrlPr>
            </m:dPr>
            <m:e>
              <m:f>
                <m:fPr>
                  <m:ctrlPr>
                    <w:rPr>
                      <w:rFonts w:ascii="Cambria Math" w:hAnsi="Cambria Math" w:cs="Arial"/>
                      <w:i/>
                    </w:rPr>
                  </m:ctrlPr>
                </m:fPr>
                <m:num>
                  <m:r>
                    <w:rPr>
                      <w:rFonts w:ascii="Cambria Math" w:hAnsi="Cambria Math" w:cs="Arial"/>
                    </w:rPr>
                    <m:t>-0.0151-</m:t>
                  </m:r>
                  <m:r>
                    <m:rPr>
                      <m:sty m:val="p"/>
                    </m:rPr>
                    <w:rPr>
                      <w:rFonts w:ascii="Cambria Math" w:hAnsi="Cambria Math" w:cs="Arial"/>
                    </w:rPr>
                    <m:t>sin⁡</m:t>
                  </m:r>
                  <m:r>
                    <w:rPr>
                      <w:rFonts w:ascii="Cambria Math" w:hAnsi="Cambria Math" w:cs="Arial"/>
                    </w:rPr>
                    <m:t>(42)×</m:t>
                  </m:r>
                  <m:r>
                    <m:rPr>
                      <m:sty m:val="p"/>
                    </m:rPr>
                    <w:rPr>
                      <w:rFonts w:ascii="Cambria Math" w:hAnsi="Cambria Math" w:cs="Arial"/>
                    </w:rPr>
                    <m:t>sin⁡</m:t>
                  </m:r>
                  <m:r>
                    <w:rPr>
                      <w:rFonts w:ascii="Cambria Math" w:hAnsi="Cambria Math" w:cs="Arial"/>
                    </w:rPr>
                    <m:t>(-13.54)</m:t>
                  </m:r>
                </m:num>
                <m:den>
                  <m:r>
                    <m:rPr>
                      <m:sty m:val="p"/>
                    </m:rPr>
                    <w:rPr>
                      <w:rFonts w:ascii="Cambria Math" w:hAnsi="Cambria Math" w:cs="Arial"/>
                    </w:rPr>
                    <m:t>cos⁡</m:t>
                  </m:r>
                  <m:r>
                    <w:rPr>
                      <w:rFonts w:ascii="Cambria Math" w:hAnsi="Cambria Math" w:cs="Arial"/>
                    </w:rPr>
                    <m:t>(42)×</m:t>
                  </m:r>
                  <m:r>
                    <m:rPr>
                      <m:sty m:val="p"/>
                    </m:rPr>
                    <w:rPr>
                      <w:rFonts w:ascii="Cambria Math" w:hAnsi="Cambria Math" w:cs="Arial"/>
                    </w:rPr>
                    <m:t>cos⁡</m:t>
                  </m:r>
                  <m:r>
                    <w:rPr>
                      <w:rFonts w:ascii="Cambria Math" w:hAnsi="Cambria Math" w:cs="Arial"/>
                    </w:rPr>
                    <m:t>(-13.54)</m:t>
                  </m:r>
                </m:den>
              </m:f>
            </m:e>
          </m:d>
          <m:r>
            <w:rPr>
              <w:rFonts w:ascii="Cambria Math" w:hAnsi="Cambria Math" w:cs="Arial"/>
            </w:rPr>
            <m:t xml:space="preserve">=10.5 </m:t>
          </m:r>
          <m:r>
            <w:rPr>
              <w:rFonts w:ascii="Cambria Math" w:hAnsi="Cambria Math" w:cs="Arial"/>
            </w:rPr>
            <m:t>h/day</m:t>
          </m:r>
        </m:oMath>
      </m:oMathPara>
    </w:p>
    <w:p w14:paraId="7636FB2E" w14:textId="77777777" w:rsidR="00155238" w:rsidRDefault="00155238" w:rsidP="00155238">
      <w:pPr>
        <w:pStyle w:val="BodyText"/>
        <w:tabs>
          <w:tab w:val="left" w:pos="1683"/>
        </w:tabs>
        <w:rPr>
          <w:rFonts w:cs="Arial"/>
        </w:rPr>
      </w:pPr>
      <w:r>
        <w:rPr>
          <w:rFonts w:eastAsiaTheme="minorEastAsia" w:cs="Arial"/>
        </w:rPr>
        <w:t>giving</w:t>
      </w:r>
    </w:p>
    <w:p w14:paraId="364F1171" w14:textId="77777777" w:rsidR="00155238" w:rsidRPr="00FA2D58" w:rsidRDefault="00E0031F" w:rsidP="00155238">
      <w:pPr>
        <w:pStyle w:val="BodyText"/>
        <w:ind w:left="567"/>
        <w:rPr>
          <w:rStyle w:val="CommentReference"/>
          <w:rFonts w:cs="Arial"/>
        </w:rPr>
      </w:pPr>
      <m:oMathPara>
        <m:oMathParaPr>
          <m:jc m:val="center"/>
        </m:oMathParaPr>
        <m:oMath>
          <m:sSub>
            <m:sSubPr>
              <m:ctrlPr>
                <w:rPr>
                  <w:rStyle w:val="CommentReference"/>
                  <w:rFonts w:ascii="Cambria Math" w:hAnsi="Cambria Math" w:cs="Arial"/>
                  <w:i/>
                  <w:sz w:val="22"/>
                  <w:szCs w:val="22"/>
                </w:rPr>
              </m:ctrlPr>
            </m:sSubPr>
            <m:e>
              <m:r>
                <w:rPr>
                  <w:rStyle w:val="CommentReference"/>
                  <w:rFonts w:ascii="Cambria Math" w:hAnsi="Cambria Math" w:cs="Arial"/>
                  <w:sz w:val="22"/>
                  <w:szCs w:val="22"/>
                </w:rPr>
                <m:t>H</m:t>
              </m:r>
            </m:e>
            <m:sub>
              <m:r>
                <w:rPr>
                  <w:rStyle w:val="CommentReference"/>
                  <w:rFonts w:ascii="Cambria Math" w:hAnsi="Cambria Math" w:cs="Arial"/>
                  <w:sz w:val="22"/>
                  <w:szCs w:val="22"/>
                </w:rPr>
                <m:t>darkness</m:t>
              </m:r>
            </m:sub>
          </m:sSub>
          <m:r>
            <w:rPr>
              <w:rStyle w:val="CommentReference"/>
              <w:rFonts w:ascii="Cambria Math" w:hAnsi="Cambria Math" w:cs="Arial"/>
              <w:sz w:val="22"/>
              <w:szCs w:val="22"/>
            </w:rPr>
            <m:t>=24-</m:t>
          </m:r>
          <m:sSub>
            <m:sSubPr>
              <m:ctrlPr>
                <w:rPr>
                  <w:rStyle w:val="CommentReference"/>
                  <w:rFonts w:ascii="Cambria Math" w:hAnsi="Cambria Math" w:cs="Arial"/>
                  <w:i/>
                  <w:sz w:val="22"/>
                  <w:szCs w:val="22"/>
                </w:rPr>
              </m:ctrlPr>
            </m:sSubPr>
            <m:e>
              <m:r>
                <w:rPr>
                  <w:rStyle w:val="CommentReference"/>
                  <w:rFonts w:ascii="Cambria Math" w:hAnsi="Cambria Math" w:cs="Arial"/>
                  <w:sz w:val="22"/>
                  <w:szCs w:val="22"/>
                </w:rPr>
                <m:t>H</m:t>
              </m:r>
            </m:e>
            <m:sub>
              <m:r>
                <w:rPr>
                  <w:rStyle w:val="CommentReference"/>
                  <w:rFonts w:ascii="Cambria Math" w:hAnsi="Cambria Math" w:cs="Arial"/>
                  <w:sz w:val="22"/>
                  <w:szCs w:val="22"/>
                </w:rPr>
                <m:t>daylight</m:t>
              </m:r>
            </m:sub>
          </m:sSub>
          <m:r>
            <w:rPr>
              <w:rStyle w:val="CommentReference"/>
              <w:rFonts w:ascii="Cambria Math" w:hAnsi="Cambria Math" w:cs="Arial"/>
              <w:sz w:val="22"/>
              <w:szCs w:val="22"/>
            </w:rPr>
            <m:t xml:space="preserve">=24-10.5=13.5 </m:t>
          </m:r>
          <m:r>
            <w:rPr>
              <w:rStyle w:val="CommentReference"/>
              <w:rFonts w:ascii="Cambria Math" w:hAnsi="Cambria Math" w:cs="Arial"/>
              <w:sz w:val="22"/>
              <w:szCs w:val="22"/>
            </w:rPr>
            <m:t>hours/day</m:t>
          </m:r>
        </m:oMath>
      </m:oMathPara>
    </w:p>
    <w:p w14:paraId="12270AF4" w14:textId="77777777" w:rsidR="00155238" w:rsidRDefault="00155238" w:rsidP="00155238">
      <w:pPr>
        <w:pStyle w:val="BodyText"/>
      </w:pPr>
      <w:r>
        <w:t>Therefore, the daily load is:</w:t>
      </w:r>
    </w:p>
    <w:p w14:paraId="7EDBEC42" w14:textId="77777777" w:rsidR="00155238" w:rsidRPr="001E7CF6" w:rsidRDefault="00E0031F" w:rsidP="00155238">
      <w:pPr>
        <w:pStyle w:val="BodyText"/>
        <w:rPr>
          <w:rFonts w:eastAsiaTheme="minorEastAsia" w:cs="Arial"/>
        </w:rPr>
      </w:pPr>
      <m:oMathPara>
        <m:oMath>
          <m:sSub>
            <m:sSubPr>
              <m:ctrlPr>
                <w:rPr>
                  <w:rFonts w:ascii="Cambria Math" w:hAnsi="Cambria Math"/>
                  <w:i/>
                </w:rPr>
              </m:ctrlPr>
            </m:sSubPr>
            <m:e>
              <m:r>
                <w:rPr>
                  <w:rFonts w:ascii="Cambria Math" w:hAnsi="Cambria Math"/>
                </w:rPr>
                <m:t>E</m:t>
              </m:r>
            </m:e>
            <m:sub>
              <m:r>
                <w:rPr>
                  <w:rFonts w:ascii="Cambria Math" w:hAnsi="Cambria Math"/>
                </w:rPr>
                <m:t>DL</m:t>
              </m:r>
            </m:sub>
          </m:sSub>
          <m:r>
            <w:rPr>
              <w:rFonts w:ascii="Cambria Math" w:hAnsi="Cambria Math"/>
            </w:rPr>
            <m:t>=1W×13.5</m:t>
          </m:r>
          <m:r>
            <w:rPr>
              <w:rFonts w:ascii="Cambria Math" w:hAnsi="Cambria Math"/>
            </w:rPr>
            <m:t>h/day×</m:t>
          </m:r>
          <m:d>
            <m:dPr>
              <m:begChr m:val="["/>
              <m:endChr m:val="]"/>
              <m:ctrlPr>
                <w:rPr>
                  <w:rFonts w:ascii="Cambria Math" w:hAnsi="Cambria Math"/>
                  <w:i/>
                </w:rPr>
              </m:ctrlPr>
            </m:dPr>
            <m:e>
              <m:f>
                <m:fPr>
                  <m:ctrlPr>
                    <w:rPr>
                      <w:rFonts w:ascii="Cambria Math" w:hAnsi="Cambria Math"/>
                      <w:i/>
                    </w:rPr>
                  </m:ctrlPr>
                </m:fPr>
                <m:num>
                  <m:r>
                    <w:rPr>
                      <w:rFonts w:ascii="Cambria Math" w:hAnsi="Cambria Math"/>
                    </w:rPr>
                    <m:t>3</m:t>
                  </m:r>
                  <m:func>
                    <m:funcPr>
                      <m:ctrlPr>
                        <w:rPr>
                          <w:rFonts w:ascii="Cambria Math" w:hAnsi="Cambria Math"/>
                          <w:i/>
                        </w:rPr>
                      </m:ctrlPr>
                    </m:funcPr>
                    <m:fName>
                      <m:r>
                        <m:rPr>
                          <m:sty m:val="p"/>
                        </m:rPr>
                        <w:rPr>
                          <w:rFonts w:ascii="Cambria Math" w:hAnsi="Cambria Math"/>
                        </w:rPr>
                        <m:t>sec</m:t>
                      </m:r>
                    </m:fName>
                    <m:e>
                      <m:r>
                        <w:rPr>
                          <w:rFonts w:ascii="Cambria Math" w:hAnsi="Cambria Math"/>
                        </w:rPr>
                        <m:t>ON</m:t>
                      </m:r>
                    </m:e>
                  </m:func>
                </m:num>
                <m:den>
                  <m:r>
                    <w:rPr>
                      <w:rFonts w:ascii="Cambria Math" w:hAnsi="Cambria Math"/>
                    </w:rPr>
                    <m:t>3</m:t>
                  </m:r>
                  <m:func>
                    <m:funcPr>
                      <m:ctrlPr>
                        <w:rPr>
                          <w:rFonts w:ascii="Cambria Math" w:hAnsi="Cambria Math"/>
                          <w:i/>
                        </w:rPr>
                      </m:ctrlPr>
                    </m:funcPr>
                    <m:fName>
                      <m:r>
                        <m:rPr>
                          <m:sty m:val="p"/>
                        </m:rPr>
                        <w:rPr>
                          <w:rFonts w:ascii="Cambria Math" w:hAnsi="Cambria Math"/>
                        </w:rPr>
                        <m:t>sec</m:t>
                      </m:r>
                    </m:fName>
                    <m:e>
                      <m:r>
                        <w:rPr>
                          <w:rFonts w:ascii="Cambria Math" w:hAnsi="Cambria Math"/>
                        </w:rPr>
                        <m:t>ON</m:t>
                      </m:r>
                    </m:e>
                  </m:func>
                  <m:r>
                    <w:rPr>
                      <w:rFonts w:ascii="Cambria Math" w:hAnsi="Cambria Math"/>
                    </w:rPr>
                    <m:t>+3</m:t>
                  </m:r>
                  <m:func>
                    <m:funcPr>
                      <m:ctrlPr>
                        <w:rPr>
                          <w:rFonts w:ascii="Cambria Math" w:hAnsi="Cambria Math"/>
                          <w:i/>
                        </w:rPr>
                      </m:ctrlPr>
                    </m:funcPr>
                    <m:fName>
                      <m:r>
                        <m:rPr>
                          <m:sty m:val="p"/>
                        </m:rPr>
                        <w:rPr>
                          <w:rFonts w:ascii="Cambria Math" w:hAnsi="Cambria Math"/>
                        </w:rPr>
                        <m:t>sec</m:t>
                      </m:r>
                    </m:fName>
                    <m:e>
                      <m:r>
                        <w:rPr>
                          <w:rFonts w:ascii="Cambria Math" w:hAnsi="Cambria Math"/>
                        </w:rPr>
                        <m:t>OFF</m:t>
                      </m:r>
                    </m:e>
                  </m:func>
                </m:den>
              </m:f>
            </m:e>
          </m:d>
          <m:r>
            <w:rPr>
              <w:rFonts w:ascii="Cambria Math" w:hAnsi="Cambria Math"/>
            </w:rPr>
            <m:t>=6.75Wh/day</m:t>
          </m:r>
        </m:oMath>
      </m:oMathPara>
    </w:p>
    <w:p w14:paraId="560393F7" w14:textId="77777777" w:rsidR="00155238" w:rsidRDefault="00155238" w:rsidP="00155238">
      <w:pPr>
        <w:spacing w:after="200" w:line="276" w:lineRule="auto"/>
        <w:rPr>
          <w:sz w:val="22"/>
        </w:rPr>
      </w:pPr>
      <w:r>
        <w:br w:type="page"/>
      </w:r>
    </w:p>
    <w:p w14:paraId="62504B76" w14:textId="77777777" w:rsidR="00155238" w:rsidRDefault="00155238" w:rsidP="00155238">
      <w:pPr>
        <w:pStyle w:val="Heading1"/>
      </w:pPr>
      <w:bookmarkStart w:id="279" w:name="_Ref495502916"/>
      <w:bookmarkStart w:id="280" w:name="_Toc495576130"/>
      <w:r>
        <w:lastRenderedPageBreak/>
        <w:t>Calculation of the daily load of a flashed incandescent lamp</w:t>
      </w:r>
      <w:bookmarkEnd w:id="279"/>
      <w:bookmarkEnd w:id="280"/>
    </w:p>
    <w:p w14:paraId="3D6BDAD0" w14:textId="77777777" w:rsidR="00155238" w:rsidRPr="000D6128" w:rsidRDefault="00155238" w:rsidP="00155238">
      <w:pPr>
        <w:pStyle w:val="BodyText"/>
      </w:pPr>
      <w:r>
        <w:t xml:space="preserve">What is the daily load of a 1.15 amp (13.8 watt) lamp that is flashing one second ON, one second OFF, on a day with 13.9 hours of darkness? Using </w:t>
      </w:r>
      <w:r>
        <w:fldChar w:fldCharType="begin"/>
      </w:r>
      <w:r>
        <w:instrText xml:space="preserve"> REF _Ref464117265 \r \h </w:instrText>
      </w:r>
      <w:r>
        <w:fldChar w:fldCharType="separate"/>
      </w:r>
      <w:r>
        <w:t>Equation 10</w:t>
      </w:r>
      <w:r>
        <w:fldChar w:fldCharType="end"/>
      </w:r>
    </w:p>
    <w:p w14:paraId="6DB63B72" w14:textId="77777777" w:rsidR="00155238" w:rsidRDefault="00E0031F" w:rsidP="00155238">
      <w:pPr>
        <w:pStyle w:val="BodyText"/>
        <w:rPr>
          <w:rFonts w:cs="Arial"/>
        </w:rPr>
      </w:pPr>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E</m:t>
                  </m:r>
                </m:e>
                <m:sub>
                  <m:r>
                    <w:rPr>
                      <w:rFonts w:ascii="Cambria Math" w:hAnsi="Cambria Math" w:cs="Arial"/>
                    </w:rPr>
                    <m:t>surge</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ss</m:t>
                  </m:r>
                </m:sub>
              </m:sSub>
            </m:e>
          </m:d>
          <m:r>
            <w:rPr>
              <w:rFonts w:ascii="Cambria Math" w:hAnsi="Cambria Math" w:cs="Arial"/>
            </w:rPr>
            <m:t>×</m:t>
          </m:r>
          <m:f>
            <m:fPr>
              <m:ctrlPr>
                <w:rPr>
                  <w:rFonts w:ascii="Cambria Math" w:hAnsi="Cambria Math" w:cs="Arial"/>
                  <w:i/>
                </w:rPr>
              </m:ctrlPr>
            </m:fPr>
            <m:num>
              <m:r>
                <w:rPr>
                  <w:rFonts w:ascii="Cambria Math" w:hAnsi="Cambria Math" w:cs="Arial"/>
                </w:rPr>
                <m:t>H</m:t>
              </m:r>
            </m:num>
            <m:den>
              <m:sSub>
                <m:sSubPr>
                  <m:ctrlPr>
                    <w:rPr>
                      <w:rFonts w:ascii="Cambria Math" w:hAnsi="Cambria Math" w:cs="Arial"/>
                      <w:i/>
                    </w:rPr>
                  </m:ctrlPr>
                </m:sSubPr>
                <m:e>
                  <m:r>
                    <w:rPr>
                      <w:rFonts w:ascii="Cambria Math" w:hAnsi="Cambria Math" w:cs="Arial"/>
                    </w:rPr>
                    <m:t>T</m:t>
                  </m:r>
                </m:e>
                <m:sub>
                  <m:r>
                    <w:rPr>
                      <w:rFonts w:ascii="Cambria Math" w:hAnsi="Cambria Math" w:cs="Arial"/>
                    </w:rPr>
                    <m:t>period</m:t>
                  </m:r>
                </m:sub>
              </m:sSub>
            </m:den>
          </m:f>
        </m:oMath>
      </m:oMathPara>
    </w:p>
    <w:p w14:paraId="0313751C" w14:textId="77777777" w:rsidR="00155238" w:rsidRDefault="00155238" w:rsidP="00155238">
      <w:pPr>
        <w:pStyle w:val="BodyText"/>
      </w:pPr>
      <w:r>
        <w:t>Calculating E</w:t>
      </w:r>
      <w:r w:rsidRPr="00F01AD4">
        <w:rPr>
          <w:vertAlign w:val="subscript"/>
        </w:rPr>
        <w:t>surge</w:t>
      </w:r>
      <w:r>
        <w:rPr>
          <w:vertAlign w:val="subscript"/>
        </w:rPr>
        <w:t xml:space="preserve"> </w:t>
      </w:r>
      <w:r>
        <w:rPr>
          <w:rFonts w:eastAsiaTheme="minorEastAsia"/>
        </w:rPr>
        <w:t xml:space="preserve">from </w:t>
      </w:r>
      <w:r>
        <w:rPr>
          <w:rFonts w:eastAsiaTheme="minorEastAsia"/>
        </w:rPr>
        <w:fldChar w:fldCharType="begin"/>
      </w:r>
      <w:r>
        <w:rPr>
          <w:rFonts w:eastAsiaTheme="minorEastAsia"/>
        </w:rPr>
        <w:instrText xml:space="preserve"> REF _Ref450741907 \r \h </w:instrText>
      </w:r>
      <w:r>
        <w:rPr>
          <w:rFonts w:eastAsiaTheme="minorEastAsia"/>
        </w:rPr>
      </w:r>
      <w:r>
        <w:rPr>
          <w:rFonts w:eastAsiaTheme="minorEastAsia"/>
        </w:rPr>
        <w:fldChar w:fldCharType="separate"/>
      </w:r>
      <w:r w:rsidR="001F53B8">
        <w:rPr>
          <w:rFonts w:eastAsiaTheme="minorEastAsia"/>
        </w:rPr>
        <w:t>Equation 6</w:t>
      </w:r>
      <w:r>
        <w:rPr>
          <w:rFonts w:eastAsiaTheme="minorEastAsia"/>
        </w:rPr>
        <w:fldChar w:fldCharType="end"/>
      </w:r>
      <w:r>
        <w:rPr>
          <w:rFonts w:eastAsiaTheme="minorEastAsia"/>
        </w:rPr>
        <w:t xml:space="preserve">, where </w:t>
      </w:r>
      <w:r>
        <w:t>I = 1.15 amp</w:t>
      </w:r>
    </w:p>
    <w:p w14:paraId="1C806DD8" w14:textId="77777777" w:rsidR="00155238" w:rsidRPr="000D6128" w:rsidRDefault="00E0031F" w:rsidP="00155238">
      <w:pPr>
        <w:pStyle w:val="BodyText"/>
        <w:ind w:left="567"/>
        <w:jc w:val="center"/>
      </w:pPr>
      <m:oMathPara>
        <m:oMath>
          <m:sSub>
            <m:sSubPr>
              <m:ctrlPr>
                <w:rPr>
                  <w:rFonts w:ascii="Cambria Math" w:hAnsi="Cambria Math"/>
                  <w:i/>
                </w:rPr>
              </m:ctrlPr>
            </m:sSubPr>
            <m:e>
              <m:r>
                <w:rPr>
                  <w:rFonts w:ascii="Cambria Math" w:hAnsi="Cambria Math"/>
                </w:rPr>
                <m:t>E</m:t>
              </m:r>
            </m:e>
            <m:sub>
              <m:r>
                <w:rPr>
                  <w:rFonts w:ascii="Cambria Math" w:hAnsi="Cambria Math"/>
                </w:rPr>
                <m:t>surge</m:t>
              </m:r>
            </m:sub>
          </m:sSub>
          <m:r>
            <w:rPr>
              <w:rFonts w:ascii="Cambria Math" w:hAnsi="Cambria Math"/>
            </w:rPr>
            <m:t>=0.1019</m:t>
          </m:r>
          <m:sSup>
            <m:sSupPr>
              <m:ctrlPr>
                <w:rPr>
                  <w:rFonts w:ascii="Cambria Math" w:hAnsi="Cambria Math"/>
                  <w:i/>
                </w:rPr>
              </m:ctrlPr>
            </m:sSupPr>
            <m:e>
              <m:d>
                <m:dPr>
                  <m:ctrlPr>
                    <w:rPr>
                      <w:rFonts w:ascii="Cambria Math" w:hAnsi="Cambria Math"/>
                      <w:i/>
                    </w:rPr>
                  </m:ctrlPr>
                </m:dPr>
                <m:e>
                  <m:r>
                    <w:rPr>
                      <w:rFonts w:ascii="Cambria Math" w:hAnsi="Cambria Math"/>
                    </w:rPr>
                    <m:t>1.15</m:t>
                  </m:r>
                </m:e>
              </m:d>
            </m:e>
            <m:sup>
              <m:r>
                <w:rPr>
                  <w:rFonts w:ascii="Cambria Math" w:hAnsi="Cambria Math"/>
                </w:rPr>
                <m:t>2</m:t>
              </m:r>
            </m:sup>
          </m:sSup>
          <m:r>
            <w:rPr>
              <w:rFonts w:ascii="Cambria Math" w:hAnsi="Cambria Math"/>
            </w:rPr>
            <m:t>+1.24(1.15)-0.3341</m:t>
          </m:r>
        </m:oMath>
      </m:oMathPara>
    </w:p>
    <w:p w14:paraId="0602B391" w14:textId="77777777" w:rsidR="00155238" w:rsidRDefault="00E0031F" w:rsidP="00155238">
      <w:pPr>
        <w:pStyle w:val="BodyText"/>
        <w:ind w:left="567"/>
        <w:jc w:val="center"/>
        <w:rPr>
          <w:rFonts w:eastAsiaTheme="minorEastAsia"/>
        </w:rPr>
      </w:pPr>
      <m:oMath>
        <m:sSub>
          <m:sSubPr>
            <m:ctrlPr>
              <w:rPr>
                <w:rFonts w:ascii="Cambria Math" w:hAnsi="Cambria Math"/>
                <w:i/>
              </w:rPr>
            </m:ctrlPr>
          </m:sSubPr>
          <m:e>
            <m:r>
              <w:rPr>
                <w:rFonts w:ascii="Cambria Math" w:hAnsi="Cambria Math"/>
              </w:rPr>
              <m:t>E</m:t>
            </m:r>
          </m:e>
          <m:sub>
            <m:r>
              <w:rPr>
                <w:rFonts w:ascii="Cambria Math" w:hAnsi="Cambria Math"/>
              </w:rPr>
              <m:t>surge</m:t>
            </m:r>
          </m:sub>
        </m:sSub>
        <m:r>
          <w:rPr>
            <w:rFonts w:ascii="Cambria Math" w:hAnsi="Cambria Math"/>
          </w:rPr>
          <m:t>=1.2W</m:t>
        </m:r>
      </m:oMath>
      <w:r w:rsidR="00155238">
        <w:rPr>
          <w:rFonts w:eastAsiaTheme="minorEastAsia"/>
        </w:rPr>
        <w:t>s</w:t>
      </w:r>
    </w:p>
    <w:p w14:paraId="30AF7FB8" w14:textId="77777777" w:rsidR="00155238" w:rsidRPr="00834EA3" w:rsidRDefault="00155238" w:rsidP="00155238">
      <w:pPr>
        <w:pStyle w:val="BodyText"/>
        <w:ind w:left="567"/>
      </w:pPr>
      <w:r>
        <w:rPr>
          <w:rFonts w:eastAsiaTheme="minorEastAsia"/>
        </w:rPr>
        <w:t>Calculating E</w:t>
      </w:r>
      <w:r w:rsidRPr="00F01AD4">
        <w:rPr>
          <w:rFonts w:eastAsiaTheme="minorEastAsia"/>
          <w:vertAlign w:val="subscript"/>
        </w:rPr>
        <w:t>ss</w:t>
      </w:r>
      <w:r>
        <w:rPr>
          <w:rFonts w:eastAsiaTheme="minorEastAsia"/>
        </w:rPr>
        <w:t xml:space="preserve">from </w:t>
      </w:r>
      <w:r>
        <w:rPr>
          <w:rFonts w:eastAsiaTheme="minorEastAsia"/>
        </w:rPr>
        <w:fldChar w:fldCharType="begin"/>
      </w:r>
      <w:r>
        <w:rPr>
          <w:rFonts w:eastAsiaTheme="minorEastAsia"/>
        </w:rPr>
        <w:instrText xml:space="preserve"> REF _Ref450741907 \r \h </w:instrText>
      </w:r>
      <w:r>
        <w:rPr>
          <w:rFonts w:eastAsiaTheme="minorEastAsia"/>
        </w:rPr>
      </w:r>
      <w:r>
        <w:rPr>
          <w:rFonts w:eastAsiaTheme="minorEastAsia"/>
        </w:rPr>
        <w:fldChar w:fldCharType="separate"/>
      </w:r>
      <w:r>
        <w:rPr>
          <w:rFonts w:eastAsiaTheme="minorEastAsia"/>
        </w:rPr>
        <w:t>Equation 7</w:t>
      </w:r>
      <w:r>
        <w:rPr>
          <w:rFonts w:eastAsiaTheme="minorEastAsia"/>
        </w:rPr>
        <w:fldChar w:fldCharType="end"/>
      </w:r>
      <w:r>
        <w:rPr>
          <w:rFonts w:eastAsiaTheme="minorEastAsia"/>
        </w:rPr>
        <w:t xml:space="preserve"> where P</w:t>
      </w:r>
      <w:r w:rsidRPr="00F01AD4">
        <w:rPr>
          <w:rFonts w:eastAsiaTheme="minorEastAsia"/>
          <w:vertAlign w:val="subscript"/>
        </w:rPr>
        <w:t>ss</w:t>
      </w:r>
      <w:r>
        <w:rPr>
          <w:rFonts w:eastAsiaTheme="minorEastAsia"/>
        </w:rPr>
        <w:t>=13.8W and T</w:t>
      </w:r>
      <w:r w:rsidRPr="00F01AD4">
        <w:rPr>
          <w:rFonts w:eastAsiaTheme="minorEastAsia"/>
          <w:vertAlign w:val="subscript"/>
        </w:rPr>
        <w:t>flash</w:t>
      </w:r>
      <w:r>
        <w:rPr>
          <w:rFonts w:eastAsiaTheme="minorEastAsia"/>
        </w:rPr>
        <w:t>=1sec</w:t>
      </w:r>
    </w:p>
    <w:p w14:paraId="57C3789B" w14:textId="77777777" w:rsidR="00155238" w:rsidRDefault="00E0031F" w:rsidP="00155238">
      <w:pPr>
        <w:pStyle w:val="BodyText"/>
        <w:rPr>
          <w:rFonts w:eastAsiaTheme="minorEastAsia"/>
        </w:rPr>
      </w:pPr>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SS</m:t>
              </m:r>
            </m:sub>
          </m:sSub>
          <m:r>
            <w:rPr>
              <w:rFonts w:ascii="Cambria Math" w:hAnsi="Cambria Math" w:cs="Arial"/>
            </w:rPr>
            <m:t>=13.8×1</m:t>
          </m:r>
        </m:oMath>
      </m:oMathPara>
    </w:p>
    <w:p w14:paraId="00F6A615" w14:textId="77777777" w:rsidR="00155238" w:rsidRPr="00834EA3" w:rsidRDefault="00155238" w:rsidP="00155238">
      <w:pPr>
        <w:pStyle w:val="BodyText"/>
        <w:ind w:left="567"/>
      </w:pPr>
      <w:r>
        <w:rPr>
          <w:rFonts w:eastAsiaTheme="minorEastAsia"/>
        </w:rPr>
        <w:t>Calculating E</w:t>
      </w:r>
      <w:r>
        <w:rPr>
          <w:rFonts w:eastAsiaTheme="minorEastAsia"/>
          <w:vertAlign w:val="subscript"/>
        </w:rPr>
        <w:t>DL</w:t>
      </w:r>
      <w:r>
        <w:rPr>
          <w:rFonts w:eastAsiaTheme="minorEastAsia"/>
        </w:rPr>
        <w:t xml:space="preserve">from </w:t>
      </w:r>
      <w:r>
        <w:rPr>
          <w:rFonts w:eastAsiaTheme="minorEastAsia"/>
        </w:rPr>
        <w:fldChar w:fldCharType="begin"/>
      </w:r>
      <w:r>
        <w:rPr>
          <w:rFonts w:eastAsiaTheme="minorEastAsia"/>
        </w:rPr>
        <w:instrText xml:space="preserve"> REF _Ref450741907 \r \h </w:instrText>
      </w:r>
      <w:r>
        <w:rPr>
          <w:rFonts w:eastAsiaTheme="minorEastAsia"/>
        </w:rPr>
      </w:r>
      <w:r>
        <w:rPr>
          <w:rFonts w:eastAsiaTheme="minorEastAsia"/>
        </w:rPr>
        <w:fldChar w:fldCharType="separate"/>
      </w:r>
      <w:r>
        <w:rPr>
          <w:rFonts w:eastAsiaTheme="minorEastAsia"/>
        </w:rPr>
        <w:fldChar w:fldCharType="begin"/>
      </w:r>
      <w:r>
        <w:rPr>
          <w:rFonts w:eastAsiaTheme="minorEastAsia"/>
        </w:rPr>
        <w:instrText xml:space="preserve"> REF _Ref464117265 \r \h </w:instrText>
      </w:r>
      <w:r>
        <w:rPr>
          <w:rFonts w:eastAsiaTheme="minorEastAsia"/>
        </w:rPr>
      </w:r>
      <w:r>
        <w:rPr>
          <w:rFonts w:eastAsiaTheme="minorEastAsia"/>
        </w:rPr>
        <w:fldChar w:fldCharType="separate"/>
      </w:r>
      <w:r>
        <w:rPr>
          <w:rFonts w:eastAsiaTheme="minorEastAsia"/>
        </w:rPr>
        <w:t>Equation 10</w:t>
      </w:r>
      <w:r>
        <w:rPr>
          <w:rFonts w:eastAsiaTheme="minorEastAsia"/>
        </w:rPr>
        <w:fldChar w:fldCharType="end"/>
      </w:r>
      <w:r>
        <w:rPr>
          <w:rFonts w:eastAsiaTheme="minorEastAsia"/>
        </w:rPr>
        <w:fldChar w:fldCharType="end"/>
      </w:r>
      <w:r>
        <w:rPr>
          <w:rFonts w:eastAsiaTheme="minorEastAsia"/>
        </w:rPr>
        <w:t xml:space="preserve"> where H=13.9h/day and T</w:t>
      </w:r>
      <w:r>
        <w:rPr>
          <w:rFonts w:eastAsiaTheme="minorEastAsia"/>
          <w:vertAlign w:val="subscript"/>
        </w:rPr>
        <w:t xml:space="preserve">period </w:t>
      </w:r>
      <w:r>
        <w:rPr>
          <w:rFonts w:eastAsiaTheme="minorEastAsia"/>
        </w:rPr>
        <w:t>= 2sec</w:t>
      </w:r>
    </w:p>
    <w:p w14:paraId="114E29F5" w14:textId="77777777" w:rsidR="00155238" w:rsidRPr="007675EF" w:rsidRDefault="00E0031F" w:rsidP="00155238">
      <w:pPr>
        <w:pStyle w:val="BodyText"/>
        <w:ind w:left="567"/>
        <w:rPr>
          <w:rFonts w:cs="Arial"/>
        </w:rPr>
      </w:pPr>
      <m:oMathPara>
        <m:oMathParaPr>
          <m:jc m:val="center"/>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d>
            <m:dPr>
              <m:begChr m:val="["/>
              <m:endChr m:val="]"/>
              <m:ctrlPr>
                <w:rPr>
                  <w:rFonts w:ascii="Cambria Math" w:hAnsi="Cambria Math" w:cs="Arial"/>
                  <w:i/>
                </w:rPr>
              </m:ctrlPr>
            </m:dPr>
            <m:e>
              <m:r>
                <w:rPr>
                  <w:rFonts w:ascii="Cambria Math" w:hAnsi="Cambria Math" w:cs="Arial"/>
                </w:rPr>
                <m:t>1.2+13.8Ws</m:t>
              </m:r>
            </m:e>
          </m:d>
          <m:r>
            <w:rPr>
              <w:rFonts w:ascii="Cambria Math" w:hAnsi="Cambria Math" w:cs="Arial"/>
            </w:rPr>
            <m:t>×</m:t>
          </m:r>
          <m:f>
            <m:fPr>
              <m:ctrlPr>
                <w:rPr>
                  <w:rFonts w:ascii="Cambria Math" w:hAnsi="Cambria Math" w:cs="Arial"/>
                  <w:i/>
                </w:rPr>
              </m:ctrlPr>
            </m:fPr>
            <m:num>
              <m:r>
                <w:rPr>
                  <w:rFonts w:ascii="Cambria Math" w:hAnsi="Cambria Math" w:cs="Arial"/>
                </w:rPr>
                <m:t>13.9</m:t>
              </m:r>
              <m:r>
                <w:rPr>
                  <w:rFonts w:ascii="Cambria Math" w:hAnsi="Cambria Math" w:cs="Arial"/>
                </w:rPr>
                <m:t>h</m:t>
              </m:r>
            </m:num>
            <m:den>
              <m:r>
                <w:rPr>
                  <w:rFonts w:ascii="Cambria Math" w:hAnsi="Cambria Math" w:cs="Arial"/>
                </w:rPr>
                <m:t>2sec</m:t>
              </m:r>
            </m:den>
          </m:f>
        </m:oMath>
      </m:oMathPara>
    </w:p>
    <w:p w14:paraId="7EAC4390" w14:textId="77777777" w:rsidR="00155238" w:rsidRPr="007675EF" w:rsidRDefault="00E0031F" w:rsidP="00155238">
      <w:pPr>
        <w:pStyle w:val="BodyText"/>
        <w:ind w:left="567"/>
      </w:pPr>
      <m:oMathPara>
        <m:oMathParaPr>
          <m:jc m:val="center"/>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=104Wh/day</m:t>
          </m:r>
        </m:oMath>
      </m:oMathPara>
    </w:p>
    <w:p w14:paraId="31A8F36C" w14:textId="77777777" w:rsidR="00155238" w:rsidRDefault="00155238" w:rsidP="00155238">
      <w:pPr>
        <w:pStyle w:val="Heading1"/>
      </w:pPr>
      <w:bookmarkStart w:id="281" w:name="_Toc495576131"/>
      <w:r>
        <w:t>Calculation of the daily load of a flashed LED Lantern</w:t>
      </w:r>
      <w:bookmarkEnd w:id="281"/>
    </w:p>
    <w:p w14:paraId="398F3B18" w14:textId="649E2754" w:rsidR="00155238" w:rsidRPr="001A4B75" w:rsidRDefault="00155238" w:rsidP="00155238">
      <w:pPr>
        <w:pStyle w:val="BodyText"/>
      </w:pPr>
      <w:r w:rsidRPr="001A4B75">
        <w:t>What is the daily load of a 2W LED lantern that is flashing ½ seconds ON, 2½ seconds OFF, on a day with 13.9 hours of darkness?  The power consumption between flashes is 150mW and the quiescent power consumption is 10mW</w:t>
      </w:r>
      <w:r>
        <w:t>. Using</w:t>
      </w:r>
      <w:r w:rsidR="00600DF9">
        <w:t xml:space="preserve"> </w:t>
      </w:r>
      <w:r w:rsidR="00600DF9">
        <w:fldChar w:fldCharType="begin"/>
      </w:r>
      <w:r w:rsidR="00600DF9">
        <w:instrText xml:space="preserve"> REF _Ref495502301 \r \h </w:instrText>
      </w:r>
      <w:r w:rsidR="00600DF9">
        <w:fldChar w:fldCharType="separate"/>
      </w:r>
      <w:r w:rsidR="00600DF9">
        <w:t>Equation 10</w:t>
      </w:r>
      <w:r w:rsidR="00600DF9">
        <w:fldChar w:fldCharType="end"/>
      </w:r>
      <w:r>
        <w:t>:</w:t>
      </w:r>
    </w:p>
    <w:p w14:paraId="46DADEC9" w14:textId="77777777" w:rsidR="00155238" w:rsidRDefault="00E0031F" w:rsidP="00155238">
      <w:pPr>
        <w:pStyle w:val="BodyText"/>
        <w:ind w:left="567"/>
      </w:pPr>
      <m:oMathPara>
        <m:oMath>
          <m:sSub>
            <m:sSubPr>
              <m:ctrlPr>
                <w:rPr>
                  <w:rFonts w:ascii="Cambria Math" w:hAnsi="Cambria Math"/>
                  <w:i/>
                </w:rPr>
              </m:ctrlPr>
            </m:sSubPr>
            <m:e>
              <m:r>
                <w:rPr>
                  <w:rFonts w:ascii="Cambria Math" w:hAnsi="Cambria Math"/>
                </w:rPr>
                <m:t>E</m:t>
              </m:r>
            </m:e>
            <m:sub>
              <m:r>
                <w:rPr>
                  <w:rFonts w:ascii="Cambria Math" w:hAnsi="Cambria Math"/>
                </w:rPr>
                <m:t>DL</m:t>
              </m:r>
            </m:sub>
          </m:sSub>
          <m: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P</m:t>
                  </m:r>
                </m:e>
                <m:sub>
                  <m:r>
                    <w:rPr>
                      <w:rFonts w:ascii="Cambria Math" w:hAnsi="Cambria Math"/>
                    </w:rPr>
                    <m:t>fl</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flash</m:t>
                      </m:r>
                    </m:sub>
                  </m:sSub>
                </m:num>
                <m:den>
                  <m:sSub>
                    <m:sSubPr>
                      <m:ctrlPr>
                        <w:rPr>
                          <w:rFonts w:ascii="Cambria Math" w:hAnsi="Cambria Math"/>
                          <w:i/>
                        </w:rPr>
                      </m:ctrlPr>
                    </m:sSubPr>
                    <m:e>
                      <m:r>
                        <w:rPr>
                          <w:rFonts w:ascii="Cambria Math" w:hAnsi="Cambria Math"/>
                        </w:rPr>
                        <m:t>T</m:t>
                      </m:r>
                    </m:e>
                    <m:sub>
                      <m:r>
                        <w:rPr>
                          <w:rFonts w:ascii="Cambria Math" w:hAnsi="Cambria Math"/>
                        </w:rPr>
                        <m:t>period</m:t>
                      </m:r>
                    </m:sub>
                  </m:sSub>
                </m:den>
              </m:f>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bfl</m:t>
                  </m:r>
                </m:sub>
              </m:sSub>
              <m:r>
                <w:rPr>
                  <w:rFonts w:ascii="Cambria Math" w:hAnsi="Cambria Math"/>
                </w:rPr>
                <m:t>×</m:t>
              </m:r>
              <m:d>
                <m:dPr>
                  <m:ctrlPr>
                    <w:rPr>
                      <w:rFonts w:ascii="Cambria Math" w:hAnsi="Cambria Math"/>
                      <w:i/>
                    </w:rPr>
                  </m:ctrlPr>
                </m:dPr>
                <m:e>
                  <m:r>
                    <w:rPr>
                      <w:rFonts w:ascii="Cambria Math" w:hAnsi="Cambria Math"/>
                    </w:rPr>
                    <m:t>1-</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flash</m:t>
                          </m:r>
                        </m:sub>
                      </m:sSub>
                    </m:num>
                    <m:den>
                      <m:sSub>
                        <m:sSubPr>
                          <m:ctrlPr>
                            <w:rPr>
                              <w:rFonts w:ascii="Cambria Math" w:hAnsi="Cambria Math"/>
                              <w:i/>
                            </w:rPr>
                          </m:ctrlPr>
                        </m:sSubPr>
                        <m:e>
                          <m:r>
                            <w:rPr>
                              <w:rFonts w:ascii="Cambria Math" w:hAnsi="Cambria Math"/>
                            </w:rPr>
                            <m:t>T</m:t>
                          </m:r>
                        </m:e>
                        <m:sub>
                          <m:r>
                            <w:rPr>
                              <w:rFonts w:ascii="Cambria Math" w:hAnsi="Cambria Math"/>
                            </w:rPr>
                            <m:t>period</m:t>
                          </m:r>
                        </m:sub>
                      </m:sSub>
                    </m:den>
                  </m:f>
                </m:e>
              </m:d>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darkness</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idle</m:t>
              </m:r>
            </m:sub>
          </m:sSub>
          <m:r>
            <w:rPr>
              <w:rFonts w:ascii="Cambria Math" w:hAnsi="Cambria Math"/>
            </w:rPr>
            <m:t>×</m:t>
          </m:r>
          <m:d>
            <m:dPr>
              <m:ctrlPr>
                <w:rPr>
                  <w:rFonts w:ascii="Cambria Math" w:hAnsi="Cambria Math"/>
                  <w:i/>
                </w:rPr>
              </m:ctrlPr>
            </m:dPr>
            <m:e>
              <m:r>
                <w:rPr>
                  <w:rFonts w:ascii="Cambria Math" w:hAnsi="Cambria Math"/>
                </w:rPr>
                <m:t>24-</m:t>
              </m:r>
              <m:sSub>
                <m:sSubPr>
                  <m:ctrlPr>
                    <w:rPr>
                      <w:rFonts w:ascii="Cambria Math" w:hAnsi="Cambria Math"/>
                      <w:i/>
                    </w:rPr>
                  </m:ctrlPr>
                </m:sSubPr>
                <m:e>
                  <m:r>
                    <w:rPr>
                      <w:rFonts w:ascii="Cambria Math" w:hAnsi="Cambria Math"/>
                    </w:rPr>
                    <m:t>H</m:t>
                  </m:r>
                </m:e>
                <m:sub>
                  <m:r>
                    <w:rPr>
                      <w:rFonts w:ascii="Cambria Math" w:hAnsi="Cambria Math"/>
                    </w:rPr>
                    <m:t>darkness</m:t>
                  </m:r>
                </m:sub>
              </m:sSub>
            </m:e>
          </m:d>
        </m:oMath>
      </m:oMathPara>
    </w:p>
    <w:p w14:paraId="55A1A168" w14:textId="77777777" w:rsidR="00155238" w:rsidRDefault="00155238" w:rsidP="00155238">
      <w:pPr>
        <w:pStyle w:val="BodyText"/>
      </w:pPr>
      <w:r>
        <w:t>Where</w:t>
      </w:r>
    </w:p>
    <w:p w14:paraId="34B9EB33" w14:textId="77777777" w:rsidR="00155238" w:rsidRDefault="00155238" w:rsidP="00155238">
      <w:pPr>
        <w:pStyle w:val="BodyText"/>
        <w:ind w:left="567"/>
      </w:pPr>
      <w:r>
        <w:t>P</w:t>
      </w:r>
      <w:r>
        <w:rPr>
          <w:vertAlign w:val="subscript"/>
        </w:rPr>
        <w:t xml:space="preserve">fl   </w:t>
      </w:r>
      <w:r>
        <w:t>= 2W</w:t>
      </w:r>
    </w:p>
    <w:p w14:paraId="5B80C3E4" w14:textId="77777777" w:rsidR="00155238" w:rsidRDefault="00155238" w:rsidP="00155238">
      <w:pPr>
        <w:pStyle w:val="BodyText"/>
        <w:ind w:left="567"/>
      </w:pPr>
      <w:r>
        <w:t>P</w:t>
      </w:r>
      <w:r>
        <w:rPr>
          <w:vertAlign w:val="subscript"/>
        </w:rPr>
        <w:t xml:space="preserve">bfl   </w:t>
      </w:r>
      <w:r>
        <w:t>= 0.15W</w:t>
      </w:r>
    </w:p>
    <w:p w14:paraId="75E7DCCA" w14:textId="77777777" w:rsidR="00155238" w:rsidRDefault="00155238" w:rsidP="00155238">
      <w:pPr>
        <w:pStyle w:val="BodyText"/>
        <w:ind w:left="567"/>
      </w:pPr>
      <w:r>
        <w:t>P</w:t>
      </w:r>
      <w:r>
        <w:rPr>
          <w:vertAlign w:val="subscript"/>
        </w:rPr>
        <w:t xml:space="preserve">idle </w:t>
      </w:r>
      <w:r>
        <w:t>= 0.01W</w:t>
      </w:r>
    </w:p>
    <w:p w14:paraId="5B0E1EDA" w14:textId="77777777" w:rsidR="00155238" w:rsidRDefault="00155238" w:rsidP="00155238">
      <w:pPr>
        <w:pStyle w:val="BodyText"/>
        <w:ind w:left="567"/>
      </w:pPr>
      <w:r>
        <w:t>H = 13.9h</w:t>
      </w:r>
    </w:p>
    <w:p w14:paraId="47C27992" w14:textId="77777777" w:rsidR="00155238" w:rsidRDefault="00155238" w:rsidP="00155238">
      <w:pPr>
        <w:pStyle w:val="BodyText"/>
        <w:ind w:left="567"/>
      </w:pPr>
      <w:r>
        <w:t>T</w:t>
      </w:r>
      <w:r>
        <w:rPr>
          <w:vertAlign w:val="subscript"/>
        </w:rPr>
        <w:t>period</w:t>
      </w:r>
      <w:r>
        <w:t xml:space="preserve"> = 3s</w:t>
      </w:r>
    </w:p>
    <w:p w14:paraId="0ABEB0DB" w14:textId="77777777" w:rsidR="00155238" w:rsidRDefault="00155238" w:rsidP="00155238">
      <w:pPr>
        <w:pStyle w:val="BodyText"/>
        <w:ind w:left="567"/>
      </w:pPr>
      <w:r>
        <w:t>T</w:t>
      </w:r>
      <w:r>
        <w:rPr>
          <w:vertAlign w:val="subscript"/>
        </w:rPr>
        <w:t>flash</w:t>
      </w:r>
      <w:r>
        <w:t xml:space="preserve"> = 0.5s</w:t>
      </w:r>
    </w:p>
    <w:p w14:paraId="50937ABA" w14:textId="77777777" w:rsidR="00155238" w:rsidRPr="00FF380D" w:rsidRDefault="00E0031F" w:rsidP="00155238">
      <w:pPr>
        <w:pStyle w:val="BodyText"/>
      </w:pPr>
      <m:oMathPara>
        <m:oMathParaPr>
          <m:jc m:val="center"/>
        </m:oMathParaPr>
        <m:oMath>
          <m:sSub>
            <m:sSubPr>
              <m:ctrlPr>
                <w:rPr>
                  <w:rFonts w:ascii="Cambria Math" w:hAnsi="Cambria Math"/>
                  <w:i/>
                </w:rPr>
              </m:ctrlPr>
            </m:sSubPr>
            <m:e>
              <m:r>
                <w:rPr>
                  <w:rFonts w:ascii="Cambria Math" w:hAnsi="Cambria Math"/>
                </w:rPr>
                <m:t>E</m:t>
              </m:r>
            </m:e>
            <m:sub>
              <m:r>
                <w:rPr>
                  <w:rFonts w:ascii="Cambria Math" w:hAnsi="Cambria Math"/>
                </w:rPr>
                <m:t>DL</m:t>
              </m:r>
            </m:sub>
          </m:sSub>
          <m:r>
            <w:rPr>
              <w:rFonts w:ascii="Cambria Math" w:hAnsi="Cambria Math"/>
            </w:rPr>
            <m:t>=</m:t>
          </m:r>
          <m:d>
            <m:dPr>
              <m:begChr m:val="["/>
              <m:endChr m:val="]"/>
              <m:ctrlPr>
                <w:rPr>
                  <w:rFonts w:ascii="Cambria Math" w:hAnsi="Cambria Math"/>
                  <w:i/>
                </w:rPr>
              </m:ctrlPr>
            </m:dPr>
            <m:e>
              <m:r>
                <w:rPr>
                  <w:rFonts w:ascii="Cambria Math" w:hAnsi="Cambria Math"/>
                </w:rPr>
                <m:t>2×</m:t>
              </m:r>
              <m:f>
                <m:fPr>
                  <m:ctrlPr>
                    <w:rPr>
                      <w:rFonts w:ascii="Cambria Math" w:hAnsi="Cambria Math"/>
                      <w:i/>
                    </w:rPr>
                  </m:ctrlPr>
                </m:fPr>
                <m:num>
                  <m:r>
                    <w:rPr>
                      <w:rFonts w:ascii="Cambria Math" w:hAnsi="Cambria Math"/>
                    </w:rPr>
                    <m:t>0.5</m:t>
                  </m:r>
                </m:num>
                <m:den>
                  <m:r>
                    <w:rPr>
                      <w:rFonts w:ascii="Cambria Math" w:hAnsi="Cambria Math"/>
                    </w:rPr>
                    <m:t>3</m:t>
                  </m:r>
                </m:den>
              </m:f>
              <m:r>
                <w:rPr>
                  <w:rFonts w:ascii="Cambria Math" w:hAnsi="Cambria Math"/>
                </w:rPr>
                <m:t>+0.15×</m:t>
              </m:r>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0.5</m:t>
                      </m:r>
                    </m:num>
                    <m:den>
                      <m:r>
                        <w:rPr>
                          <w:rFonts w:ascii="Cambria Math" w:hAnsi="Cambria Math"/>
                        </w:rPr>
                        <m:t>3</m:t>
                      </m:r>
                    </m:den>
                  </m:f>
                </m:e>
              </m:d>
            </m:e>
          </m:d>
          <m:r>
            <w:rPr>
              <w:rFonts w:ascii="Cambria Math" w:hAnsi="Cambria Math"/>
            </w:rPr>
            <m:t>×13.9+0.01×</m:t>
          </m:r>
          <m:d>
            <m:dPr>
              <m:ctrlPr>
                <w:rPr>
                  <w:rFonts w:ascii="Cambria Math" w:hAnsi="Cambria Math"/>
                  <w:i/>
                </w:rPr>
              </m:ctrlPr>
            </m:dPr>
            <m:e>
              <m:r>
                <w:rPr>
                  <w:rFonts w:ascii="Cambria Math" w:hAnsi="Cambria Math"/>
                </w:rPr>
                <m:t>24-13.9</m:t>
              </m:r>
            </m:e>
          </m:d>
        </m:oMath>
      </m:oMathPara>
    </w:p>
    <w:p w14:paraId="44D8221D" w14:textId="77777777" w:rsidR="00155238" w:rsidRPr="00FF380D" w:rsidRDefault="00E0031F" w:rsidP="00155238">
      <w:pPr>
        <w:pStyle w:val="BodyText"/>
      </w:pPr>
      <m:oMathPara>
        <m:oMathParaPr>
          <m:jc m:val="center"/>
        </m:oMathParaPr>
        <m:oMath>
          <m:sSub>
            <m:sSubPr>
              <m:ctrlPr>
                <w:rPr>
                  <w:rFonts w:ascii="Cambria Math" w:hAnsi="Cambria Math"/>
                  <w:i/>
                </w:rPr>
              </m:ctrlPr>
            </m:sSubPr>
            <m:e>
              <m:r>
                <w:rPr>
                  <w:rFonts w:ascii="Cambria Math" w:hAnsi="Cambria Math"/>
                </w:rPr>
                <m:t>E</m:t>
              </m:r>
            </m:e>
            <m:sub>
              <m:r>
                <w:rPr>
                  <w:rFonts w:ascii="Cambria Math" w:hAnsi="Cambria Math"/>
                </w:rPr>
                <m:t>DL</m:t>
              </m:r>
            </m:sub>
          </m:sSub>
          <m:r>
            <w:rPr>
              <w:rFonts w:ascii="Cambria Math" w:hAnsi="Cambria Math"/>
            </w:rPr>
            <m:t>=</m:t>
          </m:r>
          <m:d>
            <m:dPr>
              <m:begChr m:val="["/>
              <m:endChr m:val="]"/>
              <m:ctrlPr>
                <w:rPr>
                  <w:rFonts w:ascii="Cambria Math" w:hAnsi="Cambria Math"/>
                  <w:i/>
                </w:rPr>
              </m:ctrlPr>
            </m:dPr>
            <m:e>
              <m:r>
                <w:rPr>
                  <w:rFonts w:ascii="Cambria Math" w:hAnsi="Cambria Math"/>
                </w:rPr>
                <m:t>0.333+0.125</m:t>
              </m:r>
            </m:e>
          </m:d>
          <m:r>
            <w:rPr>
              <w:rFonts w:ascii="Cambria Math" w:hAnsi="Cambria Math"/>
            </w:rPr>
            <m:t>×13.9+0.101</m:t>
          </m:r>
          <m:r>
            <w:rPr>
              <w:rFonts w:ascii="Cambria Math" w:eastAsiaTheme="minorEastAsia" w:hAnsi="Cambria Math"/>
            </w:rPr>
            <m:t>≈6.5Wh/day</m:t>
          </m:r>
        </m:oMath>
      </m:oMathPara>
    </w:p>
    <w:p w14:paraId="32A185A2" w14:textId="77777777" w:rsidR="00155238" w:rsidRDefault="00155238" w:rsidP="00155238">
      <w:pPr>
        <w:pStyle w:val="BodyText"/>
        <w:rPr>
          <w:noProof/>
          <w:lang w:val="en-US"/>
        </w:rPr>
      </w:pPr>
      <w:r>
        <w:rPr>
          <w:noProof/>
          <w:lang w:val="en-US"/>
        </w:rPr>
        <w:t>This example demonstrates that the power consumption between flashes can become a significant part of the total daily load in low power LED lanterns.</w:t>
      </w:r>
    </w:p>
    <w:p w14:paraId="79905C2F" w14:textId="77777777" w:rsidR="00155238" w:rsidRDefault="00155238" w:rsidP="00155238">
      <w:pPr>
        <w:spacing w:after="200" w:line="276" w:lineRule="auto"/>
        <w:rPr>
          <w:rFonts w:asciiTheme="majorHAnsi" w:eastAsiaTheme="majorEastAsia" w:hAnsiTheme="majorHAnsi" w:cstheme="majorBidi"/>
          <w:b/>
          <w:bCs/>
          <w:caps/>
          <w:color w:val="407EC9"/>
          <w:sz w:val="28"/>
          <w:szCs w:val="24"/>
        </w:rPr>
      </w:pPr>
      <w:r>
        <w:br w:type="page"/>
      </w:r>
    </w:p>
    <w:p w14:paraId="322D6A17" w14:textId="77074F80" w:rsidR="00155238" w:rsidRDefault="00155238" w:rsidP="00155238">
      <w:pPr>
        <w:pStyle w:val="Heading1"/>
      </w:pPr>
      <w:bookmarkStart w:id="282" w:name="_Ref495303124"/>
      <w:bookmarkStart w:id="283" w:name="_Toc495576132"/>
      <w:r>
        <w:lastRenderedPageBreak/>
        <w:t xml:space="preserve">Calculation of the daily Load of a </w:t>
      </w:r>
      <w:r w:rsidR="00DF58B0">
        <w:t xml:space="preserve">lamp </w:t>
      </w:r>
      <w:r>
        <w:t>flash</w:t>
      </w:r>
      <w:r w:rsidR="00DF58B0">
        <w:t>er</w:t>
      </w:r>
      <w:r>
        <w:t xml:space="preserve"> </w:t>
      </w:r>
      <w:r w:rsidR="00DF58B0">
        <w:t>/</w:t>
      </w:r>
      <w:r>
        <w:t xml:space="preserve"> control</w:t>
      </w:r>
      <w:bookmarkEnd w:id="282"/>
      <w:bookmarkEnd w:id="283"/>
    </w:p>
    <w:p w14:paraId="134BC74E" w14:textId="696E0674" w:rsidR="00155238" w:rsidRPr="00DC2D20" w:rsidRDefault="00155238" w:rsidP="00155238">
      <w:pPr>
        <w:pStyle w:val="BodyText"/>
      </w:pPr>
      <w:r w:rsidRPr="00F01AD4">
        <w:t xml:space="preserve">An example showing a simple calculation for a control system using average power data </w:t>
      </w:r>
      <w:r w:rsidR="00983964">
        <w:t xml:space="preserve">see </w:t>
      </w:r>
      <w:r w:rsidR="00983964">
        <w:fldChar w:fldCharType="begin"/>
      </w:r>
      <w:r w:rsidR="00983964">
        <w:instrText xml:space="preserve"> REF _Ref495502409 \r \h </w:instrText>
      </w:r>
      <w:r w:rsidR="00983964">
        <w:fldChar w:fldCharType="separate"/>
      </w:r>
      <w:r w:rsidR="00983964">
        <w:t>Equation 12</w:t>
      </w:r>
      <w:r w:rsidR="00983964">
        <w:fldChar w:fldCharType="end"/>
      </w:r>
      <w:r w:rsidRPr="006365A4">
        <w:t>:</w:t>
      </w:r>
    </w:p>
    <w:p w14:paraId="5D29B1BC" w14:textId="4AFCCBDC" w:rsidR="00155238" w:rsidRPr="006365A4" w:rsidRDefault="00E0031F" w:rsidP="00155238">
      <w:pPr>
        <w:pStyle w:val="BodyText"/>
        <w:ind w:left="567"/>
        <w:rPr>
          <w:rFonts w:cs="Arial"/>
        </w:rPr>
      </w:pPr>
      <m:oMathPara>
        <m:oMathParaPr>
          <m:jc m:val="center"/>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DL(average)</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average</m:t>
              </m:r>
            </m:sub>
          </m:sSub>
          <m:r>
            <w:rPr>
              <w:rFonts w:ascii="Cambria Math" w:hAnsi="Cambria Math" w:cs="Arial"/>
            </w:rPr>
            <m:t>×</m:t>
          </m:r>
          <m:sSub>
            <m:sSubPr>
              <m:ctrlPr>
                <w:rPr>
                  <w:rFonts w:ascii="Cambria Math" w:eastAsiaTheme="minorEastAsia" w:hAnsi="Cambria Math" w:cs="Arial"/>
                  <w:i/>
                </w:rPr>
              </m:ctrlPr>
            </m:sSubPr>
            <m:e>
              <m:r>
                <w:rPr>
                  <w:rFonts w:ascii="Cambria Math" w:eastAsiaTheme="minorEastAsia" w:hAnsi="Cambria Math" w:cs="Arial"/>
                </w:rPr>
                <m:t>H</m:t>
              </m:r>
            </m:e>
            <m:sub>
              <m:r>
                <w:rPr>
                  <w:rFonts w:ascii="Cambria Math" w:eastAsiaTheme="minorEastAsia" w:hAnsi="Cambria Math" w:cs="Arial"/>
                </w:rPr>
                <m:t>operation</m:t>
              </m:r>
            </m:sub>
          </m:sSub>
        </m:oMath>
      </m:oMathPara>
    </w:p>
    <w:p w14:paraId="23944E31" w14:textId="77777777" w:rsidR="00155238" w:rsidRDefault="00155238" w:rsidP="00155238">
      <w:pPr>
        <w:pStyle w:val="BodyText"/>
      </w:pPr>
      <w:r>
        <w:t>Where</w:t>
      </w:r>
    </w:p>
    <w:p w14:paraId="0B887FED" w14:textId="6BA8D42B" w:rsidR="00155238" w:rsidRDefault="00155238" w:rsidP="00155238">
      <w:pPr>
        <w:pStyle w:val="BodyText"/>
        <w:ind w:left="567"/>
      </w:pPr>
      <w:r>
        <w:t>E</w:t>
      </w:r>
      <w:r>
        <w:rPr>
          <w:vertAlign w:val="subscript"/>
        </w:rPr>
        <w:t>DL(average)</w:t>
      </w:r>
      <w:r w:rsidR="00416F7F">
        <w:rPr>
          <w:vertAlign w:val="subscript"/>
        </w:rPr>
        <w:t xml:space="preserve"> </w:t>
      </w:r>
      <w:r w:rsidR="00416F7F">
        <w:t>is the average daily load in Wh per day</w:t>
      </w:r>
    </w:p>
    <w:p w14:paraId="0EA05D93" w14:textId="5FE49C1B" w:rsidR="00155238" w:rsidRDefault="00155238" w:rsidP="00155238">
      <w:pPr>
        <w:pStyle w:val="BodyText"/>
        <w:ind w:left="567"/>
      </w:pPr>
      <w:r>
        <w:t>P</w:t>
      </w:r>
      <w:r w:rsidR="00416F7F">
        <w:rPr>
          <w:vertAlign w:val="subscript"/>
        </w:rPr>
        <w:t>average</w:t>
      </w:r>
      <w:r w:rsidR="00416F7F">
        <w:t xml:space="preserve"> is the </w:t>
      </w:r>
      <w:r>
        <w:t xml:space="preserve">average </w:t>
      </w:r>
      <w:r w:rsidR="00DF58B0">
        <w:t xml:space="preserve">control system </w:t>
      </w:r>
      <w:r>
        <w:t>power in Watts = 240mW continuous from the manufacturers data</w:t>
      </w:r>
    </w:p>
    <w:p w14:paraId="393285E7" w14:textId="5C4C5D10" w:rsidR="00155238" w:rsidRPr="00170172" w:rsidRDefault="00155238" w:rsidP="00155238">
      <w:pPr>
        <w:pStyle w:val="BodyText"/>
        <w:ind w:left="567"/>
      </w:pPr>
      <w:r>
        <w:t>H</w:t>
      </w:r>
      <w:r w:rsidRPr="00F01AD4">
        <w:rPr>
          <w:vertAlign w:val="subscript"/>
        </w:rPr>
        <w:t>operation</w:t>
      </w:r>
      <w:r w:rsidR="00416F7F">
        <w:t xml:space="preserve"> is the number of </w:t>
      </w:r>
      <w:r>
        <w:t>hours of operation per day</w:t>
      </w:r>
    </w:p>
    <w:p w14:paraId="6247BCEB" w14:textId="7DC6AD86" w:rsidR="00155238" w:rsidRPr="00170172" w:rsidRDefault="00E0031F" w:rsidP="00155238">
      <w:pPr>
        <w:pStyle w:val="BodyText"/>
        <w:ind w:left="567"/>
        <w:rPr>
          <w:rFonts w:eastAsiaTheme="minorEastAsia"/>
        </w:rPr>
      </w:pPr>
      <m:oMathPara>
        <m:oMathParaPr>
          <m:jc m:val="center"/>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=0.240×</m:t>
          </m:r>
          <m:r>
            <w:rPr>
              <w:rFonts w:ascii="Cambria Math" w:eastAsiaTheme="minorEastAsia" w:hAnsi="Cambria Math" w:cs="Arial"/>
            </w:rPr>
            <m:t>24=5.8Wh/day</m:t>
          </m:r>
        </m:oMath>
      </m:oMathPara>
    </w:p>
    <w:p w14:paraId="02BCDE24" w14:textId="737A5828" w:rsidR="00416F7F" w:rsidRDefault="00416F7F" w:rsidP="00155238">
      <w:pPr>
        <w:pStyle w:val="BodyText"/>
      </w:pPr>
      <w:r>
        <w:t xml:space="preserve">By combining the energy demand of both the flashed lamp (example </w:t>
      </w:r>
      <w:r>
        <w:fldChar w:fldCharType="begin"/>
      </w:r>
      <w:r>
        <w:instrText xml:space="preserve"> REF _Ref495502916 \r \h </w:instrText>
      </w:r>
      <w:r>
        <w:fldChar w:fldCharType="separate"/>
      </w:r>
      <w:r>
        <w:t>4</w:t>
      </w:r>
      <w:r>
        <w:fldChar w:fldCharType="end"/>
      </w:r>
      <w:r>
        <w:t>) and the controller (see above) to obtain a total system energy demand we get the following:</w:t>
      </w:r>
    </w:p>
    <w:p w14:paraId="50B336A7" w14:textId="77777777" w:rsidR="00155238" w:rsidRDefault="00E0031F" w:rsidP="00155238">
      <w:pPr>
        <w:pStyle w:val="BodyText"/>
        <w:rPr>
          <w:rFonts w:cs="Arial"/>
        </w:rPr>
      </w:pPr>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DL total</m:t>
              </m:r>
            </m:sub>
          </m:sSub>
          <m:r>
            <w:rPr>
              <w:rFonts w:ascii="Cambria Math" w:hAnsi="Cambria Math" w:cs="Arial"/>
            </w:rPr>
            <m:t>=104+5.8</m:t>
          </m:r>
          <m:r>
            <w:rPr>
              <w:rFonts w:ascii="Cambria Math" w:eastAsiaTheme="minorEastAsia" w:hAnsi="Cambria Math" w:cs="Arial"/>
            </w:rPr>
            <m:t>=109.8Wh/day</m:t>
          </m:r>
        </m:oMath>
      </m:oMathPara>
    </w:p>
    <w:p w14:paraId="06447E49" w14:textId="77777777" w:rsidR="00155238" w:rsidRDefault="00155238" w:rsidP="00155238">
      <w:pPr>
        <w:pStyle w:val="Heading1"/>
      </w:pPr>
      <w:bookmarkStart w:id="284" w:name="_Toc495576133"/>
      <w:r>
        <w:t>Calculation of the daily optic rotation load</w:t>
      </w:r>
      <w:bookmarkEnd w:id="284"/>
    </w:p>
    <w:p w14:paraId="1B53BEBD" w14:textId="40934879" w:rsidR="002E2F52" w:rsidRDefault="00155238" w:rsidP="00155238">
      <w:pPr>
        <w:pStyle w:val="BodyText"/>
      </w:pPr>
      <w:r>
        <w:t>As an example,</w:t>
      </w:r>
      <w:r w:rsidR="00C91DC3">
        <w:t xml:space="preserve"> a rotating beacon with a 2.03 A</w:t>
      </w:r>
      <w:r>
        <w:t xml:space="preserve">mpere </w:t>
      </w:r>
      <w:r w:rsidR="00C91DC3">
        <w:t xml:space="preserve">12 Volt </w:t>
      </w:r>
      <w:r>
        <w:t>lamp with a fixed rhythm flasher operating at night at 42 degrees N latitude with a 1.2 W continuous motor will have an energy demand of:</w:t>
      </w:r>
    </w:p>
    <w:p w14:paraId="3D1357E0" w14:textId="3A894716" w:rsidR="00C91DC3" w:rsidRDefault="00C91DC3" w:rsidP="00155238">
      <w:pPr>
        <w:pStyle w:val="BodyText"/>
      </w:pPr>
      <w:r>
        <w:t xml:space="preserve">Using </w:t>
      </w:r>
      <w:r>
        <w:fldChar w:fldCharType="begin"/>
      </w:r>
      <w:r>
        <w:instrText xml:space="preserve"> REF _Ref495503553 \r \h </w:instrText>
      </w:r>
      <w:r>
        <w:fldChar w:fldCharType="separate"/>
      </w:r>
      <w:r>
        <w:t>Equation 13</w:t>
      </w:r>
      <w:r>
        <w:fldChar w:fldCharType="end"/>
      </w:r>
    </w:p>
    <w:p w14:paraId="191D1550" w14:textId="77777777" w:rsidR="002E2F52" w:rsidRPr="00765E0E" w:rsidRDefault="00E0031F" w:rsidP="002E2F52">
      <w:pPr>
        <w:pStyle w:val="BodyText"/>
        <w:ind w:left="567"/>
        <w:rPr>
          <w:rFonts w:eastAsiaTheme="minorEastAsia" w:cs="Arial"/>
        </w:rPr>
      </w:pPr>
      <m:oMathPara>
        <m:oMathParaPr>
          <m:jc m:val="center"/>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motor</m:t>
              </m:r>
            </m:sub>
          </m:sSub>
          <m:d>
            <m:dPr>
              <m:ctrlPr>
                <w:rPr>
                  <w:rFonts w:ascii="Cambria Math" w:hAnsi="Cambria Math" w:cs="Arial"/>
                  <w:i/>
                </w:rPr>
              </m:ctrlPr>
            </m:dPr>
            <m:e>
              <m:r>
                <w:rPr>
                  <w:rFonts w:ascii="Cambria Math" w:hAnsi="Cambria Math" w:cs="Arial"/>
                </w:rPr>
                <m:t>W</m:t>
              </m:r>
            </m:e>
          </m:d>
          <m:r>
            <w:rPr>
              <w:rFonts w:ascii="Cambria Math" w:hAnsi="Cambria Math" w:cs="Arial"/>
            </w:rPr>
            <m:t>×</m:t>
          </m:r>
          <m:r>
            <w:rPr>
              <w:rFonts w:ascii="Cambria Math" w:eastAsiaTheme="minorEastAsia" w:hAnsi="Cambria Math" w:cs="Arial"/>
            </w:rPr>
            <m:t>Hours of Operation per day</m:t>
          </m:r>
          <m:d>
            <m:dPr>
              <m:ctrlPr>
                <w:rPr>
                  <w:rFonts w:ascii="Cambria Math" w:eastAsiaTheme="minorEastAsia" w:hAnsi="Cambria Math" w:cs="Arial"/>
                  <w:i/>
                </w:rPr>
              </m:ctrlPr>
            </m:dPr>
            <m:e>
              <m:r>
                <w:rPr>
                  <w:rFonts w:ascii="Cambria Math" w:eastAsiaTheme="minorEastAsia" w:hAnsi="Cambria Math" w:cs="Arial"/>
                </w:rPr>
                <m:t>h/day</m:t>
              </m:r>
            </m:e>
          </m:d>
        </m:oMath>
      </m:oMathPara>
    </w:p>
    <w:p w14:paraId="1CEC2D25" w14:textId="77777777" w:rsidR="002E2F52" w:rsidRPr="00947A52" w:rsidRDefault="002E2F52" w:rsidP="005D7DBF">
      <w:pPr>
        <w:pStyle w:val="BodyText"/>
      </w:pPr>
      <w:r w:rsidRPr="00947A52">
        <w:t>Where:</w:t>
      </w:r>
    </w:p>
    <w:p w14:paraId="2B8C9440" w14:textId="77777777" w:rsidR="002E2F52" w:rsidRPr="00947A52" w:rsidRDefault="002E2F52" w:rsidP="005D7DBF">
      <w:pPr>
        <w:pStyle w:val="BodyText"/>
        <w:ind w:left="708"/>
      </w:pPr>
      <w:r w:rsidRPr="00947A52">
        <w:t>E</w:t>
      </w:r>
      <w:r w:rsidRPr="00947A52">
        <w:rPr>
          <w:vertAlign w:val="subscript"/>
        </w:rPr>
        <w:t>DL</w:t>
      </w:r>
      <w:r w:rsidRPr="00947A52">
        <w:t xml:space="preserve"> is the daily load in Wh per day</w:t>
      </w:r>
    </w:p>
    <w:p w14:paraId="4B2015E2" w14:textId="79C393FA" w:rsidR="002E2F52" w:rsidRPr="00947A52" w:rsidRDefault="002E2F52" w:rsidP="005D7DBF">
      <w:pPr>
        <w:pStyle w:val="BodyText"/>
        <w:ind w:left="708"/>
      </w:pPr>
      <w:r w:rsidRPr="00947A52">
        <w:t>P</w:t>
      </w:r>
      <w:r w:rsidRPr="00947A52">
        <w:rPr>
          <w:vertAlign w:val="subscript"/>
        </w:rPr>
        <w:t>motor</w:t>
      </w:r>
      <w:r w:rsidRPr="00947A52">
        <w:t xml:space="preserve"> is the </w:t>
      </w:r>
      <w:r>
        <w:t xml:space="preserve">motor </w:t>
      </w:r>
      <w:r w:rsidR="00680A5F">
        <w:t xml:space="preserve">and control system </w:t>
      </w:r>
      <w:r w:rsidRPr="00947A52">
        <w:t>power consumption in Watts.</w:t>
      </w:r>
    </w:p>
    <w:p w14:paraId="1416B3BC" w14:textId="77777777" w:rsidR="00680A5F" w:rsidRPr="00680A5F" w:rsidRDefault="00E0031F" w:rsidP="00680A5F">
      <w:pPr>
        <w:pStyle w:val="BodyText"/>
        <w:ind w:left="567"/>
        <w:rPr>
          <w:rFonts w:cs="Arial"/>
        </w:rPr>
      </w:pPr>
      <m:oMathPara>
        <m:oMathParaPr>
          <m:jc m:val="center"/>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=1.2</m:t>
          </m:r>
          <m:sSup>
            <m:sSupPr>
              <m:ctrlPr>
                <w:rPr>
                  <w:rFonts w:ascii="Cambria Math" w:hAnsi="Cambria Math" w:cs="Arial"/>
                  <w:i/>
                </w:rPr>
              </m:ctrlPr>
            </m:sSupPr>
            <m:e>
              <m:r>
                <w:rPr>
                  <w:rFonts w:ascii="Cambria Math" w:hAnsi="Cambria Math" w:cs="Arial"/>
                </w:rPr>
                <m:t>W</m:t>
              </m:r>
            </m:e>
            <m:sup>
              <m:r>
                <w:rPr>
                  <w:rStyle w:val="FootnoteReference"/>
                  <w:rFonts w:ascii="Cambria Math" w:hAnsi="Cambria Math" w:cs="Arial"/>
                  <w:i/>
                </w:rPr>
                <w:footnoteReference w:id="2"/>
              </m:r>
            </m:sup>
          </m:sSup>
          <m:r>
            <w:rPr>
              <w:rFonts w:ascii="Cambria Math" w:hAnsi="Cambria Math" w:cs="Arial"/>
            </w:rPr>
            <m:t>×</m:t>
          </m:r>
          <m:r>
            <w:rPr>
              <w:rFonts w:ascii="Cambria Math" w:eastAsiaTheme="minorEastAsia" w:hAnsi="Cambria Math" w:cs="Arial"/>
            </w:rPr>
            <m:t>24</m:t>
          </m:r>
          <m:d>
            <m:dPr>
              <m:ctrlPr>
                <w:rPr>
                  <w:rFonts w:ascii="Cambria Math" w:eastAsiaTheme="minorEastAsia" w:hAnsi="Cambria Math" w:cs="Arial"/>
                  <w:i/>
                </w:rPr>
              </m:ctrlPr>
            </m:dPr>
            <m:e>
              <m:r>
                <w:rPr>
                  <w:rFonts w:ascii="Cambria Math" w:eastAsiaTheme="minorEastAsia" w:hAnsi="Cambria Math" w:cs="Arial"/>
                </w:rPr>
                <m:t>h/day</m:t>
              </m:r>
            </m:e>
          </m:d>
          <m:r>
            <w:rPr>
              <w:rFonts w:ascii="Cambria Math" w:eastAsiaTheme="minorEastAsia" w:hAnsi="Cambria Math" w:cs="Arial"/>
            </w:rPr>
            <m:t>=28.8Wh/day</m:t>
          </m:r>
        </m:oMath>
      </m:oMathPara>
    </w:p>
    <w:p w14:paraId="3F211C89" w14:textId="77777777" w:rsidR="000B0510" w:rsidRDefault="000B0510" w:rsidP="000B0510">
      <w:pPr>
        <w:pStyle w:val="BodyText"/>
        <w:rPr>
          <w:rFonts w:cs="Arial"/>
        </w:rPr>
      </w:pPr>
      <w:r>
        <w:t>Rotating beacons may use Fixed-ON flashers to regulate voltage and operate the lampchanger; then the energy demand is:</w:t>
      </w:r>
    </w:p>
    <w:p w14:paraId="74509267" w14:textId="77777777" w:rsidR="000B0510" w:rsidRPr="00B55453" w:rsidRDefault="00E0031F" w:rsidP="000B0510">
      <w:pPr>
        <w:pStyle w:val="BodyText"/>
        <w:ind w:left="567"/>
        <w:rPr>
          <w:rFonts w:eastAsiaTheme="minorEastAsia"/>
        </w:rPr>
      </w:pPr>
      <m:oMathPara>
        <m:oMath>
          <m:sSub>
            <m:sSubPr>
              <m:ctrlPr>
                <w:rPr>
                  <w:rFonts w:ascii="Cambria Math" w:hAnsi="Cambria Math"/>
                  <w:i/>
                </w:rPr>
              </m:ctrlPr>
            </m:sSubPr>
            <m:e>
              <m:r>
                <w:rPr>
                  <w:rFonts w:ascii="Cambria Math" w:hAnsi="Cambria Math"/>
                </w:rPr>
                <m:t>E</m:t>
              </m:r>
            </m:e>
            <m:sub>
              <m:r>
                <w:rPr>
                  <w:rFonts w:ascii="Cambria Math" w:hAnsi="Cambria Math"/>
                </w:rPr>
                <m:t>DL</m:t>
              </m:r>
            </m:sub>
          </m:sSub>
          <m: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P</m:t>
                  </m:r>
                </m:e>
                <m:sub>
                  <m:r>
                    <w:rPr>
                      <w:rFonts w:ascii="Cambria Math" w:hAnsi="Cambria Math"/>
                    </w:rPr>
                    <m:t>lamp</m:t>
                  </m:r>
                </m:sub>
              </m:sSub>
              <m:d>
                <m:dPr>
                  <m:ctrlPr>
                    <w:rPr>
                      <w:rFonts w:ascii="Cambria Math" w:hAnsi="Cambria Math"/>
                      <w:i/>
                    </w:rPr>
                  </m:ctrlPr>
                </m:dPr>
                <m:e>
                  <m:r>
                    <w:rPr>
                      <w:rFonts w:ascii="Cambria Math" w:hAnsi="Cambria Math"/>
                    </w:rPr>
                    <m:t>W</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darkness</m:t>
                  </m:r>
                </m:sub>
              </m:sSub>
              <m:r>
                <w:rPr>
                  <w:rFonts w:ascii="Cambria Math" w:hAnsi="Cambria Math"/>
                </w:rPr>
                <m:t>(h/day)</m:t>
              </m:r>
            </m:e>
          </m:d>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flasher</m:t>
              </m:r>
            </m:sub>
          </m:sSub>
          <m:r>
            <w:rPr>
              <w:rFonts w:ascii="Cambria Math" w:hAnsi="Cambria Math"/>
            </w:rPr>
            <m:t>(Wh/day)+</m:t>
          </m:r>
          <m:sSub>
            <m:sSubPr>
              <m:ctrlPr>
                <w:rPr>
                  <w:rFonts w:ascii="Cambria Math" w:hAnsi="Cambria Math"/>
                  <w:i/>
                </w:rPr>
              </m:ctrlPr>
            </m:sSubPr>
            <m:e>
              <m:r>
                <w:rPr>
                  <w:rFonts w:ascii="Cambria Math" w:hAnsi="Cambria Math"/>
                </w:rPr>
                <m:t>E</m:t>
              </m:r>
            </m:e>
            <m:sub>
              <m:r>
                <w:rPr>
                  <w:rFonts w:ascii="Cambria Math" w:hAnsi="Cambria Math"/>
                </w:rPr>
                <m:t>motor</m:t>
              </m:r>
            </m:sub>
          </m:sSub>
          <m:r>
            <w:rPr>
              <w:rFonts w:ascii="Cambria Math" w:hAnsi="Cambria Math"/>
            </w:rPr>
            <m:t>(Wh/day)</m:t>
          </m:r>
        </m:oMath>
      </m:oMathPara>
    </w:p>
    <w:p w14:paraId="15CD08FC" w14:textId="77777777" w:rsidR="00680A5F" w:rsidRPr="006C725E" w:rsidRDefault="00680A5F" w:rsidP="006C725E">
      <w:pPr>
        <w:pStyle w:val="BodyText"/>
      </w:pPr>
      <w:r w:rsidRPr="006C725E">
        <w:t>Where:</w:t>
      </w:r>
    </w:p>
    <w:p w14:paraId="75DE5BCC" w14:textId="77777777" w:rsidR="00680A5F" w:rsidRPr="006C725E" w:rsidRDefault="00680A5F" w:rsidP="006C725E">
      <w:pPr>
        <w:pStyle w:val="BodyText"/>
        <w:ind w:left="708"/>
      </w:pPr>
      <w:r w:rsidRPr="006C725E">
        <w:t>E</w:t>
      </w:r>
      <w:r w:rsidRPr="006C725E">
        <w:rPr>
          <w:vertAlign w:val="subscript"/>
        </w:rPr>
        <w:t>DL</w:t>
      </w:r>
      <w:r w:rsidRPr="006C725E">
        <w:t xml:space="preserve"> is the daily load in Wh per day</w:t>
      </w:r>
    </w:p>
    <w:p w14:paraId="241A3DB7" w14:textId="67B271A1" w:rsidR="00DF58B0" w:rsidRPr="006C725E" w:rsidRDefault="00DF58B0" w:rsidP="006C725E">
      <w:pPr>
        <w:pStyle w:val="BodyText"/>
        <w:ind w:left="708"/>
      </w:pPr>
      <w:r w:rsidRPr="006C725E">
        <w:t>P</w:t>
      </w:r>
      <w:r w:rsidRPr="006C725E">
        <w:rPr>
          <w:vertAlign w:val="subscript"/>
        </w:rPr>
        <w:t>lamp</w:t>
      </w:r>
      <w:r w:rsidRPr="006C725E">
        <w:t xml:space="preserve"> is the lamp power consumption in Watts.</w:t>
      </w:r>
    </w:p>
    <w:p w14:paraId="7182A0AC" w14:textId="43BE1FE7" w:rsidR="000B0510" w:rsidRPr="006C725E" w:rsidRDefault="00DF58B0" w:rsidP="006C725E">
      <w:pPr>
        <w:pStyle w:val="BodyText"/>
        <w:ind w:left="708"/>
      </w:pPr>
      <w:r w:rsidRPr="006C725E">
        <w:t>H</w:t>
      </w:r>
      <w:r w:rsidRPr="006C725E">
        <w:rPr>
          <w:vertAlign w:val="subscript"/>
        </w:rPr>
        <w:t>darkness</w:t>
      </w:r>
      <w:r w:rsidRPr="006C725E">
        <w:t xml:space="preserve"> is the hours of darkness per day</w:t>
      </w:r>
    </w:p>
    <w:p w14:paraId="6E74A069" w14:textId="2E4D2FAB" w:rsidR="00680A5F" w:rsidRPr="006C725E" w:rsidRDefault="00DF58B0" w:rsidP="006C725E">
      <w:pPr>
        <w:pStyle w:val="BodyText"/>
        <w:ind w:left="708"/>
      </w:pPr>
      <w:r w:rsidRPr="006C725E">
        <w:t>E</w:t>
      </w:r>
      <w:r w:rsidRPr="006C725E">
        <w:rPr>
          <w:vertAlign w:val="subscript"/>
        </w:rPr>
        <w:t>flasher</w:t>
      </w:r>
      <w:r w:rsidR="00680A5F" w:rsidRPr="006C725E">
        <w:t xml:space="preserve"> is the </w:t>
      </w:r>
      <w:r w:rsidRPr="006C725E">
        <w:t>daily energy for the lamp flasher or control system in Watt hours per day</w:t>
      </w:r>
      <w:r w:rsidR="00680A5F" w:rsidRPr="006C725E">
        <w:t>.</w:t>
      </w:r>
    </w:p>
    <w:p w14:paraId="67CDCA0A" w14:textId="0AE532B4" w:rsidR="00DF58B0" w:rsidRPr="006C725E" w:rsidRDefault="00DF58B0" w:rsidP="006C725E">
      <w:pPr>
        <w:pStyle w:val="BodyText"/>
        <w:ind w:left="708"/>
      </w:pPr>
      <w:r w:rsidRPr="006C725E">
        <w:t>E</w:t>
      </w:r>
      <w:r w:rsidRPr="006C725E">
        <w:rPr>
          <w:vertAlign w:val="subscript"/>
        </w:rPr>
        <w:t>motor</w:t>
      </w:r>
      <w:r w:rsidRPr="006C725E">
        <w:t xml:space="preserve"> is the daily energy for the optic motor and control system in Watt hours per day.</w:t>
      </w:r>
    </w:p>
    <w:p w14:paraId="5F4E10C3" w14:textId="006DF180" w:rsidR="00680A5F" w:rsidRPr="006C725E" w:rsidRDefault="000B0510">
      <w:pPr>
        <w:pStyle w:val="BodyText"/>
      </w:pPr>
      <w:r w:rsidRPr="00E81D18">
        <w:t>Given the following f</w:t>
      </w:r>
      <w:r w:rsidR="00680A5F" w:rsidRPr="00E81D18">
        <w:t>rom above:</w:t>
      </w:r>
    </w:p>
    <w:p w14:paraId="6AF0405E" w14:textId="14B6B822" w:rsidR="003330D4" w:rsidRDefault="003330D4" w:rsidP="00680A5F">
      <w:pPr>
        <w:pStyle w:val="BodyText"/>
        <w:tabs>
          <w:tab w:val="left" w:pos="1683"/>
        </w:tabs>
        <w:ind w:left="567"/>
      </w:pPr>
      <w:r>
        <w:t>P</w:t>
      </w:r>
      <w:r w:rsidRPr="006C725E">
        <w:rPr>
          <w:vertAlign w:val="subscript"/>
        </w:rPr>
        <w:t>lamp</w:t>
      </w:r>
      <w:r w:rsidR="00C91DC3">
        <w:t xml:space="preserve"> = 24.4 W from above data</w:t>
      </w:r>
    </w:p>
    <w:p w14:paraId="50E5E17B" w14:textId="30C59843" w:rsidR="00680A5F" w:rsidRDefault="00680A5F" w:rsidP="00680A5F">
      <w:pPr>
        <w:pStyle w:val="BodyText"/>
        <w:tabs>
          <w:tab w:val="left" w:pos="1683"/>
        </w:tabs>
        <w:ind w:left="567"/>
        <w:rPr>
          <w:rFonts w:cs="Arial"/>
        </w:rPr>
      </w:pPr>
      <w:r>
        <w:t>H</w:t>
      </w:r>
      <w:r>
        <w:rPr>
          <w:vertAlign w:val="subscript"/>
        </w:rPr>
        <w:t>darkness</w:t>
      </w:r>
      <w:r>
        <w:t xml:space="preserve"> = 1</w:t>
      </w:r>
      <w:r w:rsidR="007932FC">
        <w:t>4</w:t>
      </w:r>
      <w:r>
        <w:t>.9 h/day</w:t>
      </w:r>
      <w:r w:rsidR="00DF58B0">
        <w:t xml:space="preserve"> from </w:t>
      </w:r>
      <w:r w:rsidR="00DF58B0">
        <w:fldChar w:fldCharType="begin"/>
      </w:r>
      <w:r w:rsidR="00DF58B0">
        <w:instrText xml:space="preserve"> REF _Ref495302960 \h </w:instrText>
      </w:r>
      <w:r w:rsidR="00DF58B0">
        <w:fldChar w:fldCharType="separate"/>
      </w:r>
      <w:r w:rsidR="00DF58B0">
        <w:t>Calculation of Hours of darkness</w:t>
      </w:r>
      <w:r w:rsidR="00DF58B0">
        <w:fldChar w:fldCharType="end"/>
      </w:r>
      <w:r w:rsidR="007932FC">
        <w:t xml:space="preserve"> from example </w:t>
      </w:r>
      <w:r w:rsidR="007932FC">
        <w:fldChar w:fldCharType="begin"/>
      </w:r>
      <w:r w:rsidR="007932FC">
        <w:instrText xml:space="preserve"> REF _Ref495302960 \r \h </w:instrText>
      </w:r>
      <w:r w:rsidR="007932FC">
        <w:fldChar w:fldCharType="separate"/>
      </w:r>
      <w:r w:rsidR="007932FC">
        <w:t>3</w:t>
      </w:r>
      <w:r w:rsidR="007932FC">
        <w:fldChar w:fldCharType="end"/>
      </w:r>
    </w:p>
    <w:p w14:paraId="1E0800F4" w14:textId="4138F05E" w:rsidR="00680A5F" w:rsidRDefault="00680A5F" w:rsidP="00680A5F">
      <w:pPr>
        <w:pStyle w:val="BodyText"/>
        <w:tabs>
          <w:tab w:val="left" w:pos="1683"/>
        </w:tabs>
        <w:ind w:left="567"/>
        <w:rPr>
          <w:rFonts w:cs="Arial"/>
        </w:rPr>
      </w:pPr>
      <w:r>
        <w:t>E</w:t>
      </w:r>
      <w:r>
        <w:rPr>
          <w:vertAlign w:val="subscript"/>
        </w:rPr>
        <w:t>flasher</w:t>
      </w:r>
      <w:r>
        <w:t xml:space="preserve"> = 5.8 Wh/day</w:t>
      </w:r>
      <w:r w:rsidR="00DF58B0">
        <w:t xml:space="preserve"> from </w:t>
      </w:r>
      <w:r w:rsidR="00DF58B0">
        <w:fldChar w:fldCharType="begin"/>
      </w:r>
      <w:r w:rsidR="00DF58B0">
        <w:instrText xml:space="preserve"> REF _Ref495303124 \h </w:instrText>
      </w:r>
      <w:r w:rsidR="00DF58B0">
        <w:fldChar w:fldCharType="separate"/>
      </w:r>
      <w:r w:rsidR="00DF58B0">
        <w:t>Calculation of the daily Load of a lamp flasher / control</w:t>
      </w:r>
      <w:r w:rsidR="00DF58B0">
        <w:fldChar w:fldCharType="end"/>
      </w:r>
      <w:r w:rsidR="007932FC">
        <w:t xml:space="preserve"> from example </w:t>
      </w:r>
      <w:r w:rsidR="007932FC">
        <w:fldChar w:fldCharType="begin"/>
      </w:r>
      <w:r w:rsidR="007932FC">
        <w:instrText xml:space="preserve"> REF _Ref495303124 \r \h </w:instrText>
      </w:r>
      <w:r w:rsidR="007932FC">
        <w:fldChar w:fldCharType="separate"/>
      </w:r>
      <w:r w:rsidR="007932FC">
        <w:t>6</w:t>
      </w:r>
      <w:r w:rsidR="007932FC">
        <w:fldChar w:fldCharType="end"/>
      </w:r>
    </w:p>
    <w:p w14:paraId="488EFAC1" w14:textId="3A8247B3" w:rsidR="001544A1" w:rsidRPr="00484708" w:rsidRDefault="00E0031F" w:rsidP="001544A1">
      <w:pPr>
        <w:pStyle w:val="BodyText"/>
        <w:ind w:left="567"/>
        <w:rPr>
          <w:rFonts w:cs="Arial"/>
        </w:rPr>
      </w:pPr>
      <m:oMathPara>
        <m:oMathParaPr>
          <m:jc m:val="center"/>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d>
            <m:dPr>
              <m:begChr m:val="["/>
              <m:endChr m:val="]"/>
              <m:ctrlPr>
                <w:rPr>
                  <w:rFonts w:ascii="Cambria Math" w:hAnsi="Cambria Math" w:cs="Arial"/>
                  <w:i/>
                </w:rPr>
              </m:ctrlPr>
            </m:dPr>
            <m:e>
              <m:r>
                <w:rPr>
                  <w:rFonts w:ascii="Cambria Math" w:hAnsi="Cambria Math" w:cs="Arial"/>
                </w:rPr>
                <m:t>24.4×14.9</m:t>
              </m:r>
            </m:e>
          </m:d>
          <m:r>
            <w:rPr>
              <w:rFonts w:ascii="Cambria Math" w:hAnsi="Cambria Math" w:cs="Arial"/>
            </w:rPr>
            <m:t>+5.8+28.8=398.16</m:t>
          </m:r>
          <m:r>
            <w:rPr>
              <w:rFonts w:ascii="Cambria Math" w:eastAsiaTheme="minorEastAsia" w:hAnsi="Cambria Math" w:cs="Arial"/>
            </w:rPr>
            <m:t>Wh/day</m:t>
          </m:r>
        </m:oMath>
      </m:oMathPara>
    </w:p>
    <w:p w14:paraId="43A5EF17" w14:textId="241ECF48" w:rsidR="001A2251" w:rsidRDefault="001A2251" w:rsidP="001A2251">
      <w:pPr>
        <w:pStyle w:val="Heading1"/>
      </w:pPr>
      <w:bookmarkStart w:id="285" w:name="_Toc495576134"/>
      <w:r>
        <w:lastRenderedPageBreak/>
        <w:t>Calculation of the audible signal load</w:t>
      </w:r>
      <w:bookmarkEnd w:id="285"/>
    </w:p>
    <w:p w14:paraId="28356A3A" w14:textId="023CBE97" w:rsidR="001A2251" w:rsidRDefault="001A2251" w:rsidP="001A2251">
      <w:pPr>
        <w:pStyle w:val="BodyText"/>
      </w:pPr>
      <w:r w:rsidRPr="009F0ABD">
        <w:t>For example, a sound signal with a power consumption of 21.6 watts during blast, and 0.24 watts when silent wit</w:t>
      </w:r>
      <w:r>
        <w:t>h a rhythm of one 3 second blast every 30 seconds</w:t>
      </w:r>
      <w:r w:rsidR="00794DDD">
        <w:t>, operating for 6 hour per day</w:t>
      </w:r>
      <w:r>
        <w:t xml:space="preserve"> will have an energy demand of:</w:t>
      </w:r>
    </w:p>
    <w:p w14:paraId="276F10F1" w14:textId="70E6F90A" w:rsidR="007932FC" w:rsidRDefault="007932FC" w:rsidP="001A2251">
      <w:pPr>
        <w:pStyle w:val="BodyText"/>
        <w:rPr>
          <w:rFonts w:cs="Arial"/>
        </w:rPr>
      </w:pPr>
      <w:r>
        <w:t xml:space="preserve">Using </w:t>
      </w:r>
      <w:r>
        <w:fldChar w:fldCharType="begin"/>
      </w:r>
      <w:r>
        <w:instrText xml:space="preserve"> REF _Ref495504571 \r \h </w:instrText>
      </w:r>
      <w:r>
        <w:fldChar w:fldCharType="separate"/>
      </w:r>
      <w:r>
        <w:t>Equation 15</w:t>
      </w:r>
      <w:r>
        <w:fldChar w:fldCharType="end"/>
      </w:r>
    </w:p>
    <w:p w14:paraId="24390D10" w14:textId="03875DD2" w:rsidR="001A2251" w:rsidRPr="001A2251" w:rsidRDefault="00E0031F" w:rsidP="001A2251">
      <w:pPr>
        <w:pStyle w:val="BodyText"/>
        <w:ind w:left="567"/>
        <w:rPr>
          <w:rFonts w:eastAsiaTheme="minorEastAsia" w:cs="Arial"/>
        </w:rPr>
      </w:pPr>
      <m:oMathPara>
        <m:oMathParaPr>
          <m:jc m:val="center"/>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blast</m:t>
                  </m:r>
                </m:sub>
              </m:sSub>
              <m:d>
                <m:dPr>
                  <m:ctrlPr>
                    <w:rPr>
                      <w:rFonts w:ascii="Cambria Math" w:hAnsi="Cambria Math" w:cs="Arial"/>
                      <w:i/>
                    </w:rPr>
                  </m:ctrlPr>
                </m:dPr>
                <m:e>
                  <m:r>
                    <w:rPr>
                      <w:rFonts w:ascii="Cambria Math" w:hAnsi="Cambria Math" w:cs="Arial"/>
                    </w:rPr>
                    <m:t>W</m:t>
                  </m:r>
                </m:e>
              </m:d>
              <m:r>
                <w:rPr>
                  <w:rFonts w:ascii="Cambria Math" w:hAnsi="Cambria Math" w:cs="Arial"/>
                </w:rPr>
                <m:t>×Duty Cycle+</m:t>
              </m:r>
              <m:sSub>
                <m:sSubPr>
                  <m:ctrlPr>
                    <w:rPr>
                      <w:rFonts w:ascii="Cambria Math" w:hAnsi="Cambria Math" w:cs="Arial"/>
                      <w:i/>
                    </w:rPr>
                  </m:ctrlPr>
                </m:sSubPr>
                <m:e>
                  <m:r>
                    <w:rPr>
                      <w:rFonts w:ascii="Cambria Math" w:hAnsi="Cambria Math" w:cs="Arial"/>
                    </w:rPr>
                    <m:t>P</m:t>
                  </m:r>
                </m:e>
                <m:sub>
                  <m:r>
                    <w:rPr>
                      <w:rFonts w:ascii="Cambria Math" w:hAnsi="Cambria Math" w:cs="Arial"/>
                    </w:rPr>
                    <m:t>silent</m:t>
                  </m:r>
                </m:sub>
              </m:sSub>
              <m:d>
                <m:dPr>
                  <m:ctrlPr>
                    <w:rPr>
                      <w:rFonts w:ascii="Cambria Math" w:hAnsi="Cambria Math" w:cs="Arial"/>
                      <w:i/>
                    </w:rPr>
                  </m:ctrlPr>
                </m:dPr>
                <m:e>
                  <m:r>
                    <w:rPr>
                      <w:rFonts w:ascii="Cambria Math" w:hAnsi="Cambria Math" w:cs="Arial"/>
                    </w:rPr>
                    <m:t>W</m:t>
                  </m:r>
                </m:e>
              </m:d>
              <m:r>
                <w:rPr>
                  <w:rFonts w:ascii="Cambria Math" w:hAnsi="Cambria Math" w:cs="Arial"/>
                </w:rPr>
                <m:t>×(1-Duty Cyle)]×hours ofoperation/day</m:t>
              </m:r>
            </m:e>
          </m:d>
        </m:oMath>
      </m:oMathPara>
    </w:p>
    <w:p w14:paraId="68961BBA" w14:textId="77777777" w:rsidR="00794DDD" w:rsidRPr="004D1FDC" w:rsidRDefault="00794DDD" w:rsidP="00794DDD">
      <w:pPr>
        <w:pStyle w:val="BodyText"/>
      </w:pPr>
      <w:r w:rsidRPr="004D1FDC">
        <w:t>Where:</w:t>
      </w:r>
    </w:p>
    <w:p w14:paraId="61B2AD92" w14:textId="77777777" w:rsidR="00794DDD" w:rsidRPr="004D1FDC" w:rsidRDefault="00794DDD" w:rsidP="00794DDD">
      <w:pPr>
        <w:pStyle w:val="BodyText"/>
        <w:ind w:left="708"/>
      </w:pPr>
      <w:r w:rsidRPr="004D1FDC">
        <w:t>E</w:t>
      </w:r>
      <w:r w:rsidRPr="004D1FDC">
        <w:rPr>
          <w:vertAlign w:val="subscript"/>
        </w:rPr>
        <w:t>DL</w:t>
      </w:r>
      <w:r w:rsidRPr="004D1FDC">
        <w:t xml:space="preserve"> is the daily load in Wh per day</w:t>
      </w:r>
    </w:p>
    <w:p w14:paraId="1EB9B5AC" w14:textId="77777777" w:rsidR="00794DDD" w:rsidRPr="004D1FDC" w:rsidRDefault="00794DDD" w:rsidP="00794DDD">
      <w:pPr>
        <w:pStyle w:val="BodyText"/>
        <w:ind w:left="708"/>
      </w:pPr>
      <w:r w:rsidRPr="004D1FDC">
        <w:t>P</w:t>
      </w:r>
      <w:r w:rsidRPr="004D1FDC">
        <w:rPr>
          <w:i/>
          <w:vertAlign w:val="subscript"/>
        </w:rPr>
        <w:t>blast</w:t>
      </w:r>
      <w:r w:rsidRPr="004D1FDC">
        <w:t xml:space="preserve"> is </w:t>
      </w:r>
      <w:r w:rsidRPr="00794DDD">
        <w:t xml:space="preserve">the </w:t>
      </w:r>
      <w:r w:rsidRPr="006C725E">
        <w:t>sound signal and driver system</w:t>
      </w:r>
      <w:r w:rsidRPr="00794DDD">
        <w:t xml:space="preserve"> power consumption </w:t>
      </w:r>
      <w:r w:rsidRPr="006C725E">
        <w:t xml:space="preserve">during the blast, </w:t>
      </w:r>
      <w:r w:rsidRPr="00794DDD">
        <w:t>in</w:t>
      </w:r>
      <w:r w:rsidRPr="004D1FDC">
        <w:t xml:space="preserve"> Watts.</w:t>
      </w:r>
    </w:p>
    <w:p w14:paraId="557B5615" w14:textId="77777777" w:rsidR="00794DDD" w:rsidRDefault="00794DDD" w:rsidP="00794DDD">
      <w:pPr>
        <w:pStyle w:val="BodyText"/>
        <w:ind w:left="708"/>
        <w:rPr>
          <w:i/>
        </w:rPr>
      </w:pPr>
      <w:r w:rsidRPr="004D1FDC">
        <w:t>P</w:t>
      </w:r>
      <w:r>
        <w:rPr>
          <w:i/>
          <w:vertAlign w:val="subscript"/>
        </w:rPr>
        <w:t>silent</w:t>
      </w:r>
      <w:r w:rsidRPr="004D1FDC">
        <w:t xml:space="preserve"> is </w:t>
      </w:r>
      <w:r w:rsidRPr="00794DDD">
        <w:t xml:space="preserve">the </w:t>
      </w:r>
      <w:r w:rsidRPr="006C725E">
        <w:t>sound signal and driver system</w:t>
      </w:r>
      <w:r w:rsidRPr="00794DDD">
        <w:t xml:space="preserve"> power consumption </w:t>
      </w:r>
      <w:r w:rsidRPr="006C725E">
        <w:t xml:space="preserve">when silent, </w:t>
      </w:r>
      <w:r w:rsidRPr="00794DDD">
        <w:t>in</w:t>
      </w:r>
      <w:r w:rsidRPr="004D1FDC">
        <w:t xml:space="preserve"> Watts.</w:t>
      </w:r>
    </w:p>
    <w:p w14:paraId="77A25238" w14:textId="77777777" w:rsidR="00794DDD" w:rsidRPr="004D1FDC" w:rsidRDefault="00794DDD" w:rsidP="00794DDD">
      <w:pPr>
        <w:pStyle w:val="BodyText"/>
        <w:ind w:left="708"/>
      </w:pPr>
      <w:r>
        <w:t xml:space="preserve">Duty Cycle is the ratio between the on and total character period as a decimal value </w:t>
      </w:r>
    </w:p>
    <w:p w14:paraId="708B8898" w14:textId="77777777" w:rsidR="001A2251" w:rsidRPr="00794DDD" w:rsidRDefault="001A2251" w:rsidP="001A2251">
      <w:pPr>
        <w:pStyle w:val="BodyText"/>
        <w:ind w:left="567"/>
        <w:rPr>
          <w:rFonts w:eastAsiaTheme="minorEastAsia" w:cs="Arial"/>
        </w:rPr>
      </w:pPr>
      <m:oMathPara>
        <m:oMathParaPr>
          <m:jc m:val="center"/>
        </m:oMathParaPr>
        <m:oMath>
          <m:r>
            <w:rPr>
              <w:rFonts w:ascii="Cambria Math" w:hAnsi="Cambria Math"/>
            </w:rPr>
            <m:t>Duty Cycle=</m:t>
          </m:r>
          <m:f>
            <m:fPr>
              <m:ctrlPr>
                <w:rPr>
                  <w:rFonts w:ascii="Cambria Math" w:hAnsi="Cambria Math"/>
                  <w:i/>
                </w:rPr>
              </m:ctrlPr>
            </m:fPr>
            <m:num>
              <m:r>
                <w:rPr>
                  <w:rFonts w:ascii="Cambria Math" w:hAnsi="Cambria Math"/>
                </w:rPr>
                <m:t>3s ON</m:t>
              </m:r>
            </m:num>
            <m:den>
              <m:r>
                <w:rPr>
                  <w:rFonts w:ascii="Cambria Math" w:hAnsi="Cambria Math"/>
                </w:rPr>
                <m:t>3s ON+27s OFF</m:t>
              </m:r>
            </m:den>
          </m:f>
          <m:r>
            <w:rPr>
              <w:rFonts w:ascii="Cambria Math" w:hAnsi="Cambria Math"/>
            </w:rPr>
            <m:t>=0.10 or 10%</m:t>
          </m:r>
        </m:oMath>
      </m:oMathPara>
    </w:p>
    <w:p w14:paraId="47DBD6FB" w14:textId="23906911" w:rsidR="00794DDD" w:rsidRPr="004D1FDC" w:rsidRDefault="00E0031F" w:rsidP="00794DDD">
      <w:pPr>
        <w:pStyle w:val="BodyText"/>
        <w:ind w:left="567"/>
        <w:rPr>
          <w:rFonts w:eastAsiaTheme="minorEastAsia" w:cs="Arial"/>
        </w:rPr>
      </w:pPr>
      <m:oMathPara>
        <m:oMathParaPr>
          <m:jc m:val="center"/>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=[21.6</m:t>
          </m:r>
          <m:d>
            <m:dPr>
              <m:ctrlPr>
                <w:rPr>
                  <w:rFonts w:ascii="Cambria Math" w:hAnsi="Cambria Math" w:cs="Arial"/>
                  <w:i/>
                </w:rPr>
              </m:ctrlPr>
            </m:dPr>
            <m:e>
              <m:r>
                <w:rPr>
                  <w:rFonts w:ascii="Cambria Math" w:hAnsi="Cambria Math" w:cs="Arial"/>
                </w:rPr>
                <m:t>W</m:t>
              </m:r>
            </m:e>
          </m:d>
          <m:r>
            <w:rPr>
              <w:rFonts w:ascii="Cambria Math" w:hAnsi="Cambria Math" w:cs="Arial"/>
            </w:rPr>
            <m:t>×0.1+</m:t>
          </m:r>
          <m:d>
            <m:dPr>
              <m:ctrlPr>
                <w:rPr>
                  <w:rFonts w:ascii="Cambria Math" w:hAnsi="Cambria Math" w:cs="Arial"/>
                  <w:i/>
                </w:rPr>
              </m:ctrlPr>
            </m:dPr>
            <m:e>
              <m:r>
                <w:rPr>
                  <w:rFonts w:ascii="Cambria Math" w:hAnsi="Cambria Math" w:cs="Arial"/>
                </w:rPr>
                <m:t>0.24</m:t>
              </m:r>
              <m:d>
                <m:dPr>
                  <m:ctrlPr>
                    <w:rPr>
                      <w:rFonts w:ascii="Cambria Math" w:hAnsi="Cambria Math" w:cs="Arial"/>
                      <w:i/>
                    </w:rPr>
                  </m:ctrlPr>
                </m:dPr>
                <m:e>
                  <m:r>
                    <w:rPr>
                      <w:rFonts w:ascii="Cambria Math" w:hAnsi="Cambria Math" w:cs="Arial"/>
                    </w:rPr>
                    <m:t>W</m:t>
                  </m:r>
                </m:e>
              </m:d>
              <m:r>
                <w:rPr>
                  <w:rFonts w:ascii="Cambria Math" w:hAnsi="Cambria Math" w:cs="Arial"/>
                </w:rPr>
                <m:t>×0.9</m:t>
              </m:r>
            </m:e>
          </m:d>
          <m:r>
            <w:rPr>
              <w:rFonts w:ascii="Cambria Math" w:hAnsi="Cambria Math" w:cs="Arial"/>
            </w:rPr>
            <m:t>]×6</m:t>
          </m:r>
        </m:oMath>
      </m:oMathPara>
    </w:p>
    <w:p w14:paraId="29393272" w14:textId="17CE856E" w:rsidR="00794DDD" w:rsidRPr="00794DDD" w:rsidRDefault="00E0031F" w:rsidP="001A2251">
      <w:pPr>
        <w:pStyle w:val="BodyText"/>
        <w:ind w:left="567"/>
        <w:rPr>
          <w:rFonts w:cs="Arial"/>
        </w:rPr>
      </w:pPr>
      <m:oMathPara>
        <m:oMathParaPr>
          <m:jc m:val="center"/>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=14.256Wh/day</m:t>
          </m:r>
        </m:oMath>
      </m:oMathPara>
    </w:p>
    <w:p w14:paraId="2209590D" w14:textId="77777777" w:rsidR="00F56E11" w:rsidRDefault="00F56E11" w:rsidP="00B007D3">
      <w:pPr>
        <w:pStyle w:val="BodyText"/>
      </w:pPr>
    </w:p>
    <w:p w14:paraId="3FE0524D" w14:textId="39A6120A" w:rsidR="00BC7D9E" w:rsidRDefault="00BC7D9E" w:rsidP="00BC7D9E">
      <w:pPr>
        <w:pStyle w:val="Heading1"/>
      </w:pPr>
      <w:bookmarkStart w:id="286" w:name="_Toc495576135"/>
      <w:r>
        <w:t xml:space="preserve">Calculation of A visibility </w:t>
      </w:r>
      <w:r w:rsidR="00E81D18">
        <w:t>detector</w:t>
      </w:r>
      <w:r>
        <w:t xml:space="preserve"> load</w:t>
      </w:r>
      <w:bookmarkEnd w:id="286"/>
    </w:p>
    <w:p w14:paraId="5295C541" w14:textId="20B4982A" w:rsidR="00BC7D9E" w:rsidRDefault="00BC7D9E" w:rsidP="00BC7D9E">
      <w:pPr>
        <w:pStyle w:val="BodyText"/>
      </w:pPr>
      <w:r w:rsidRPr="009F0ABD">
        <w:t>As an example, a visibility detector has a power demand of 6 watts with a heater load of 24 watts.</w:t>
      </w:r>
      <w:r>
        <w:t xml:space="preserve"> </w:t>
      </w:r>
      <w:r w:rsidRPr="009F0ABD">
        <w:t xml:space="preserve"> The heaters turn on when the </w:t>
      </w:r>
      <w:r w:rsidR="00E81D18">
        <w:t>ambient temperature is below 10</w:t>
      </w:r>
      <w:r w:rsidR="00E81D18">
        <w:rPr>
          <w:rFonts w:cstheme="minorHAnsi"/>
        </w:rPr>
        <w:t>°</w:t>
      </w:r>
      <w:r w:rsidRPr="009F0ABD">
        <w:t xml:space="preserve">C. </w:t>
      </w:r>
      <w:r>
        <w:t xml:space="preserve"> </w:t>
      </w:r>
      <w:r w:rsidRPr="009F0ABD">
        <w:t xml:space="preserve">Temperature data for the area indicates that the average </w:t>
      </w:r>
      <w:r w:rsidR="00E81D18">
        <w:t>minimum temperature is below 10</w:t>
      </w:r>
      <w:r w:rsidR="00E81D18">
        <w:rPr>
          <w:rFonts w:cstheme="minorHAnsi"/>
        </w:rPr>
        <w:t>°</w:t>
      </w:r>
      <w:r w:rsidRPr="009F0ABD">
        <w:t>C between November and March and it is estimat</w:t>
      </w:r>
      <w:r>
        <w:t>ed that they will be activated 50% of the time during this period.  The energy demands are:</w:t>
      </w:r>
    </w:p>
    <w:p w14:paraId="3CE60918" w14:textId="0CE85DBB" w:rsidR="00BD6179" w:rsidRDefault="00BD6179" w:rsidP="00BC7D9E">
      <w:pPr>
        <w:pStyle w:val="BodyText"/>
        <w:rPr>
          <w:rFonts w:cs="Arial"/>
        </w:rPr>
      </w:pPr>
      <w:r>
        <w:t xml:space="preserve">Using </w:t>
      </w:r>
      <w:r>
        <w:fldChar w:fldCharType="begin"/>
      </w:r>
      <w:r>
        <w:instrText xml:space="preserve"> REF _Ref495504880 \r \h </w:instrText>
      </w:r>
      <w:r>
        <w:fldChar w:fldCharType="separate"/>
      </w:r>
      <w:r>
        <w:t>Equation 16</w:t>
      </w:r>
      <w:r>
        <w:fldChar w:fldCharType="end"/>
      </w:r>
    </w:p>
    <w:p w14:paraId="56BD1D5D" w14:textId="77777777" w:rsidR="00BC7D9E" w:rsidRPr="00E81D18" w:rsidRDefault="00E0031F" w:rsidP="00BC7D9E">
      <w:pPr>
        <w:pStyle w:val="BodyText"/>
        <w:ind w:left="567"/>
        <w:rPr>
          <w:rFonts w:eastAsiaTheme="minorEastAsia" w:cs="Arial"/>
        </w:rPr>
      </w:pPr>
      <m:oMathPara>
        <m:oMathParaPr>
          <m:jc m:val="center"/>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heater</m:t>
                  </m:r>
                </m:sub>
              </m:sSub>
              <m:d>
                <m:dPr>
                  <m:ctrlPr>
                    <w:rPr>
                      <w:rFonts w:ascii="Cambria Math" w:hAnsi="Cambria Math" w:cs="Arial"/>
                      <w:i/>
                    </w:rPr>
                  </m:ctrlPr>
                </m:dPr>
                <m:e>
                  <m:r>
                    <w:rPr>
                      <w:rFonts w:ascii="Cambria Math" w:hAnsi="Cambria Math" w:cs="Arial"/>
                    </w:rPr>
                    <m:t>W</m:t>
                  </m:r>
                </m:e>
              </m:d>
              <m:r>
                <w:rPr>
                  <w:rFonts w:ascii="Cambria Math" w:hAnsi="Cambria Math" w:cs="Arial"/>
                </w:rPr>
                <m:t>×Duty Cycle×24</m:t>
              </m:r>
              <m:r>
                <w:rPr>
                  <w:rFonts w:ascii="Cambria Math" w:hAnsi="Cambria Math" w:cs="Arial"/>
                </w:rPr>
                <m:t>h/day+(</m:t>
              </m:r>
              <m:sSub>
                <m:sSubPr>
                  <m:ctrlPr>
                    <w:rPr>
                      <w:rFonts w:ascii="Cambria Math" w:hAnsi="Cambria Math" w:cs="Arial"/>
                      <w:i/>
                    </w:rPr>
                  </m:ctrlPr>
                </m:sSubPr>
                <m:e>
                  <m:r>
                    <w:rPr>
                      <w:rFonts w:ascii="Cambria Math" w:hAnsi="Cambria Math" w:cs="Arial"/>
                    </w:rPr>
                    <m:t>P</m:t>
                  </m:r>
                </m:e>
                <m:sub>
                  <m:r>
                    <w:rPr>
                      <w:rFonts w:ascii="Cambria Math" w:hAnsi="Cambria Math" w:cs="Arial"/>
                    </w:rPr>
                    <m:t>projector</m:t>
                  </m:r>
                </m:sub>
              </m:sSub>
              <m:d>
                <m:dPr>
                  <m:ctrlPr>
                    <w:rPr>
                      <w:rFonts w:ascii="Cambria Math" w:hAnsi="Cambria Math" w:cs="Arial"/>
                      <w:i/>
                    </w:rPr>
                  </m:ctrlPr>
                </m:dPr>
                <m:e>
                  <m:r>
                    <w:rPr>
                      <w:rFonts w:ascii="Cambria Math" w:hAnsi="Cambria Math" w:cs="Arial"/>
                    </w:rPr>
                    <m:t>W</m:t>
                  </m:r>
                </m:e>
              </m:d>
              <m:r>
                <w:rPr>
                  <w:rFonts w:ascii="Cambria Math" w:hAnsi="Cambria Math" w:cs="Arial"/>
                </w:rPr>
                <m:t>×Duty Cycle×24</m:t>
              </m:r>
              <m:r>
                <w:rPr>
                  <w:rFonts w:ascii="Cambria Math" w:hAnsi="Cambria Math" w:cs="Arial"/>
                </w:rPr>
                <m:t>h/day)</m:t>
              </m:r>
            </m:e>
          </m:d>
        </m:oMath>
      </m:oMathPara>
    </w:p>
    <w:p w14:paraId="301C4EF4" w14:textId="77777777" w:rsidR="00BC7D9E" w:rsidRPr="00FC75DC" w:rsidRDefault="00BC7D9E" w:rsidP="00BC7D9E">
      <w:pPr>
        <w:pStyle w:val="equation"/>
      </w:pPr>
      <w:bookmarkStart w:id="287" w:name="_Toc495576168"/>
      <w:r>
        <w:t>Daily load for a visibility detector</w:t>
      </w:r>
      <w:bookmarkEnd w:id="287"/>
    </w:p>
    <w:p w14:paraId="1CC5F718" w14:textId="77777777" w:rsidR="00E81D18" w:rsidRPr="004D1FDC" w:rsidRDefault="00E81D18" w:rsidP="006C725E">
      <w:pPr>
        <w:pStyle w:val="BodyText"/>
      </w:pPr>
      <w:r w:rsidRPr="004D1FDC">
        <w:t>Where:</w:t>
      </w:r>
    </w:p>
    <w:p w14:paraId="71A524DD" w14:textId="77777777" w:rsidR="00E81D18" w:rsidRPr="004D1FDC" w:rsidRDefault="00E81D18" w:rsidP="006C725E">
      <w:pPr>
        <w:pStyle w:val="BodyText"/>
        <w:ind w:left="708"/>
      </w:pPr>
      <w:r w:rsidRPr="004D1FDC">
        <w:t>E</w:t>
      </w:r>
      <w:r w:rsidRPr="004D1FDC">
        <w:rPr>
          <w:vertAlign w:val="subscript"/>
        </w:rPr>
        <w:t>DL</w:t>
      </w:r>
      <w:r w:rsidRPr="004D1FDC">
        <w:t xml:space="preserve"> is the daily load in Wh per day</w:t>
      </w:r>
    </w:p>
    <w:p w14:paraId="6784279F" w14:textId="6BFEF516" w:rsidR="00E81D18" w:rsidRPr="004D1FDC" w:rsidRDefault="00E81D18" w:rsidP="006C725E">
      <w:pPr>
        <w:pStyle w:val="BodyText"/>
        <w:ind w:left="708"/>
      </w:pPr>
      <w:r w:rsidRPr="004D1FDC">
        <w:t>P</w:t>
      </w:r>
      <w:r>
        <w:rPr>
          <w:vertAlign w:val="subscript"/>
        </w:rPr>
        <w:t>heater</w:t>
      </w:r>
      <w:r w:rsidRPr="004D1FDC">
        <w:t xml:space="preserve"> is the </w:t>
      </w:r>
      <w:r>
        <w:t>heater</w:t>
      </w:r>
      <w:r w:rsidRPr="004D1FDC">
        <w:t xml:space="preserve"> power consumption in Watts.</w:t>
      </w:r>
    </w:p>
    <w:p w14:paraId="0CF2C749" w14:textId="0793E051" w:rsidR="00E81D18" w:rsidRDefault="00E81D18" w:rsidP="006C725E">
      <w:pPr>
        <w:pStyle w:val="BodyText"/>
        <w:ind w:left="708"/>
      </w:pPr>
      <w:r>
        <w:t xml:space="preserve">Duty Cycle is the ratio between the on and total period as a decimal value </w:t>
      </w:r>
    </w:p>
    <w:p w14:paraId="53F0E9FC" w14:textId="34E28AF0" w:rsidR="00E81D18" w:rsidRPr="004D1FDC" w:rsidRDefault="00E81D18" w:rsidP="006C725E">
      <w:pPr>
        <w:pStyle w:val="BodyText"/>
        <w:ind w:left="708"/>
      </w:pPr>
      <w:r>
        <w:t>P</w:t>
      </w:r>
      <w:r>
        <w:rPr>
          <w:vertAlign w:val="subscript"/>
        </w:rPr>
        <w:t>projector</w:t>
      </w:r>
      <w:r w:rsidRPr="004D1FDC">
        <w:t xml:space="preserve"> is the </w:t>
      </w:r>
      <w:r>
        <w:t>sensor head and control system power consumption</w:t>
      </w:r>
      <w:r w:rsidRPr="004D1FDC">
        <w:t xml:space="preserve"> per day</w:t>
      </w:r>
    </w:p>
    <w:p w14:paraId="490DBC22" w14:textId="77777777" w:rsidR="00BC7D9E" w:rsidRPr="00E81D18" w:rsidRDefault="00E0031F" w:rsidP="00BC7D9E">
      <w:pPr>
        <w:pStyle w:val="BodyText"/>
        <w:ind w:left="567"/>
        <w:rPr>
          <w:rFonts w:cs="Arial"/>
        </w:rPr>
      </w:pPr>
      <m:oMathPara>
        <m:oMathParaPr>
          <m:jc m:val="center"/>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 Nov-Mar</m:t>
              </m:r>
            </m:sub>
          </m:sSub>
          <m:r>
            <w:rPr>
              <w:rFonts w:ascii="Cambria Math" w:hAnsi="Cambria Math" w:cs="Arial"/>
            </w:rPr>
            <m:t>=</m:t>
          </m:r>
          <m:d>
            <m:dPr>
              <m:begChr m:val="["/>
              <m:endChr m:val="]"/>
              <m:ctrlPr>
                <w:rPr>
                  <w:rFonts w:ascii="Cambria Math" w:hAnsi="Cambria Math" w:cs="Arial"/>
                  <w:i/>
                </w:rPr>
              </m:ctrlPr>
            </m:dPr>
            <m:e>
              <m:r>
                <w:rPr>
                  <w:rFonts w:ascii="Cambria Math" w:hAnsi="Cambria Math" w:cs="Arial"/>
                </w:rPr>
                <m:t>24W×0.50×24</m:t>
              </m:r>
              <m:r>
                <w:rPr>
                  <w:rFonts w:ascii="Cambria Math" w:hAnsi="Cambria Math" w:cs="Arial"/>
                </w:rPr>
                <m:t>h/day+(6W×1.0×24</m:t>
              </m:r>
              <m:r>
                <w:rPr>
                  <w:rFonts w:ascii="Cambria Math" w:hAnsi="Cambria Math" w:cs="Arial"/>
                </w:rPr>
                <m:t>h/day)</m:t>
              </m:r>
            </m:e>
          </m:d>
          <m:r>
            <w:rPr>
              <w:rFonts w:ascii="Cambria Math" w:hAnsi="Cambria Math" w:cs="Arial"/>
            </w:rPr>
            <m:t>=432Wh/day</m:t>
          </m:r>
        </m:oMath>
      </m:oMathPara>
    </w:p>
    <w:p w14:paraId="2EF747DC" w14:textId="77777777" w:rsidR="00BC7D9E" w:rsidRPr="00E81D18" w:rsidRDefault="00E0031F" w:rsidP="00BC7D9E">
      <w:pPr>
        <w:pStyle w:val="BodyText"/>
        <w:ind w:left="567"/>
        <w:rPr>
          <w:rFonts w:cs="Arial"/>
        </w:rPr>
      </w:pPr>
      <m:oMathPara>
        <m:oMathParaPr>
          <m:jc m:val="center"/>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 Apr-Oct</m:t>
              </m:r>
            </m:sub>
          </m:sSub>
          <m:r>
            <w:rPr>
              <w:rFonts w:ascii="Cambria Math" w:hAnsi="Cambria Math" w:cs="Arial"/>
            </w:rPr>
            <m:t>=</m:t>
          </m:r>
          <m:d>
            <m:dPr>
              <m:begChr m:val="["/>
              <m:endChr m:val="]"/>
              <m:ctrlPr>
                <w:rPr>
                  <w:rFonts w:ascii="Cambria Math" w:hAnsi="Cambria Math" w:cs="Arial"/>
                  <w:i/>
                </w:rPr>
              </m:ctrlPr>
            </m:dPr>
            <m:e>
              <m:r>
                <w:rPr>
                  <w:rFonts w:ascii="Cambria Math" w:hAnsi="Cambria Math" w:cs="Arial"/>
                </w:rPr>
                <m:t>6W×24</m:t>
              </m:r>
              <m:r>
                <w:rPr>
                  <w:rFonts w:ascii="Cambria Math" w:hAnsi="Cambria Math" w:cs="Arial"/>
                </w:rPr>
                <m:t>h/day</m:t>
              </m:r>
            </m:e>
          </m:d>
          <m:r>
            <w:rPr>
              <w:rFonts w:ascii="Cambria Math" w:hAnsi="Cambria Math" w:cs="Arial"/>
            </w:rPr>
            <m:t>=144Wh/day</m:t>
          </m:r>
        </m:oMath>
      </m:oMathPara>
    </w:p>
    <w:p w14:paraId="19F15D3F" w14:textId="557EEBA3" w:rsidR="004F6CA2" w:rsidRPr="000D6CF0" w:rsidRDefault="004F6CA2" w:rsidP="00B4166C">
      <w:pPr>
        <w:pStyle w:val="Heading1"/>
      </w:pPr>
      <w:bookmarkStart w:id="288" w:name="_Toc495576136"/>
      <w:r w:rsidRPr="000D6CF0">
        <w:t>Control and Monitoring Systems</w:t>
      </w:r>
      <w:bookmarkEnd w:id="288"/>
    </w:p>
    <w:p w14:paraId="5B92F980" w14:textId="77777777" w:rsidR="004F6CA2" w:rsidRDefault="004F6CA2" w:rsidP="00BD6179">
      <w:pPr>
        <w:pStyle w:val="Heading1separatationline"/>
        <w:rPr>
          <w:highlight w:val="yellow"/>
        </w:rPr>
      </w:pPr>
    </w:p>
    <w:p w14:paraId="6760962E" w14:textId="77777777" w:rsidR="004F6CA2" w:rsidRPr="009F0ABD" w:rsidRDefault="004F6CA2" w:rsidP="004F6CA2">
      <w:pPr>
        <w:pStyle w:val="BodyText"/>
      </w:pPr>
      <w:r w:rsidRPr="009F0ABD">
        <w:t>For example:</w:t>
      </w:r>
    </w:p>
    <w:p w14:paraId="7F6E4743" w14:textId="7FE428FF" w:rsidR="004F6CA2" w:rsidRPr="009F0ABD" w:rsidRDefault="004F6CA2" w:rsidP="004F6CA2">
      <w:pPr>
        <w:pStyle w:val="BodyText"/>
      </w:pPr>
      <w:r w:rsidRPr="009F0ABD">
        <w:t xml:space="preserve">A </w:t>
      </w:r>
      <w:r w:rsidR="002118A1">
        <w:t xml:space="preserve">typical </w:t>
      </w:r>
      <w:r w:rsidR="000D6CF0">
        <w:t xml:space="preserve">12V </w:t>
      </w:r>
      <w:r w:rsidR="002118A1">
        <w:t>telemetry systems has a quiescent current of</w:t>
      </w:r>
      <w:r w:rsidR="000D6CF0">
        <w:t xml:space="preserve"> 110mA</w:t>
      </w:r>
      <w:r w:rsidR="002118A1">
        <w:t xml:space="preserve"> and monitors all of the input continuously. On change of state the unit will power up the modem and communicate to the monitoring centre. The communications typically last 3 minutes and the equipment current increases to </w:t>
      </w:r>
      <w:r w:rsidR="000D6CF0">
        <w:t>305mA</w:t>
      </w:r>
      <w:r w:rsidR="002118A1">
        <w:t xml:space="preserve"> during this period. Typically the unit communicates 12 time a day.</w:t>
      </w:r>
    </w:p>
    <w:p w14:paraId="431B2FF3" w14:textId="2EBBB426" w:rsidR="002118A1" w:rsidRDefault="002118A1" w:rsidP="002118A1">
      <w:pPr>
        <w:pStyle w:val="BodyText"/>
        <w:rPr>
          <w:rFonts w:eastAsiaTheme="minorEastAsia"/>
        </w:rPr>
      </w:pPr>
      <w:r>
        <w:rPr>
          <w:rFonts w:eastAsiaTheme="minorEastAsia"/>
        </w:rPr>
        <w:t xml:space="preserve">From </w:t>
      </w:r>
      <w:r>
        <w:rPr>
          <w:rFonts w:eastAsiaTheme="minorEastAsia"/>
        </w:rPr>
        <w:fldChar w:fldCharType="begin"/>
      </w:r>
      <w:r>
        <w:rPr>
          <w:rFonts w:eastAsiaTheme="minorEastAsia"/>
        </w:rPr>
        <w:instrText xml:space="preserve"> REF _Ref495561088 \r \h </w:instrText>
      </w:r>
      <w:r>
        <w:rPr>
          <w:rFonts w:eastAsiaTheme="minorEastAsia"/>
        </w:rPr>
      </w:r>
      <w:r>
        <w:rPr>
          <w:rFonts w:eastAsiaTheme="minorEastAsia"/>
        </w:rPr>
        <w:fldChar w:fldCharType="separate"/>
      </w:r>
      <w:r>
        <w:rPr>
          <w:rFonts w:eastAsiaTheme="minorEastAsia"/>
        </w:rPr>
        <w:t>Equation 18</w:t>
      </w:r>
      <w:r>
        <w:rPr>
          <w:rFonts w:eastAsiaTheme="minorEastAsia"/>
        </w:rPr>
        <w:fldChar w:fldCharType="end"/>
      </w:r>
    </w:p>
    <w:p w14:paraId="2C24BC57" w14:textId="77777777" w:rsidR="002118A1" w:rsidRPr="00273D66" w:rsidRDefault="00E0031F" w:rsidP="002118A1">
      <w:pPr>
        <w:pStyle w:val="BodyText"/>
        <w:ind w:left="567"/>
        <w:rPr>
          <w:rFonts w:eastAsiaTheme="minorEastAsia"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comms</m:t>
                  </m:r>
                </m:sub>
              </m:sSub>
              <m:d>
                <m:dPr>
                  <m:ctrlPr>
                    <w:rPr>
                      <w:rFonts w:ascii="Cambria Math" w:hAnsi="Cambria Math" w:cs="Arial"/>
                      <w:i/>
                    </w:rPr>
                  </m:ctrlPr>
                </m:dPr>
                <m:e>
                  <m:r>
                    <w:rPr>
                      <w:rFonts w:ascii="Cambria Math" w:hAnsi="Cambria Math" w:cs="Arial"/>
                    </w:rPr>
                    <m:t>W</m:t>
                  </m:r>
                </m:e>
              </m:d>
              <m:r>
                <w:rPr>
                  <w:rFonts w:ascii="Cambria Math" w:hAnsi="Cambria Math" w:cs="Arial"/>
                </w:rPr>
                <m:t>×Duty Cycle×24</m:t>
              </m:r>
              <m:r>
                <w:rPr>
                  <w:rFonts w:ascii="Cambria Math" w:hAnsi="Cambria Math" w:cs="Arial"/>
                </w:rPr>
                <m:t>h/day+(</m:t>
              </m:r>
              <m:sSub>
                <m:sSubPr>
                  <m:ctrlPr>
                    <w:rPr>
                      <w:rFonts w:ascii="Cambria Math" w:hAnsi="Cambria Math" w:cs="Arial"/>
                      <w:i/>
                    </w:rPr>
                  </m:ctrlPr>
                </m:sSubPr>
                <m:e>
                  <m:r>
                    <w:rPr>
                      <w:rFonts w:ascii="Cambria Math" w:hAnsi="Cambria Math" w:cs="Arial"/>
                    </w:rPr>
                    <m:t>P</m:t>
                  </m:r>
                </m:e>
                <m:sub>
                  <m:r>
                    <w:rPr>
                      <w:rFonts w:ascii="Cambria Math" w:hAnsi="Cambria Math" w:cs="Arial"/>
                    </w:rPr>
                    <m:t>Quiescent</m:t>
                  </m:r>
                </m:sub>
              </m:sSub>
              <m:d>
                <m:dPr>
                  <m:ctrlPr>
                    <w:rPr>
                      <w:rFonts w:ascii="Cambria Math" w:hAnsi="Cambria Math" w:cs="Arial"/>
                      <w:i/>
                    </w:rPr>
                  </m:ctrlPr>
                </m:dPr>
                <m:e>
                  <m:r>
                    <w:rPr>
                      <w:rFonts w:ascii="Cambria Math" w:hAnsi="Cambria Math" w:cs="Arial"/>
                    </w:rPr>
                    <m:t>W</m:t>
                  </m:r>
                </m:e>
              </m:d>
              <m:r>
                <w:rPr>
                  <w:rFonts w:ascii="Cambria Math" w:hAnsi="Cambria Math" w:cs="Arial"/>
                </w:rPr>
                <m:t>×(1-Duty Cycle)×24</m:t>
              </m:r>
              <m:r>
                <w:rPr>
                  <w:rFonts w:ascii="Cambria Math" w:hAnsi="Cambria Math" w:cs="Arial"/>
                </w:rPr>
                <m:t>h/day)</m:t>
              </m:r>
            </m:e>
          </m:d>
        </m:oMath>
      </m:oMathPara>
    </w:p>
    <w:p w14:paraId="185A2BC7" w14:textId="77777777" w:rsidR="002118A1" w:rsidRDefault="002118A1" w:rsidP="002118A1">
      <w:pPr>
        <w:pStyle w:val="equation"/>
      </w:pPr>
      <w:bookmarkStart w:id="289" w:name="_Toc495576169"/>
      <w:r>
        <w:t>Daily load for a monitoring system</w:t>
      </w:r>
      <w:bookmarkEnd w:id="289"/>
    </w:p>
    <w:p w14:paraId="564E206C" w14:textId="77777777" w:rsidR="002118A1" w:rsidRPr="004D1FDC" w:rsidRDefault="002118A1" w:rsidP="002118A1">
      <w:pPr>
        <w:pStyle w:val="BodyText"/>
      </w:pPr>
      <w:r w:rsidRPr="004D1FDC">
        <w:t>Where:</w:t>
      </w:r>
    </w:p>
    <w:p w14:paraId="0E3EB2BE" w14:textId="77777777" w:rsidR="002118A1" w:rsidRPr="004D1FDC" w:rsidRDefault="002118A1" w:rsidP="002118A1">
      <w:pPr>
        <w:pStyle w:val="BodyText"/>
        <w:ind w:left="708"/>
      </w:pPr>
      <w:r w:rsidRPr="004D1FDC">
        <w:t>E</w:t>
      </w:r>
      <w:r w:rsidRPr="004D1FDC">
        <w:rPr>
          <w:vertAlign w:val="subscript"/>
        </w:rPr>
        <w:t>DL</w:t>
      </w:r>
      <w:r w:rsidRPr="004D1FDC">
        <w:t xml:space="preserve"> is the daily load in Wh per day</w:t>
      </w:r>
    </w:p>
    <w:p w14:paraId="165BDEE5" w14:textId="77777777" w:rsidR="002118A1" w:rsidRPr="004D1FDC" w:rsidRDefault="002118A1" w:rsidP="002118A1">
      <w:pPr>
        <w:pStyle w:val="BodyText"/>
        <w:ind w:left="708"/>
      </w:pPr>
      <w:r w:rsidRPr="004D1FDC">
        <w:t>P</w:t>
      </w:r>
      <w:r>
        <w:rPr>
          <w:vertAlign w:val="subscript"/>
        </w:rPr>
        <w:t>comms</w:t>
      </w:r>
      <w:r w:rsidRPr="004D1FDC">
        <w:t xml:space="preserve"> is the power consumption </w:t>
      </w:r>
      <w:r>
        <w:t xml:space="preserve">during a typical data exchange </w:t>
      </w:r>
      <w:r w:rsidRPr="004D1FDC">
        <w:t>in Watts.</w:t>
      </w:r>
    </w:p>
    <w:p w14:paraId="5D82AFB0" w14:textId="77777777" w:rsidR="002118A1" w:rsidRDefault="002118A1" w:rsidP="002118A1">
      <w:pPr>
        <w:pStyle w:val="BodyText"/>
        <w:ind w:left="708"/>
      </w:pPr>
      <w:r>
        <w:t xml:space="preserve">Duty Cycle is the ratio between the total communication time and a 24 hour period as a decimal value </w:t>
      </w:r>
    </w:p>
    <w:p w14:paraId="799ACB20" w14:textId="77777777" w:rsidR="002118A1" w:rsidRPr="004D1FDC" w:rsidRDefault="002118A1" w:rsidP="002118A1">
      <w:pPr>
        <w:pStyle w:val="BodyText"/>
        <w:ind w:left="708"/>
      </w:pPr>
      <w:r>
        <w:t>P</w:t>
      </w:r>
      <w:r>
        <w:rPr>
          <w:vertAlign w:val="subscript"/>
        </w:rPr>
        <w:t>quiescent</w:t>
      </w:r>
      <w:r w:rsidRPr="004D1FDC">
        <w:t xml:space="preserve"> is the </w:t>
      </w:r>
      <w:r>
        <w:t>quiescent standing power consumption</w:t>
      </w:r>
      <w:r w:rsidRPr="004D1FDC">
        <w:t xml:space="preserve"> per day</w:t>
      </w:r>
    </w:p>
    <w:p w14:paraId="1A6B792C" w14:textId="77777777" w:rsidR="002118A1" w:rsidRDefault="002118A1" w:rsidP="004F6CA2">
      <w:pPr>
        <w:pStyle w:val="BodyText"/>
        <w:ind w:left="567"/>
        <w:rPr>
          <w:rFonts w:eastAsiaTheme="minorEastAsia"/>
        </w:rPr>
      </w:pPr>
    </w:p>
    <w:p w14:paraId="28144063" w14:textId="07E71C3C" w:rsidR="002118A1" w:rsidRPr="000D6CF0" w:rsidRDefault="00E0031F" w:rsidP="004F6CA2">
      <w:pPr>
        <w:pStyle w:val="BodyText"/>
        <w:ind w:left="567"/>
        <w:rPr>
          <w:rFonts w:eastAsiaTheme="minorEastAsia"/>
        </w:rPr>
      </w:pPr>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comms</m:t>
                  </m:r>
                </m:sub>
              </m:sSub>
              <m:d>
                <m:dPr>
                  <m:ctrlPr>
                    <w:rPr>
                      <w:rFonts w:ascii="Cambria Math" w:hAnsi="Cambria Math" w:cs="Arial"/>
                      <w:i/>
                    </w:rPr>
                  </m:ctrlPr>
                </m:dPr>
                <m:e>
                  <m:r>
                    <w:rPr>
                      <w:rFonts w:ascii="Cambria Math" w:hAnsi="Cambria Math" w:cs="Arial"/>
                    </w:rPr>
                    <m:t>W</m:t>
                  </m:r>
                </m:e>
              </m:d>
              <m:r>
                <w:rPr>
                  <w:rFonts w:ascii="Cambria Math" w:hAnsi="Cambria Math" w:cs="Arial"/>
                </w:rPr>
                <m:t>×Duty Cycle×24</m:t>
              </m:r>
              <m:r>
                <w:rPr>
                  <w:rFonts w:ascii="Cambria Math" w:hAnsi="Cambria Math" w:cs="Arial"/>
                </w:rPr>
                <m:t>h/day+(</m:t>
              </m:r>
              <m:sSub>
                <m:sSubPr>
                  <m:ctrlPr>
                    <w:rPr>
                      <w:rFonts w:ascii="Cambria Math" w:hAnsi="Cambria Math" w:cs="Arial"/>
                      <w:i/>
                    </w:rPr>
                  </m:ctrlPr>
                </m:sSubPr>
                <m:e>
                  <m:r>
                    <w:rPr>
                      <w:rFonts w:ascii="Cambria Math" w:hAnsi="Cambria Math" w:cs="Arial"/>
                    </w:rPr>
                    <m:t>P</m:t>
                  </m:r>
                </m:e>
                <m:sub>
                  <m:r>
                    <w:rPr>
                      <w:rFonts w:ascii="Cambria Math" w:hAnsi="Cambria Math" w:cs="Arial"/>
                    </w:rPr>
                    <m:t>Quiescent</m:t>
                  </m:r>
                </m:sub>
              </m:sSub>
              <m:d>
                <m:dPr>
                  <m:ctrlPr>
                    <w:rPr>
                      <w:rFonts w:ascii="Cambria Math" w:hAnsi="Cambria Math" w:cs="Arial"/>
                      <w:i/>
                    </w:rPr>
                  </m:ctrlPr>
                </m:dPr>
                <m:e>
                  <m:r>
                    <w:rPr>
                      <w:rFonts w:ascii="Cambria Math" w:hAnsi="Cambria Math" w:cs="Arial"/>
                    </w:rPr>
                    <m:t>W</m:t>
                  </m:r>
                </m:e>
              </m:d>
              <m:r>
                <w:rPr>
                  <w:rFonts w:ascii="Cambria Math" w:hAnsi="Cambria Math" w:cs="Arial"/>
                </w:rPr>
                <m:t>×(1-Duty Cycle)×24</m:t>
              </m:r>
              <m:r>
                <w:rPr>
                  <w:rFonts w:ascii="Cambria Math" w:hAnsi="Cambria Math" w:cs="Arial"/>
                </w:rPr>
                <m:t>h/day)</m:t>
              </m:r>
            </m:e>
          </m:d>
        </m:oMath>
      </m:oMathPara>
    </w:p>
    <w:p w14:paraId="12A17A50" w14:textId="66F94053" w:rsidR="000D6CF0" w:rsidRDefault="00E0031F" w:rsidP="004F6CA2">
      <w:pPr>
        <w:pStyle w:val="BodyText"/>
        <w:ind w:left="567"/>
        <w:rPr>
          <w:rFonts w:eastAsiaTheme="minorEastAsia"/>
        </w:rPr>
      </w:pPr>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d>
            <m:dPr>
              <m:begChr m:val="["/>
              <m:endChr m:val="]"/>
              <m:ctrlPr>
                <w:rPr>
                  <w:rFonts w:ascii="Cambria Math" w:hAnsi="Cambria Math" w:cs="Arial"/>
                  <w:i/>
                </w:rPr>
              </m:ctrlPr>
            </m:dPr>
            <m:e>
              <m:r>
                <w:rPr>
                  <w:rFonts w:ascii="Cambria Math" w:hAnsi="Cambria Math" w:cs="Arial"/>
                </w:rPr>
                <m:t>3.66</m:t>
              </m:r>
              <m:d>
                <m:dPr>
                  <m:ctrlPr>
                    <w:rPr>
                      <w:rFonts w:ascii="Cambria Math" w:hAnsi="Cambria Math" w:cs="Arial"/>
                      <w:i/>
                    </w:rPr>
                  </m:ctrlPr>
                </m:dPr>
                <m:e>
                  <m:r>
                    <w:rPr>
                      <w:rFonts w:ascii="Cambria Math" w:hAnsi="Cambria Math" w:cs="Arial"/>
                    </w:rPr>
                    <m:t>W</m:t>
                  </m:r>
                </m:e>
              </m:d>
              <m:r>
                <w:rPr>
                  <w:rFonts w:ascii="Cambria Math" w:hAnsi="Cambria Math" w:cs="Arial"/>
                </w:rPr>
                <m:t>×0.025×24</m:t>
              </m:r>
              <m:r>
                <w:rPr>
                  <w:rFonts w:ascii="Cambria Math" w:hAnsi="Cambria Math" w:cs="Arial"/>
                </w:rPr>
                <m:t>h/day+(1.32</m:t>
              </m:r>
              <m:d>
                <m:dPr>
                  <m:ctrlPr>
                    <w:rPr>
                      <w:rFonts w:ascii="Cambria Math" w:hAnsi="Cambria Math" w:cs="Arial"/>
                      <w:i/>
                    </w:rPr>
                  </m:ctrlPr>
                </m:dPr>
                <m:e>
                  <m:r>
                    <w:rPr>
                      <w:rFonts w:ascii="Cambria Math" w:hAnsi="Cambria Math" w:cs="Arial"/>
                    </w:rPr>
                    <m:t>W</m:t>
                  </m:r>
                </m:e>
              </m:d>
              <m:r>
                <w:rPr>
                  <w:rFonts w:ascii="Cambria Math" w:hAnsi="Cambria Math" w:cs="Arial"/>
                </w:rPr>
                <m:t>×(1-0.025)×24</m:t>
              </m:r>
              <m:r>
                <w:rPr>
                  <w:rFonts w:ascii="Cambria Math" w:hAnsi="Cambria Math" w:cs="Arial"/>
                </w:rPr>
                <m:t>h/day)</m:t>
              </m:r>
            </m:e>
          </m:d>
        </m:oMath>
      </m:oMathPara>
    </w:p>
    <w:p w14:paraId="57DE10EC" w14:textId="12D6ED36" w:rsidR="000D6CF0" w:rsidRDefault="00E0031F" w:rsidP="004F6CA2">
      <w:pPr>
        <w:pStyle w:val="BodyText"/>
        <w:ind w:left="567"/>
        <w:rPr>
          <w:rFonts w:eastAsiaTheme="minorEastAsia"/>
        </w:rPr>
      </w:pPr>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=2.196+30.88=33.084Wh/day</m:t>
          </m:r>
        </m:oMath>
      </m:oMathPara>
    </w:p>
    <w:p w14:paraId="7D3C20F8" w14:textId="77777777" w:rsidR="000D6CF0" w:rsidRDefault="000D6CF0" w:rsidP="004F6CA2">
      <w:pPr>
        <w:pStyle w:val="BodyText"/>
        <w:ind w:left="567"/>
        <w:rPr>
          <w:rFonts w:eastAsiaTheme="minorEastAsia"/>
        </w:rPr>
      </w:pPr>
    </w:p>
    <w:p w14:paraId="75324FCA" w14:textId="62E56265" w:rsidR="00B4166C" w:rsidRPr="00254B50" w:rsidRDefault="00B4166C" w:rsidP="00B4166C">
      <w:pPr>
        <w:pStyle w:val="Heading1"/>
      </w:pPr>
      <w:bookmarkStart w:id="290" w:name="_Toc495576137"/>
      <w:r w:rsidRPr="00254B50">
        <w:t>Calculation of A charge controller load</w:t>
      </w:r>
      <w:bookmarkEnd w:id="290"/>
    </w:p>
    <w:p w14:paraId="3BF11851" w14:textId="77777777" w:rsidR="00FD7D68" w:rsidRPr="00254B50" w:rsidRDefault="00FD7D68" w:rsidP="00FD7D68">
      <w:pPr>
        <w:pStyle w:val="Heading1separatationline"/>
      </w:pPr>
    </w:p>
    <w:p w14:paraId="2B3EAADA" w14:textId="2686990E" w:rsidR="00FD7D68" w:rsidRDefault="00FD7D68" w:rsidP="00FD7D68">
      <w:pPr>
        <w:pStyle w:val="BodyText"/>
      </w:pPr>
      <w:r w:rsidRPr="00254B50">
        <w:t xml:space="preserve">As an example, a small charge controller on a solar system has a peak efficiency at full load of 96% and a quiescent current of </w:t>
      </w:r>
      <w:r w:rsidR="00254B50">
        <w:t>10</w:t>
      </w:r>
      <w:r w:rsidR="00254B50" w:rsidRPr="00254B50">
        <w:t>mA on a 24V system. The energy demand for this system is as follows:</w:t>
      </w:r>
    </w:p>
    <w:p w14:paraId="5F6C006F" w14:textId="1BA27DD1" w:rsidR="00BD6179" w:rsidRPr="00254B50" w:rsidRDefault="00BD6179" w:rsidP="00FD7D68">
      <w:pPr>
        <w:pStyle w:val="BodyText"/>
        <w:rPr>
          <w:ins w:id="291" w:author="Peter Dobson [2]" w:date="2017-10-09T20:23:00Z"/>
        </w:rPr>
      </w:pPr>
      <w:r>
        <w:t xml:space="preserve">Using </w:t>
      </w:r>
      <w:r>
        <w:fldChar w:fldCharType="begin"/>
      </w:r>
      <w:r>
        <w:instrText xml:space="preserve"> REF _Ref495505067 \r \h </w:instrText>
      </w:r>
      <w:r>
        <w:fldChar w:fldCharType="separate"/>
      </w:r>
      <w:r>
        <w:t>Equation 19</w:t>
      </w:r>
      <w:r>
        <w:fldChar w:fldCharType="end"/>
      </w:r>
    </w:p>
    <w:p w14:paraId="3BBAF522" w14:textId="77777777" w:rsidR="00FD7D68" w:rsidRPr="00FD7D68" w:rsidRDefault="00E0031F" w:rsidP="00FD7D68">
      <w:pPr>
        <w:pStyle w:val="BodyText"/>
        <w:ind w:left="567"/>
        <w:rPr>
          <w:rFonts w:eastAsiaTheme="minorEastAsia" w:cs="Arial"/>
        </w:rPr>
      </w:pPr>
      <m:oMathPara>
        <m:oMathParaPr>
          <m:jc m:val="center"/>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quiescent</m:t>
              </m:r>
            </m:sub>
          </m:sSub>
          <m:d>
            <m:dPr>
              <m:ctrlPr>
                <w:rPr>
                  <w:rFonts w:ascii="Cambria Math" w:hAnsi="Cambria Math" w:cs="Arial"/>
                  <w:i/>
                </w:rPr>
              </m:ctrlPr>
            </m:dPr>
            <m:e>
              <m:r>
                <w:rPr>
                  <w:rFonts w:ascii="Cambria Math" w:hAnsi="Cambria Math" w:cs="Arial"/>
                </w:rPr>
                <m:t>W</m:t>
              </m:r>
            </m:e>
          </m:d>
          <m:r>
            <w:rPr>
              <w:rFonts w:ascii="Cambria Math" w:hAnsi="Cambria Math" w:cs="Arial"/>
            </w:rPr>
            <m:t>×</m:t>
          </m:r>
          <m:sSub>
            <m:sSubPr>
              <m:ctrlPr>
                <w:rPr>
                  <w:rFonts w:ascii="Cambria Math" w:eastAsiaTheme="minorEastAsia" w:hAnsi="Cambria Math" w:cs="Arial"/>
                  <w:i/>
                </w:rPr>
              </m:ctrlPr>
            </m:sSubPr>
            <m:e>
              <m:r>
                <w:rPr>
                  <w:rFonts w:ascii="Cambria Math" w:eastAsiaTheme="minorEastAsia" w:hAnsi="Cambria Math" w:cs="Arial"/>
                </w:rPr>
                <m:t>H</m:t>
              </m:r>
            </m:e>
            <m:sub>
              <m:r>
                <w:rPr>
                  <w:rFonts w:ascii="Cambria Math" w:eastAsiaTheme="minorEastAsia" w:hAnsi="Cambria Math" w:cs="Arial"/>
                </w:rPr>
                <m:t>operation</m:t>
              </m:r>
            </m:sub>
          </m:sSub>
          <m:d>
            <m:dPr>
              <m:ctrlPr>
                <w:rPr>
                  <w:rFonts w:ascii="Cambria Math" w:eastAsiaTheme="minorEastAsia" w:hAnsi="Cambria Math" w:cs="Arial"/>
                  <w:i/>
                </w:rPr>
              </m:ctrlPr>
            </m:dPr>
            <m:e>
              <m:r>
                <w:rPr>
                  <w:rFonts w:ascii="Cambria Math" w:eastAsiaTheme="minorEastAsia" w:hAnsi="Cambria Math" w:cs="Arial"/>
                </w:rPr>
                <m:t>h/day</m:t>
              </m:r>
            </m:e>
          </m:d>
        </m:oMath>
      </m:oMathPara>
    </w:p>
    <w:p w14:paraId="0E5ADB11" w14:textId="77777777" w:rsidR="00FD7D68" w:rsidRDefault="00FD7D68" w:rsidP="00FD7D68">
      <w:pPr>
        <w:pStyle w:val="equation"/>
      </w:pPr>
      <w:bookmarkStart w:id="292" w:name="_Toc495576170"/>
      <w:r>
        <w:t>Daily load for a charge controller</w:t>
      </w:r>
      <w:bookmarkEnd w:id="292"/>
    </w:p>
    <w:p w14:paraId="4E92DA1D" w14:textId="77777777" w:rsidR="00FD7D68" w:rsidRPr="004D1FDC" w:rsidRDefault="00FD7D68" w:rsidP="00FD7D68">
      <w:pPr>
        <w:pStyle w:val="BodyText"/>
      </w:pPr>
      <w:r w:rsidRPr="004D1FDC">
        <w:t>Where:</w:t>
      </w:r>
    </w:p>
    <w:p w14:paraId="72C67A8D" w14:textId="77777777" w:rsidR="00FD7D68" w:rsidRPr="004D1FDC" w:rsidRDefault="00FD7D68" w:rsidP="00FD7D68">
      <w:pPr>
        <w:pStyle w:val="BodyText"/>
        <w:ind w:left="708"/>
      </w:pPr>
      <w:r w:rsidRPr="004D1FDC">
        <w:t>E</w:t>
      </w:r>
      <w:r w:rsidRPr="004D1FDC">
        <w:rPr>
          <w:vertAlign w:val="subscript"/>
        </w:rPr>
        <w:t>DL</w:t>
      </w:r>
      <w:r w:rsidRPr="004D1FDC">
        <w:t xml:space="preserve"> is the daily load in Wh per day</w:t>
      </w:r>
    </w:p>
    <w:p w14:paraId="43586244" w14:textId="77777777" w:rsidR="00FD7D68" w:rsidRPr="004D1FDC" w:rsidRDefault="00FD7D68" w:rsidP="00FD7D68">
      <w:pPr>
        <w:pStyle w:val="BodyText"/>
        <w:ind w:left="708"/>
      </w:pPr>
      <w:r>
        <w:t>P</w:t>
      </w:r>
      <w:r>
        <w:rPr>
          <w:vertAlign w:val="subscript"/>
        </w:rPr>
        <w:t>quiescent</w:t>
      </w:r>
      <w:r w:rsidRPr="004D1FDC">
        <w:t xml:space="preserve"> is the </w:t>
      </w:r>
      <w:r>
        <w:t>quiescent standing power consumption</w:t>
      </w:r>
      <w:r w:rsidRPr="004D1FDC">
        <w:t xml:space="preserve"> per day</w:t>
      </w:r>
    </w:p>
    <w:p w14:paraId="30BEAC09" w14:textId="77777777" w:rsidR="00FD7D68" w:rsidRPr="004D1FDC" w:rsidRDefault="00FD7D68" w:rsidP="00FD7D68">
      <w:pPr>
        <w:pStyle w:val="BodyText"/>
        <w:ind w:left="708"/>
      </w:pPr>
      <w:r>
        <w:t>H</w:t>
      </w:r>
      <w:r>
        <w:rPr>
          <w:vertAlign w:val="subscript"/>
        </w:rPr>
        <w:t>operation</w:t>
      </w:r>
      <w:r w:rsidRPr="004D1FDC">
        <w:t xml:space="preserve"> is the </w:t>
      </w:r>
      <w:r>
        <w:t>hours of operation per day</w:t>
      </w:r>
    </w:p>
    <w:p w14:paraId="3EC7B127" w14:textId="7E85F139" w:rsidR="00254B50" w:rsidRPr="00FD7D68" w:rsidRDefault="00E0031F" w:rsidP="00254B50">
      <w:pPr>
        <w:pStyle w:val="BodyText"/>
        <w:ind w:left="567"/>
        <w:rPr>
          <w:rFonts w:eastAsiaTheme="minorEastAsia" w:cs="Arial"/>
        </w:rPr>
      </w:pPr>
      <m:oMathPara>
        <m:oMathParaPr>
          <m:jc m:val="center"/>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=0.24</m:t>
          </m:r>
          <m:d>
            <m:dPr>
              <m:ctrlPr>
                <w:rPr>
                  <w:rFonts w:ascii="Cambria Math" w:hAnsi="Cambria Math" w:cs="Arial"/>
                  <w:i/>
                </w:rPr>
              </m:ctrlPr>
            </m:dPr>
            <m:e>
              <m:r>
                <w:rPr>
                  <w:rFonts w:ascii="Cambria Math" w:hAnsi="Cambria Math" w:cs="Arial"/>
                </w:rPr>
                <m:t>W</m:t>
              </m:r>
            </m:e>
          </m:d>
          <m:r>
            <w:rPr>
              <w:rFonts w:ascii="Cambria Math" w:hAnsi="Cambria Math" w:cs="Arial"/>
            </w:rPr>
            <m:t>×24</m:t>
          </m:r>
          <m:d>
            <m:dPr>
              <m:ctrlPr>
                <w:rPr>
                  <w:rFonts w:ascii="Cambria Math" w:eastAsiaTheme="minorEastAsia" w:hAnsi="Cambria Math" w:cs="Arial"/>
                  <w:i/>
                </w:rPr>
              </m:ctrlPr>
            </m:dPr>
            <m:e>
              <m:r>
                <w:rPr>
                  <w:rFonts w:ascii="Cambria Math" w:eastAsiaTheme="minorEastAsia" w:hAnsi="Cambria Math" w:cs="Arial"/>
                </w:rPr>
                <m:t>h/day</m:t>
              </m:r>
            </m:e>
          </m:d>
          <m:r>
            <w:rPr>
              <w:rFonts w:ascii="Cambria Math" w:eastAsiaTheme="minorEastAsia" w:hAnsi="Cambria Math" w:cs="Arial"/>
            </w:rPr>
            <m:t>=0.576Wh/day</m:t>
          </m:r>
        </m:oMath>
      </m:oMathPara>
    </w:p>
    <w:p w14:paraId="21D60676" w14:textId="77777777" w:rsidR="00B4166C" w:rsidRDefault="00B4166C" w:rsidP="00B007D3">
      <w:pPr>
        <w:pStyle w:val="BodyText"/>
        <w:rPr>
          <w:ins w:id="293" w:author="Peter Dobson [2]" w:date="2017-10-10T07:02:00Z"/>
        </w:rPr>
      </w:pPr>
    </w:p>
    <w:p w14:paraId="55D3B68D" w14:textId="42DCBC95" w:rsidR="006462BC" w:rsidRPr="00BD6179" w:rsidRDefault="006462BC" w:rsidP="006C725E">
      <w:pPr>
        <w:pStyle w:val="Heading1"/>
      </w:pPr>
      <w:bookmarkStart w:id="294" w:name="_Toc495576138"/>
      <w:r w:rsidRPr="00BD6179">
        <w:t>Calculation of an AIS unit using RATDMA access method.</w:t>
      </w:r>
      <w:bookmarkEnd w:id="294"/>
    </w:p>
    <w:p w14:paraId="314D9199" w14:textId="760008B4" w:rsidR="006462BC" w:rsidRDefault="009164F4">
      <w:pPr>
        <w:pStyle w:val="BodyText"/>
      </w:pPr>
      <w:r>
        <w:t xml:space="preserve">As an example an AIS unit fitted to a buoy has a sleep power demand of 12mW, a wakes ups every 3 minutes during which the power demand is 0.6W. </w:t>
      </w:r>
      <w:r w:rsidR="00D82731">
        <w:t xml:space="preserve">The unit then takes 4 seconds to determine which slots to transmit in. </w:t>
      </w:r>
      <w:r>
        <w:t>The unit transmits on channel A and B during which the power for transmission is 30W</w:t>
      </w:r>
    </w:p>
    <w:p w14:paraId="7F28C958" w14:textId="29E59220" w:rsidR="007A0E53" w:rsidRPr="006462BC" w:rsidRDefault="007A0E53">
      <w:pPr>
        <w:pStyle w:val="BodyText"/>
      </w:pPr>
      <w:r>
        <w:t xml:space="preserve">Using </w:t>
      </w:r>
      <w:r>
        <w:fldChar w:fldCharType="begin"/>
      </w:r>
      <w:r>
        <w:instrText xml:space="preserve"> REF _Ref495505644 \r \h </w:instrText>
      </w:r>
      <w:r>
        <w:fldChar w:fldCharType="separate"/>
      </w:r>
      <w:r>
        <w:t>Equation 20</w:t>
      </w:r>
      <w:r>
        <w:fldChar w:fldCharType="end"/>
      </w:r>
    </w:p>
    <w:p w14:paraId="3C3B68E9" w14:textId="77777777" w:rsidR="006462BC" w:rsidRPr="007A0E53" w:rsidRDefault="00E0031F" w:rsidP="006462BC">
      <w:pPr>
        <w:pStyle w:val="BodyText"/>
        <w:ind w:left="567"/>
        <w:rPr>
          <w:rFonts w:eastAsiaTheme="minorEastAsia" w:cs="Arial"/>
        </w:rPr>
      </w:pPr>
      <m:oMathPara>
        <m:oMathParaPr>
          <m:jc m:val="center"/>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RX</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s</m:t>
                  </m:r>
                </m:sub>
              </m:sSub>
              <m:r>
                <w:rPr>
                  <w:rFonts w:ascii="Cambria Math" w:hAnsi="Cambria Math" w:cs="Arial"/>
                </w:rPr>
                <m:t>+(</m:t>
              </m:r>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T</m:t>
                      </m:r>
                    </m:e>
                    <m:sub>
                      <m:r>
                        <w:rPr>
                          <w:rFonts w:ascii="Cambria Math" w:hAnsi="Cambria Math" w:cs="Arial"/>
                        </w:rPr>
                        <m:t>s</m:t>
                      </m:r>
                    </m:sub>
                  </m:sSub>
                  <m:r>
                    <w:rPr>
                      <w:rFonts w:ascii="Cambria Math" w:hAnsi="Cambria Math" w:cs="Arial"/>
                    </w:rPr>
                    <m:t>+60</m:t>
                  </m:r>
                </m:e>
              </m:d>
              <m:r>
                <w:rPr>
                  <w:rFonts w:ascii="Cambria Math" w:hAnsi="Cambria Math" w:cs="Arial"/>
                </w:rPr>
                <m:t>×</m:t>
              </m:r>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w</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s</m:t>
                      </m:r>
                    </m:sub>
                  </m:sSub>
                </m:e>
              </m:d>
              <m:r>
                <w:rPr>
                  <w:rFonts w:ascii="Cambria Math" w:hAnsi="Cambria Math" w:cs="Arial"/>
                </w:rPr>
                <m:t>)/</m:t>
              </m:r>
              <m:sSub>
                <m:sSubPr>
                  <m:ctrlPr>
                    <w:rPr>
                      <w:rFonts w:ascii="Cambria Math" w:hAnsi="Cambria Math" w:cs="Arial"/>
                      <w:i/>
                    </w:rPr>
                  </m:ctrlPr>
                </m:sSubPr>
                <m:e>
                  <m:r>
                    <w:rPr>
                      <w:rFonts w:ascii="Cambria Math" w:hAnsi="Cambria Math" w:cs="Arial"/>
                    </w:rPr>
                    <m:t>T</m:t>
                  </m:r>
                </m:e>
                <m:sub>
                  <m:r>
                    <w:rPr>
                      <w:rFonts w:ascii="Cambria Math" w:hAnsi="Cambria Math" w:cs="Arial"/>
                    </w:rPr>
                    <m:t>r</m:t>
                  </m:r>
                </m:sub>
              </m:sSub>
              <m:r>
                <w:rPr>
                  <w:rFonts w:ascii="Cambria Math" w:hAnsi="Cambria Math" w:cs="Arial"/>
                </w:rPr>
                <m:t>)×24Wh/day</m:t>
              </m:r>
            </m:e>
          </m:d>
        </m:oMath>
      </m:oMathPara>
    </w:p>
    <w:p w14:paraId="4E349553" w14:textId="77777777" w:rsidR="006462BC" w:rsidRDefault="006462BC" w:rsidP="006462BC">
      <w:pPr>
        <w:pStyle w:val="equation"/>
        <w:rPr>
          <w:rFonts w:eastAsiaTheme="minorEastAsia"/>
        </w:rPr>
      </w:pPr>
      <w:bookmarkStart w:id="295" w:name="_Toc495576171"/>
      <w:r>
        <w:rPr>
          <w:rFonts w:eastAsiaTheme="minorEastAsia"/>
        </w:rPr>
        <w:t>Power requirement for RATDMA operation</w:t>
      </w:r>
      <w:bookmarkEnd w:id="295"/>
    </w:p>
    <w:p w14:paraId="592EB577" w14:textId="77777777" w:rsidR="00BD6179" w:rsidRDefault="00BD6179" w:rsidP="00BD6179">
      <w:pPr>
        <w:pStyle w:val="BodyText"/>
      </w:pPr>
      <w:r>
        <w:t>Where:</w:t>
      </w:r>
    </w:p>
    <w:p w14:paraId="6FF47443" w14:textId="77777777" w:rsidR="00BD6179" w:rsidRDefault="00BD6179" w:rsidP="00BD6179">
      <w:pPr>
        <w:pStyle w:val="BodyText"/>
        <w:ind w:left="708"/>
        <w:rPr>
          <w:rFonts w:cs="Arial"/>
        </w:rPr>
      </w:pPr>
      <w:r>
        <w:t>Ps is the power taken by unit when asleep (Watt)</w:t>
      </w:r>
    </w:p>
    <w:p w14:paraId="5BBB8D1F" w14:textId="77777777" w:rsidR="007A0E53" w:rsidRDefault="007A0E53" w:rsidP="007A0E53">
      <w:pPr>
        <w:pStyle w:val="BodyText"/>
        <w:ind w:left="708"/>
        <w:rPr>
          <w:rFonts w:cs="Arial"/>
        </w:rPr>
      </w:pPr>
      <w:r>
        <w:t>Ts is the time taken for unit to acquire slot map after waking up (secs)</w:t>
      </w:r>
    </w:p>
    <w:p w14:paraId="2783BE9B" w14:textId="77777777" w:rsidR="007A0E53" w:rsidRDefault="007A0E53" w:rsidP="007A0E53">
      <w:pPr>
        <w:pStyle w:val="BodyText"/>
        <w:ind w:left="708"/>
        <w:rPr>
          <w:rFonts w:cs="Arial"/>
        </w:rPr>
      </w:pPr>
      <w:r>
        <w:t>Pw is the power taken by unit when awake, but not transmitting (Watt).</w:t>
      </w:r>
    </w:p>
    <w:p w14:paraId="4FB7126F" w14:textId="77777777" w:rsidR="007A0E53" w:rsidRDefault="007A0E53" w:rsidP="007A0E53">
      <w:pPr>
        <w:pStyle w:val="BodyText"/>
        <w:ind w:left="708"/>
      </w:pPr>
      <w:r>
        <w:t>Tr is the reporting interval (secs)</w:t>
      </w:r>
    </w:p>
    <w:p w14:paraId="60F254E1" w14:textId="77777777" w:rsidR="009164F4" w:rsidRPr="007A0E53" w:rsidRDefault="00E0031F" w:rsidP="009164F4">
      <w:pPr>
        <w:pStyle w:val="BodyText"/>
        <w:ind w:left="567"/>
        <w:rPr>
          <w:rFonts w:eastAsiaTheme="minorEastAsia" w:cs="Arial"/>
        </w:rPr>
      </w:pPr>
      <m:oMathPara>
        <m:oMathParaPr>
          <m:jc m:val="center"/>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RX</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s</m:t>
                  </m:r>
                </m:sub>
              </m:sSub>
              <m:r>
                <w:rPr>
                  <w:rFonts w:ascii="Cambria Math" w:hAnsi="Cambria Math" w:cs="Arial"/>
                </w:rPr>
                <m:t>+(</m:t>
              </m:r>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T</m:t>
                      </m:r>
                    </m:e>
                    <m:sub>
                      <m:r>
                        <w:rPr>
                          <w:rFonts w:ascii="Cambria Math" w:hAnsi="Cambria Math" w:cs="Arial"/>
                        </w:rPr>
                        <m:t>s</m:t>
                      </m:r>
                    </m:sub>
                  </m:sSub>
                  <m:r>
                    <w:rPr>
                      <w:rFonts w:ascii="Cambria Math" w:hAnsi="Cambria Math" w:cs="Arial"/>
                    </w:rPr>
                    <m:t>+60</m:t>
                  </m:r>
                </m:e>
              </m:d>
              <m:r>
                <w:rPr>
                  <w:rFonts w:ascii="Cambria Math" w:hAnsi="Cambria Math" w:cs="Arial"/>
                </w:rPr>
                <m:t>×</m:t>
              </m:r>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w</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s</m:t>
                      </m:r>
                    </m:sub>
                  </m:sSub>
                </m:e>
              </m:d>
              <m:r>
                <w:rPr>
                  <w:rFonts w:ascii="Cambria Math" w:hAnsi="Cambria Math" w:cs="Arial"/>
                </w:rPr>
                <m:t>)/</m:t>
              </m:r>
              <m:sSub>
                <m:sSubPr>
                  <m:ctrlPr>
                    <w:rPr>
                      <w:rFonts w:ascii="Cambria Math" w:hAnsi="Cambria Math" w:cs="Arial"/>
                      <w:i/>
                    </w:rPr>
                  </m:ctrlPr>
                </m:sSubPr>
                <m:e>
                  <m:r>
                    <w:rPr>
                      <w:rFonts w:ascii="Cambria Math" w:hAnsi="Cambria Math" w:cs="Arial"/>
                    </w:rPr>
                    <m:t>T</m:t>
                  </m:r>
                </m:e>
                <m:sub>
                  <m:r>
                    <w:rPr>
                      <w:rFonts w:ascii="Cambria Math" w:hAnsi="Cambria Math" w:cs="Arial"/>
                    </w:rPr>
                    <m:t>r</m:t>
                  </m:r>
                </m:sub>
              </m:sSub>
              <m:r>
                <w:rPr>
                  <w:rFonts w:ascii="Cambria Math" w:hAnsi="Cambria Math" w:cs="Arial"/>
                </w:rPr>
                <m:t>)×24Wh/day</m:t>
              </m:r>
            </m:e>
          </m:d>
        </m:oMath>
      </m:oMathPara>
    </w:p>
    <w:p w14:paraId="4BAF2A68" w14:textId="6FCBBC34" w:rsidR="009164F4" w:rsidRPr="007A0E53" w:rsidRDefault="00E0031F" w:rsidP="009164F4">
      <w:pPr>
        <w:pStyle w:val="BodyText"/>
        <w:ind w:left="567"/>
        <w:rPr>
          <w:rFonts w:eastAsiaTheme="minorEastAsia" w:cs="Arial"/>
        </w:rPr>
      </w:pPr>
      <m:oMathPara>
        <m:oMathParaPr>
          <m:jc m:val="center"/>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RX</m:t>
              </m:r>
            </m:sub>
          </m:sSub>
          <m:r>
            <w:rPr>
              <w:rFonts w:ascii="Cambria Math" w:hAnsi="Cambria Math" w:cs="Arial"/>
            </w:rPr>
            <m:t>=</m:t>
          </m:r>
          <m:d>
            <m:dPr>
              <m:begChr m:val="["/>
              <m:endChr m:val="]"/>
              <m:ctrlPr>
                <w:rPr>
                  <w:rFonts w:ascii="Cambria Math" w:hAnsi="Cambria Math" w:cs="Arial"/>
                  <w:i/>
                </w:rPr>
              </m:ctrlPr>
            </m:dPr>
            <m:e>
              <m:r>
                <w:rPr>
                  <w:rFonts w:ascii="Cambria Math" w:hAnsi="Cambria Math" w:cs="Arial"/>
                </w:rPr>
                <m:t>0.012+(</m:t>
              </m:r>
              <m:d>
                <m:dPr>
                  <m:ctrlPr>
                    <w:rPr>
                      <w:rFonts w:ascii="Cambria Math" w:hAnsi="Cambria Math" w:cs="Arial"/>
                      <w:i/>
                    </w:rPr>
                  </m:ctrlPr>
                </m:dPr>
                <m:e>
                  <m:r>
                    <w:rPr>
                      <w:rFonts w:ascii="Cambria Math" w:hAnsi="Cambria Math" w:cs="Arial"/>
                    </w:rPr>
                    <m:t>4+60</m:t>
                  </m:r>
                </m:e>
              </m:d>
              <m:r>
                <w:rPr>
                  <w:rFonts w:ascii="Cambria Math" w:hAnsi="Cambria Math" w:cs="Arial"/>
                </w:rPr>
                <m:t>×</m:t>
              </m:r>
              <m:d>
                <m:dPr>
                  <m:ctrlPr>
                    <w:rPr>
                      <w:rFonts w:ascii="Cambria Math" w:hAnsi="Cambria Math" w:cs="Arial"/>
                      <w:i/>
                    </w:rPr>
                  </m:ctrlPr>
                </m:dPr>
                <m:e>
                  <m:r>
                    <w:rPr>
                      <w:rFonts w:ascii="Cambria Math" w:hAnsi="Cambria Math" w:cs="Arial"/>
                    </w:rPr>
                    <m:t>0.6-0.012</m:t>
                  </m:r>
                </m:e>
              </m:d>
              <m:r>
                <w:rPr>
                  <w:rFonts w:ascii="Cambria Math" w:hAnsi="Cambria Math" w:cs="Arial"/>
                </w:rPr>
                <m:t>)/180)×24Wh/day</m:t>
              </m:r>
            </m:e>
          </m:d>
        </m:oMath>
      </m:oMathPara>
    </w:p>
    <w:p w14:paraId="5B283CB9" w14:textId="6674048C" w:rsidR="009164F4" w:rsidRDefault="00E0031F" w:rsidP="007A0E53">
      <w:pPr>
        <w:pStyle w:val="BodyText"/>
      </w:pPr>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RX</m:t>
              </m:r>
            </m:sub>
          </m:sSub>
          <m:r>
            <w:rPr>
              <w:rFonts w:ascii="Cambria Math" w:hAnsi="Cambria Math" w:cs="Arial"/>
            </w:rPr>
            <m:t xml:space="preserve">=5Wh/day </m:t>
          </m:r>
        </m:oMath>
      </m:oMathPara>
    </w:p>
    <w:p w14:paraId="30D40473" w14:textId="6BE8266A" w:rsidR="007A0E53" w:rsidRDefault="007A0E53" w:rsidP="007A0E53">
      <w:pPr>
        <w:pStyle w:val="BodyText"/>
        <w:rPr>
          <w:rFonts w:cs="Arial"/>
        </w:rPr>
      </w:pPr>
      <w:r>
        <w:t xml:space="preserve">For message 21 the </w:t>
      </w:r>
      <w:r w:rsidR="00D82731">
        <w:t>energy demand is:</w:t>
      </w:r>
    </w:p>
    <w:p w14:paraId="52517375" w14:textId="77777777" w:rsidR="006462BC" w:rsidRPr="007A0E53" w:rsidRDefault="00E0031F" w:rsidP="006462BC">
      <w:pPr>
        <w:pStyle w:val="BodyText"/>
        <w:ind w:left="567"/>
        <w:rPr>
          <w:rFonts w:eastAsiaTheme="minorEastAsia" w:cs="Arial"/>
        </w:rPr>
      </w:pPr>
      <m:oMathPara>
        <m:oMathParaPr>
          <m:jc m:val="center"/>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T21</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t</m:t>
                  </m:r>
                </m:sub>
              </m:sSub>
              <m:r>
                <w:rPr>
                  <w:rFonts w:ascii="Cambria Math" w:hAnsi="Cambria Math" w:cs="Arial"/>
                </w:rPr>
                <m:t>×</m:t>
              </m:r>
              <m:d>
                <m:dPr>
                  <m:ctrlPr>
                    <w:rPr>
                      <w:rFonts w:ascii="Cambria Math" w:hAnsi="Cambria Math" w:cs="Arial"/>
                      <w:i/>
                    </w:rPr>
                  </m:ctrlPr>
                </m:dPr>
                <m:e>
                  <m:r>
                    <w:rPr>
                      <w:rFonts w:ascii="Cambria Math" w:hAnsi="Cambria Math" w:cs="Arial"/>
                    </w:rPr>
                    <m:t>4/2250</m:t>
                  </m:r>
                </m:e>
              </m:d>
              <m:r>
                <w:rPr>
                  <w:rFonts w:ascii="Cambria Math" w:hAnsi="Cambria Math" w:cs="Arial"/>
                </w:rPr>
                <m:t>×(</m:t>
              </m:r>
              <m:f>
                <m:fPr>
                  <m:ctrlPr>
                    <w:rPr>
                      <w:rFonts w:ascii="Cambria Math" w:hAnsi="Cambria Math" w:cs="Arial"/>
                      <w:i/>
                    </w:rPr>
                  </m:ctrlPr>
                </m:fPr>
                <m:num>
                  <m:r>
                    <w:rPr>
                      <w:rFonts w:ascii="Cambria Math" w:hAnsi="Cambria Math" w:cs="Arial"/>
                    </w:rPr>
                    <m:t>60</m:t>
                  </m:r>
                </m:num>
                <m:den>
                  <m:sSub>
                    <m:sSubPr>
                      <m:ctrlPr>
                        <w:rPr>
                          <w:rFonts w:ascii="Cambria Math" w:hAnsi="Cambria Math" w:cs="Arial"/>
                          <w:i/>
                        </w:rPr>
                      </m:ctrlPr>
                    </m:sSubPr>
                    <m:e>
                      <m:r>
                        <w:rPr>
                          <w:rFonts w:ascii="Cambria Math" w:hAnsi="Cambria Math" w:cs="Arial"/>
                        </w:rPr>
                        <m:t>T</m:t>
                      </m:r>
                    </m:e>
                    <m:sub>
                      <m:r>
                        <w:rPr>
                          <w:rFonts w:ascii="Cambria Math" w:hAnsi="Cambria Math" w:cs="Arial"/>
                        </w:rPr>
                        <m:t>r</m:t>
                      </m:r>
                    </m:sub>
                  </m:sSub>
                </m:den>
              </m:f>
              <m:r>
                <w:rPr>
                  <w:rFonts w:ascii="Cambria Math" w:hAnsi="Cambria Math" w:cs="Arial"/>
                </w:rPr>
                <m:t>)×24Wh/day</m:t>
              </m:r>
            </m:e>
          </m:d>
        </m:oMath>
      </m:oMathPara>
    </w:p>
    <w:p w14:paraId="1393AA06" w14:textId="4DF00250" w:rsidR="007A0E53" w:rsidRPr="00D82731" w:rsidRDefault="00E0031F" w:rsidP="006462BC">
      <w:pPr>
        <w:pStyle w:val="BodyText"/>
        <w:ind w:left="567"/>
        <w:rPr>
          <w:rFonts w:eastAsiaTheme="minorEastAsia" w:cs="Arial"/>
        </w:rPr>
      </w:pPr>
      <m:oMathPara>
        <m:oMathParaPr>
          <m:jc m:val="center"/>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T21</m:t>
              </m:r>
            </m:sub>
          </m:sSub>
          <m:r>
            <w:rPr>
              <w:rFonts w:ascii="Cambria Math" w:hAnsi="Cambria Math" w:cs="Arial"/>
            </w:rPr>
            <m:t>=</m:t>
          </m:r>
          <m:d>
            <m:dPr>
              <m:begChr m:val="["/>
              <m:endChr m:val="]"/>
              <m:ctrlPr>
                <w:rPr>
                  <w:rFonts w:ascii="Cambria Math" w:hAnsi="Cambria Math" w:cs="Arial"/>
                  <w:i/>
                </w:rPr>
              </m:ctrlPr>
            </m:dPr>
            <m:e>
              <m:r>
                <w:rPr>
                  <w:rFonts w:ascii="Cambria Math" w:hAnsi="Cambria Math" w:cs="Arial"/>
                </w:rPr>
                <m:t>30×</m:t>
              </m:r>
              <m:d>
                <m:dPr>
                  <m:ctrlPr>
                    <w:rPr>
                      <w:rFonts w:ascii="Cambria Math" w:hAnsi="Cambria Math" w:cs="Arial"/>
                      <w:i/>
                    </w:rPr>
                  </m:ctrlPr>
                </m:dPr>
                <m:e>
                  <m:r>
                    <w:rPr>
                      <w:rFonts w:ascii="Cambria Math" w:hAnsi="Cambria Math" w:cs="Arial"/>
                    </w:rPr>
                    <m:t>4/2250</m:t>
                  </m:r>
                </m:e>
              </m:d>
              <m:r>
                <w:rPr>
                  <w:rFonts w:ascii="Cambria Math" w:hAnsi="Cambria Math" w:cs="Arial"/>
                </w:rPr>
                <m:t>×(</m:t>
              </m:r>
              <m:f>
                <m:fPr>
                  <m:ctrlPr>
                    <w:rPr>
                      <w:rFonts w:ascii="Cambria Math" w:hAnsi="Cambria Math" w:cs="Arial"/>
                      <w:i/>
                    </w:rPr>
                  </m:ctrlPr>
                </m:fPr>
                <m:num>
                  <m:r>
                    <w:rPr>
                      <w:rFonts w:ascii="Cambria Math" w:hAnsi="Cambria Math" w:cs="Arial"/>
                    </w:rPr>
                    <m:t>60</m:t>
                  </m:r>
                </m:num>
                <m:den>
                  <m:r>
                    <w:rPr>
                      <w:rFonts w:ascii="Cambria Math" w:hAnsi="Cambria Math" w:cs="Arial"/>
                    </w:rPr>
                    <m:t>180</m:t>
                  </m:r>
                </m:den>
              </m:f>
              <m:r>
                <w:rPr>
                  <w:rFonts w:ascii="Cambria Math" w:hAnsi="Cambria Math" w:cs="Arial"/>
                </w:rPr>
                <m:t>)×24Wh/day</m:t>
              </m:r>
            </m:e>
          </m:d>
        </m:oMath>
      </m:oMathPara>
    </w:p>
    <w:p w14:paraId="69595D97" w14:textId="196C25D4" w:rsidR="00D82731" w:rsidRPr="007A0E53" w:rsidRDefault="00E0031F" w:rsidP="006462BC">
      <w:pPr>
        <w:pStyle w:val="BodyText"/>
        <w:ind w:left="567"/>
        <w:rPr>
          <w:rFonts w:eastAsiaTheme="minorEastAsia" w:cs="Arial"/>
        </w:rPr>
      </w:pPr>
      <m:oMathPara>
        <m:oMathParaPr>
          <m:jc m:val="center"/>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T21</m:t>
              </m:r>
            </m:sub>
          </m:sSub>
          <m:r>
            <w:rPr>
              <w:rFonts w:ascii="Cambria Math" w:hAnsi="Cambria Math" w:cs="Arial"/>
            </w:rPr>
            <m:t>=0.43Wh/day</m:t>
          </m:r>
        </m:oMath>
      </m:oMathPara>
    </w:p>
    <w:p w14:paraId="1737FF7C" w14:textId="0133B548" w:rsidR="007A0E53" w:rsidRPr="00656624" w:rsidRDefault="007A0E53" w:rsidP="007A0E53">
      <w:pPr>
        <w:pStyle w:val="BodyText"/>
        <w:rPr>
          <w:rFonts w:eastAsiaTheme="minorEastAsia" w:cs="Arial"/>
        </w:rPr>
      </w:pPr>
      <w:r>
        <w:rPr>
          <w:rFonts w:eastAsiaTheme="minorEastAsia" w:cs="Arial"/>
        </w:rPr>
        <w:t xml:space="preserve">For message 6 the </w:t>
      </w:r>
      <w:r w:rsidR="00D82731">
        <w:rPr>
          <w:rFonts w:eastAsiaTheme="minorEastAsia" w:cs="Arial"/>
        </w:rPr>
        <w:t>energy demand is:</w:t>
      </w:r>
    </w:p>
    <w:p w14:paraId="19C73556" w14:textId="77777777" w:rsidR="006462BC" w:rsidRPr="007A0E53" w:rsidRDefault="00E0031F" w:rsidP="006462BC">
      <w:pPr>
        <w:pStyle w:val="BodyText"/>
        <w:ind w:left="567"/>
        <w:rPr>
          <w:rFonts w:eastAsiaTheme="minorEastAsia" w:cs="Arial"/>
        </w:rPr>
      </w:pPr>
      <m:oMathPara>
        <m:oMathParaPr>
          <m:jc m:val="center"/>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T6</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t</m:t>
                  </m:r>
                </m:sub>
              </m:sSub>
              <m:r>
                <w:rPr>
                  <w:rFonts w:ascii="Cambria Math" w:hAnsi="Cambria Math" w:cs="Arial"/>
                </w:rPr>
                <m:t>×</m:t>
              </m:r>
              <m:d>
                <m:dPr>
                  <m:ctrlPr>
                    <w:rPr>
                      <w:rFonts w:ascii="Cambria Math" w:hAnsi="Cambria Math" w:cs="Arial"/>
                      <w:i/>
                    </w:rPr>
                  </m:ctrlPr>
                </m:dPr>
                <m:e>
                  <m:r>
                    <w:rPr>
                      <w:rFonts w:ascii="Cambria Math" w:hAnsi="Cambria Math" w:cs="Arial"/>
                    </w:rPr>
                    <m:t>2/2250</m:t>
                  </m:r>
                </m:e>
              </m:d>
              <m:r>
                <w:rPr>
                  <w:rFonts w:ascii="Cambria Math" w:hAnsi="Cambria Math" w:cs="Arial"/>
                </w:rPr>
                <m:t>×(</m:t>
              </m:r>
              <m:f>
                <m:fPr>
                  <m:ctrlPr>
                    <w:rPr>
                      <w:rFonts w:ascii="Cambria Math" w:hAnsi="Cambria Math" w:cs="Arial"/>
                      <w:i/>
                    </w:rPr>
                  </m:ctrlPr>
                </m:fPr>
                <m:num>
                  <m:r>
                    <w:rPr>
                      <w:rFonts w:ascii="Cambria Math" w:hAnsi="Cambria Math" w:cs="Arial"/>
                    </w:rPr>
                    <m:t>60</m:t>
                  </m:r>
                </m:num>
                <m:den>
                  <m:sSub>
                    <m:sSubPr>
                      <m:ctrlPr>
                        <w:rPr>
                          <w:rFonts w:ascii="Cambria Math" w:hAnsi="Cambria Math" w:cs="Arial"/>
                          <w:i/>
                        </w:rPr>
                      </m:ctrlPr>
                    </m:sSubPr>
                    <m:e>
                      <m:r>
                        <w:rPr>
                          <w:rFonts w:ascii="Cambria Math" w:hAnsi="Cambria Math" w:cs="Arial"/>
                        </w:rPr>
                        <m:t>T</m:t>
                      </m:r>
                    </m:e>
                    <m:sub>
                      <m:r>
                        <w:rPr>
                          <w:rFonts w:ascii="Cambria Math" w:hAnsi="Cambria Math" w:cs="Arial"/>
                        </w:rPr>
                        <m:t>m</m:t>
                      </m:r>
                    </m:sub>
                  </m:sSub>
                </m:den>
              </m:f>
              <m:r>
                <w:rPr>
                  <w:rFonts w:ascii="Cambria Math" w:hAnsi="Cambria Math" w:cs="Arial"/>
                </w:rPr>
                <m:t>)×24Wh/day</m:t>
              </m:r>
            </m:e>
          </m:d>
        </m:oMath>
      </m:oMathPara>
    </w:p>
    <w:p w14:paraId="406E3623" w14:textId="77ABE768" w:rsidR="007A0E53" w:rsidRPr="00D82731" w:rsidRDefault="00E0031F" w:rsidP="007A0E53">
      <w:pPr>
        <w:pStyle w:val="BodyText"/>
        <w:ind w:left="567"/>
        <w:rPr>
          <w:rFonts w:eastAsiaTheme="minorEastAsia" w:cs="Arial"/>
        </w:rPr>
      </w:pPr>
      <m:oMathPara>
        <m:oMathParaPr>
          <m:jc m:val="center"/>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T6</m:t>
              </m:r>
            </m:sub>
          </m:sSub>
          <m:r>
            <w:rPr>
              <w:rFonts w:ascii="Cambria Math" w:hAnsi="Cambria Math" w:cs="Arial"/>
            </w:rPr>
            <m:t>=</m:t>
          </m:r>
          <m:d>
            <m:dPr>
              <m:begChr m:val="["/>
              <m:endChr m:val="]"/>
              <m:ctrlPr>
                <w:rPr>
                  <w:rFonts w:ascii="Cambria Math" w:hAnsi="Cambria Math" w:cs="Arial"/>
                  <w:i/>
                </w:rPr>
              </m:ctrlPr>
            </m:dPr>
            <m:e>
              <m:r>
                <w:rPr>
                  <w:rFonts w:ascii="Cambria Math" w:hAnsi="Cambria Math" w:cs="Arial"/>
                </w:rPr>
                <m:t>30×</m:t>
              </m:r>
              <m:d>
                <m:dPr>
                  <m:ctrlPr>
                    <w:rPr>
                      <w:rFonts w:ascii="Cambria Math" w:hAnsi="Cambria Math" w:cs="Arial"/>
                      <w:i/>
                    </w:rPr>
                  </m:ctrlPr>
                </m:dPr>
                <m:e>
                  <m:r>
                    <w:rPr>
                      <w:rFonts w:ascii="Cambria Math" w:hAnsi="Cambria Math" w:cs="Arial"/>
                    </w:rPr>
                    <m:t>2/2250</m:t>
                  </m:r>
                </m:e>
              </m:d>
              <m:r>
                <w:rPr>
                  <w:rFonts w:ascii="Cambria Math" w:hAnsi="Cambria Math" w:cs="Arial"/>
                </w:rPr>
                <m:t>×(</m:t>
              </m:r>
              <m:f>
                <m:fPr>
                  <m:ctrlPr>
                    <w:rPr>
                      <w:rFonts w:ascii="Cambria Math" w:hAnsi="Cambria Math" w:cs="Arial"/>
                      <w:i/>
                    </w:rPr>
                  </m:ctrlPr>
                </m:fPr>
                <m:num>
                  <m:r>
                    <w:rPr>
                      <w:rFonts w:ascii="Cambria Math" w:hAnsi="Cambria Math" w:cs="Arial"/>
                    </w:rPr>
                    <m:t>60</m:t>
                  </m:r>
                </m:num>
                <m:den>
                  <m:r>
                    <w:rPr>
                      <w:rFonts w:ascii="Cambria Math" w:hAnsi="Cambria Math" w:cs="Arial"/>
                    </w:rPr>
                    <m:t>180</m:t>
                  </m:r>
                </m:den>
              </m:f>
              <m:r>
                <w:rPr>
                  <w:rFonts w:ascii="Cambria Math" w:hAnsi="Cambria Math" w:cs="Arial"/>
                </w:rPr>
                <m:t>)×24Wh/day</m:t>
              </m:r>
            </m:e>
          </m:d>
        </m:oMath>
      </m:oMathPara>
    </w:p>
    <w:p w14:paraId="325C046B" w14:textId="7CF47B34" w:rsidR="00D82731" w:rsidRPr="007A0E53" w:rsidRDefault="00E0031F" w:rsidP="007A0E53">
      <w:pPr>
        <w:pStyle w:val="BodyText"/>
        <w:ind w:left="567"/>
        <w:rPr>
          <w:rFonts w:eastAsiaTheme="minorEastAsia" w:cs="Arial"/>
        </w:rPr>
      </w:pPr>
      <m:oMathPara>
        <m:oMathParaPr>
          <m:jc m:val="center"/>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T6</m:t>
              </m:r>
            </m:sub>
          </m:sSub>
          <m:r>
            <w:rPr>
              <w:rFonts w:ascii="Cambria Math" w:hAnsi="Cambria Math" w:cs="Arial"/>
            </w:rPr>
            <m:t>=0.213Wh/day</m:t>
          </m:r>
        </m:oMath>
      </m:oMathPara>
    </w:p>
    <w:p w14:paraId="38B9869E" w14:textId="6D61E62C" w:rsidR="007A0E53" w:rsidRPr="00656624" w:rsidRDefault="007A0E53" w:rsidP="007A0E53">
      <w:pPr>
        <w:pStyle w:val="BodyText"/>
        <w:rPr>
          <w:rFonts w:eastAsiaTheme="minorEastAsia" w:cs="Arial"/>
        </w:rPr>
      </w:pPr>
      <w:r>
        <w:rPr>
          <w:rFonts w:eastAsiaTheme="minorEastAsia" w:cs="Arial"/>
        </w:rPr>
        <w:t>For the total daily load:</w:t>
      </w:r>
    </w:p>
    <w:p w14:paraId="0A55D1F4" w14:textId="77777777" w:rsidR="006462BC" w:rsidRPr="00D82731" w:rsidRDefault="00E0031F" w:rsidP="006462BC">
      <w:pPr>
        <w:pStyle w:val="BodyText"/>
        <w:ind w:left="567"/>
        <w:rPr>
          <w:rFonts w:eastAsiaTheme="minorEastAsia" w:cs="Arial"/>
        </w:rPr>
      </w:pPr>
      <m:oMathPara>
        <m:oMathParaPr>
          <m:jc m:val="center"/>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RX</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T21</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T6</m:t>
              </m:r>
            </m:sub>
          </m:sSub>
          <m:r>
            <w:rPr>
              <w:rFonts w:ascii="Cambria Math" w:hAnsi="Cambria Math" w:cs="Arial"/>
            </w:rPr>
            <m:t>Wh/day</m:t>
          </m:r>
        </m:oMath>
      </m:oMathPara>
    </w:p>
    <w:p w14:paraId="656E49BE" w14:textId="1B2CA421" w:rsidR="00D82731" w:rsidRPr="00D82731" w:rsidRDefault="00E0031F" w:rsidP="006462BC">
      <w:pPr>
        <w:pStyle w:val="BodyText"/>
        <w:ind w:left="567"/>
        <w:rPr>
          <w:rFonts w:eastAsiaTheme="minorEastAsia" w:cs="Arial"/>
        </w:rPr>
      </w:pPr>
      <m:oMathPara>
        <m:oMathParaPr>
          <m:jc m:val="center"/>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=5+0.43+0.213Wh/day</m:t>
          </m:r>
        </m:oMath>
      </m:oMathPara>
    </w:p>
    <w:p w14:paraId="4AF03721" w14:textId="3FCE6CE7" w:rsidR="00D82731" w:rsidRPr="00A12D1C" w:rsidRDefault="00E0031F" w:rsidP="006462BC">
      <w:pPr>
        <w:pStyle w:val="BodyText"/>
        <w:ind w:left="567"/>
        <w:rPr>
          <w:rFonts w:eastAsiaTheme="minorEastAsia" w:cs="Arial"/>
        </w:rPr>
      </w:pPr>
      <m:oMathPara>
        <m:oMathParaPr>
          <m:jc m:val="center"/>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=5.643Wh/day</m:t>
          </m:r>
        </m:oMath>
      </m:oMathPara>
    </w:p>
    <w:p w14:paraId="36EF693B" w14:textId="77777777" w:rsidR="00A12D1C" w:rsidRDefault="00A12D1C" w:rsidP="006462BC">
      <w:pPr>
        <w:pStyle w:val="BodyText"/>
        <w:ind w:left="567"/>
        <w:rPr>
          <w:rFonts w:eastAsiaTheme="minorEastAsia" w:cs="Arial"/>
        </w:rPr>
      </w:pPr>
    </w:p>
    <w:p w14:paraId="612330D9" w14:textId="77777777" w:rsidR="00A12D1C" w:rsidRPr="007A0E53" w:rsidRDefault="00E0031F" w:rsidP="00A12D1C">
      <w:pPr>
        <w:pStyle w:val="BodyText"/>
        <w:ind w:left="567"/>
        <w:rPr>
          <w:rFonts w:cs="Arial"/>
        </w:rPr>
      </w:pPr>
      <m:oMathPara>
        <m:oMathParaPr>
          <m:jc m:val="center"/>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RX</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T21</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T6</m:t>
              </m:r>
            </m:sub>
          </m:sSub>
          <m:r>
            <w:rPr>
              <w:rFonts w:ascii="Cambria Math" w:hAnsi="Cambria Math" w:cs="Arial"/>
            </w:rPr>
            <m:t>Wh/day</m:t>
          </m:r>
        </m:oMath>
      </m:oMathPara>
    </w:p>
    <w:p w14:paraId="4BEA74C3" w14:textId="5CBBFF95" w:rsidR="007A0E53" w:rsidRDefault="007A0E53" w:rsidP="007A0E53">
      <w:pPr>
        <w:pStyle w:val="equation"/>
      </w:pPr>
      <w:bookmarkStart w:id="296" w:name="_Toc495576172"/>
      <w:r>
        <w:t xml:space="preserve">Estimate of power consumption </w:t>
      </w:r>
      <w:r w:rsidR="005D7DBF">
        <w:t>for an AIS unit transmitting Type 21 &amp; 6 messages</w:t>
      </w:r>
      <w:bookmarkEnd w:id="296"/>
    </w:p>
    <w:p w14:paraId="33E59AF6" w14:textId="77777777" w:rsidR="007A0E53" w:rsidRDefault="007A0E53" w:rsidP="007A0E53">
      <w:pPr>
        <w:pStyle w:val="BodyText"/>
      </w:pPr>
      <w:r>
        <w:t>Where:</w:t>
      </w:r>
    </w:p>
    <w:p w14:paraId="7D817392" w14:textId="77777777" w:rsidR="007A0E53" w:rsidRDefault="007A0E53" w:rsidP="007A0E53">
      <w:pPr>
        <w:pStyle w:val="BodyText"/>
        <w:ind w:left="708"/>
        <w:rPr>
          <w:rFonts w:cs="Arial"/>
        </w:rPr>
      </w:pPr>
      <w:r>
        <w:t>E</w:t>
      </w:r>
      <w:r>
        <w:rPr>
          <w:vertAlign w:val="subscript"/>
        </w:rPr>
        <w:t>DL</w:t>
      </w:r>
      <w:r>
        <w:t xml:space="preserve"> is the total daily power consumption</w:t>
      </w:r>
    </w:p>
    <w:p w14:paraId="6A3BB5A7" w14:textId="77777777" w:rsidR="007A0E53" w:rsidRDefault="007A0E53" w:rsidP="007A0E53">
      <w:pPr>
        <w:pStyle w:val="BodyText"/>
        <w:ind w:left="708"/>
        <w:rPr>
          <w:rFonts w:cs="Arial"/>
        </w:rPr>
      </w:pPr>
      <w:r>
        <w:t>E</w:t>
      </w:r>
      <w:r>
        <w:rPr>
          <w:vertAlign w:val="subscript"/>
        </w:rPr>
        <w:t>RX</w:t>
      </w:r>
      <w:r>
        <w:t xml:space="preserve"> is the power consumption when asleep or waiting to transmit</w:t>
      </w:r>
    </w:p>
    <w:p w14:paraId="0FB4AD33" w14:textId="77777777" w:rsidR="007A0E53" w:rsidRDefault="007A0E53" w:rsidP="007A0E53">
      <w:pPr>
        <w:pStyle w:val="BodyText"/>
        <w:ind w:left="708"/>
      </w:pPr>
      <w:r>
        <w:t>E</w:t>
      </w:r>
      <w:r>
        <w:rPr>
          <w:vertAlign w:val="subscript"/>
        </w:rPr>
        <w:t>T21</w:t>
      </w:r>
      <w:r>
        <w:t xml:space="preserve"> is the power consumption for Type 21 message transmission</w:t>
      </w:r>
    </w:p>
    <w:p w14:paraId="3FD460EC" w14:textId="7256B4C0" w:rsidR="007A0E53" w:rsidRDefault="007A0E53" w:rsidP="007A0E53">
      <w:pPr>
        <w:pStyle w:val="BodyText"/>
        <w:ind w:left="708"/>
      </w:pPr>
      <w:r>
        <w:t>E</w:t>
      </w:r>
      <w:r>
        <w:rPr>
          <w:vertAlign w:val="subscript"/>
        </w:rPr>
        <w:t>T6</w:t>
      </w:r>
      <w:r>
        <w:t xml:space="preserve"> is the power consumption for Type 6 message transmission</w:t>
      </w:r>
    </w:p>
    <w:p w14:paraId="1E15CD8D" w14:textId="77777777" w:rsidR="00A12D1C" w:rsidRPr="00BD6179" w:rsidRDefault="00A12D1C" w:rsidP="007A0E53">
      <w:pPr>
        <w:pStyle w:val="BodyText"/>
        <w:ind w:left="708"/>
      </w:pPr>
    </w:p>
    <w:p w14:paraId="1B30E98B" w14:textId="77777777" w:rsidR="00D82731" w:rsidRPr="00D82731" w:rsidRDefault="00E0031F" w:rsidP="00D82731">
      <w:pPr>
        <w:pStyle w:val="BodyText"/>
        <w:ind w:left="567"/>
        <w:rPr>
          <w:rFonts w:eastAsiaTheme="minorEastAsia" w:cs="Arial"/>
        </w:rPr>
      </w:pPr>
      <m:oMathPara>
        <m:oMathParaPr>
          <m:jc m:val="center"/>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RX</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T21</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T6</m:t>
              </m:r>
            </m:sub>
          </m:sSub>
          <m:r>
            <w:rPr>
              <w:rFonts w:ascii="Cambria Math" w:hAnsi="Cambria Math" w:cs="Arial"/>
            </w:rPr>
            <m:t>Wh/day</m:t>
          </m:r>
        </m:oMath>
      </m:oMathPara>
    </w:p>
    <w:p w14:paraId="3E7C37FD" w14:textId="77777777" w:rsidR="00D82731" w:rsidRPr="00D82731" w:rsidRDefault="00E0031F" w:rsidP="00D82731">
      <w:pPr>
        <w:pStyle w:val="BodyText"/>
        <w:ind w:left="567"/>
        <w:rPr>
          <w:rFonts w:eastAsiaTheme="minorEastAsia" w:cs="Arial"/>
        </w:rPr>
      </w:pPr>
      <m:oMathPara>
        <m:oMathParaPr>
          <m:jc m:val="center"/>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=5+0.43+0.213Wh/day</m:t>
          </m:r>
        </m:oMath>
      </m:oMathPara>
    </w:p>
    <w:p w14:paraId="3E7CAB1E" w14:textId="77777777" w:rsidR="00D82731" w:rsidRPr="007A0E53" w:rsidRDefault="00E0031F" w:rsidP="00D82731">
      <w:pPr>
        <w:pStyle w:val="BodyText"/>
        <w:ind w:left="567"/>
        <w:rPr>
          <w:rFonts w:eastAsiaTheme="minorEastAsia" w:cs="Arial"/>
        </w:rPr>
      </w:pPr>
      <m:oMathPara>
        <m:oMathParaPr>
          <m:jc m:val="center"/>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=5.643Wh/day</m:t>
          </m:r>
        </m:oMath>
      </m:oMathPara>
    </w:p>
    <w:p w14:paraId="02000B24" w14:textId="77777777" w:rsidR="00E55A67" w:rsidRDefault="00E55A67" w:rsidP="006C725E">
      <w:pPr>
        <w:pStyle w:val="BodyText"/>
        <w:ind w:left="567"/>
      </w:pPr>
    </w:p>
    <w:p w14:paraId="56B8214B" w14:textId="1CD1A66C" w:rsidR="00E55A67" w:rsidRPr="007A0E53" w:rsidRDefault="00E55A67" w:rsidP="006C725E">
      <w:pPr>
        <w:pStyle w:val="Heading1"/>
      </w:pPr>
      <w:bookmarkStart w:id="297" w:name="_Toc495576139"/>
      <w:r w:rsidRPr="007A0E53">
        <w:t>Calculation of a Racon load.</w:t>
      </w:r>
      <w:bookmarkEnd w:id="297"/>
    </w:p>
    <w:p w14:paraId="2E76BE28" w14:textId="77777777" w:rsidR="00E55A67" w:rsidRDefault="00E55A67" w:rsidP="00E55A67">
      <w:pPr>
        <w:pStyle w:val="BodyText"/>
        <w:rPr>
          <w:rFonts w:cs="Arial"/>
        </w:rPr>
      </w:pPr>
      <w:r>
        <w:t xml:space="preserve">The calculation below is a typical example based on a single manufacture, due consideration must be given to the equipment manufacturers data in calculating the load. </w:t>
      </w:r>
    </w:p>
    <w:p w14:paraId="1C69D42F" w14:textId="7E66232C" w:rsidR="00E55A67" w:rsidRDefault="00E55A67" w:rsidP="00E55A67">
      <w:pPr>
        <w:pStyle w:val="BodyText"/>
      </w:pPr>
      <w:r>
        <w:t>For example, a RAC</w:t>
      </w:r>
      <w:r w:rsidR="00A12D1C">
        <w:t>ON has a quiescent current of 24 mW when idle and 8.4</w:t>
      </w:r>
      <w:r>
        <w:t xml:space="preserve"> W when transmitting.  The duty cycle is limited to 50%.  Therefore, as a worst case scenario, if the RACON is continuously interrogated:</w:t>
      </w:r>
    </w:p>
    <w:p w14:paraId="561B9853" w14:textId="05395842" w:rsidR="00337ECD" w:rsidRDefault="00337ECD" w:rsidP="00E55A67">
      <w:pPr>
        <w:pStyle w:val="BodyText"/>
        <w:rPr>
          <w:rFonts w:cs="Arial"/>
        </w:rPr>
      </w:pPr>
      <w:r>
        <w:t xml:space="preserve">Using </w:t>
      </w:r>
      <w:r>
        <w:fldChar w:fldCharType="begin"/>
      </w:r>
      <w:r>
        <w:instrText xml:space="preserve"> REF _Ref495505853 \r \h </w:instrText>
      </w:r>
      <w:r>
        <w:fldChar w:fldCharType="separate"/>
      </w:r>
      <w:r>
        <w:t>Equation 22</w:t>
      </w:r>
      <w:r>
        <w:fldChar w:fldCharType="end"/>
      </w:r>
    </w:p>
    <w:p w14:paraId="22FDC5C6" w14:textId="77777777" w:rsidR="00E55A67" w:rsidRPr="00273D66" w:rsidRDefault="00E0031F" w:rsidP="00E55A67">
      <w:pPr>
        <w:pStyle w:val="BodyText"/>
        <w:ind w:left="567"/>
        <w:rPr>
          <w:rFonts w:eastAsiaTheme="minorEastAsia" w:cs="Arial"/>
        </w:rPr>
      </w:pPr>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t</m:t>
                  </m:r>
                </m:sub>
              </m:sSub>
              <m:d>
                <m:dPr>
                  <m:ctrlPr>
                    <w:rPr>
                      <w:rFonts w:ascii="Cambria Math" w:hAnsi="Cambria Math" w:cs="Arial"/>
                      <w:i/>
                    </w:rPr>
                  </m:ctrlPr>
                </m:dPr>
                <m:e>
                  <m:r>
                    <w:rPr>
                      <w:rFonts w:ascii="Cambria Math" w:hAnsi="Cambria Math" w:cs="Arial"/>
                    </w:rPr>
                    <m:t>W</m:t>
                  </m:r>
                </m:e>
              </m:d>
              <m:r>
                <w:rPr>
                  <w:rFonts w:ascii="Cambria Math" w:hAnsi="Cambria Math" w:cs="Arial"/>
                </w:rPr>
                <m:t>×Duty Cycle+</m:t>
              </m:r>
              <m:sSub>
                <m:sSubPr>
                  <m:ctrlPr>
                    <w:rPr>
                      <w:rFonts w:ascii="Cambria Math" w:hAnsi="Cambria Math" w:cs="Arial"/>
                      <w:i/>
                    </w:rPr>
                  </m:ctrlPr>
                </m:sSubPr>
                <m:e>
                  <m:r>
                    <w:rPr>
                      <w:rFonts w:ascii="Cambria Math" w:hAnsi="Cambria Math" w:cs="Arial"/>
                    </w:rPr>
                    <m:t>P</m:t>
                  </m:r>
                </m:e>
                <m:sub>
                  <m:r>
                    <w:rPr>
                      <w:rFonts w:ascii="Cambria Math" w:hAnsi="Cambria Math" w:cs="Arial"/>
                    </w:rPr>
                    <m:t>q</m:t>
                  </m:r>
                </m:sub>
              </m:sSub>
              <m:d>
                <m:dPr>
                  <m:ctrlPr>
                    <w:rPr>
                      <w:rFonts w:ascii="Cambria Math" w:hAnsi="Cambria Math" w:cs="Arial"/>
                      <w:i/>
                    </w:rPr>
                  </m:ctrlPr>
                </m:dPr>
                <m:e>
                  <m:r>
                    <w:rPr>
                      <w:rFonts w:ascii="Cambria Math" w:hAnsi="Cambria Math" w:cs="Arial"/>
                    </w:rPr>
                    <m:t>W</m:t>
                  </m:r>
                </m:e>
              </m:d>
              <m:r>
                <w:rPr>
                  <w:rFonts w:ascii="Cambria Math" w:hAnsi="Cambria Math" w:cs="Arial"/>
                </w:rPr>
                <m:t>×(1-Duty Cycle)</m:t>
              </m:r>
            </m:e>
          </m:d>
          <m:r>
            <w:rPr>
              <w:rFonts w:ascii="Cambria Math" w:hAnsi="Cambria Math" w:cs="Arial"/>
            </w:rPr>
            <m:t>×24</m:t>
          </m:r>
          <m:r>
            <w:rPr>
              <w:rFonts w:ascii="Cambria Math" w:hAnsi="Cambria Math" w:cs="Arial"/>
            </w:rPr>
            <m:t>h/day</m:t>
          </m:r>
        </m:oMath>
      </m:oMathPara>
    </w:p>
    <w:p w14:paraId="7C990755" w14:textId="77777777" w:rsidR="00E55A67" w:rsidRDefault="00E55A67" w:rsidP="00E55A67">
      <w:pPr>
        <w:pStyle w:val="equation"/>
      </w:pPr>
      <w:bookmarkStart w:id="298" w:name="_Toc495576173"/>
      <w:r>
        <w:t>Daily load for a RACON</w:t>
      </w:r>
      <w:bookmarkEnd w:id="298"/>
    </w:p>
    <w:p w14:paraId="15BB2FE2" w14:textId="77777777" w:rsidR="00E55A67" w:rsidRDefault="00E55A67" w:rsidP="00E55A67">
      <w:pPr>
        <w:pStyle w:val="BodyText"/>
      </w:pPr>
      <w:r>
        <w:t>Where:</w:t>
      </w:r>
    </w:p>
    <w:p w14:paraId="4928A913" w14:textId="77777777" w:rsidR="00E55A67" w:rsidRDefault="00E55A67" w:rsidP="00E55A67">
      <w:pPr>
        <w:pStyle w:val="BodyText"/>
        <w:ind w:left="708"/>
        <w:rPr>
          <w:rFonts w:cs="Arial"/>
        </w:rPr>
      </w:pPr>
      <w:r>
        <w:t>E</w:t>
      </w:r>
      <w:r w:rsidRPr="008C2CCC">
        <w:rPr>
          <w:vertAlign w:val="subscript"/>
        </w:rPr>
        <w:t>DL</w:t>
      </w:r>
      <w:r>
        <w:t xml:space="preserve"> is the daily load in Wh per day</w:t>
      </w:r>
    </w:p>
    <w:p w14:paraId="37EB0BAE" w14:textId="77777777" w:rsidR="00E55A67" w:rsidRDefault="00E55A67" w:rsidP="00E55A67">
      <w:pPr>
        <w:pStyle w:val="BodyText"/>
        <w:ind w:left="708"/>
        <w:rPr>
          <w:rFonts w:cs="Arial"/>
        </w:rPr>
      </w:pPr>
      <w:r>
        <w:t>P</w:t>
      </w:r>
      <w:r w:rsidRPr="008C2CCC">
        <w:rPr>
          <w:vertAlign w:val="subscript"/>
        </w:rPr>
        <w:t>t</w:t>
      </w:r>
      <w:r>
        <w:t xml:space="preserve"> is the power taken by unit when transmitting Watt</w:t>
      </w:r>
    </w:p>
    <w:p w14:paraId="4F2BDA84" w14:textId="77777777" w:rsidR="00E55A67" w:rsidRDefault="00E55A67" w:rsidP="00E55A67">
      <w:pPr>
        <w:pStyle w:val="BodyText"/>
        <w:ind w:left="708"/>
        <w:rPr>
          <w:rFonts w:cs="Arial"/>
        </w:rPr>
      </w:pPr>
      <w:r>
        <w:t>P</w:t>
      </w:r>
      <w:r w:rsidRPr="008C2CCC">
        <w:rPr>
          <w:vertAlign w:val="subscript"/>
        </w:rPr>
        <w:t>q</w:t>
      </w:r>
      <w:r>
        <w:t xml:space="preserve"> is the power taken by unit when between periods of transmission in Watt.</w:t>
      </w:r>
    </w:p>
    <w:p w14:paraId="606ADEA8" w14:textId="77777777" w:rsidR="00E55A67" w:rsidRDefault="00E55A67" w:rsidP="00E55A67">
      <w:pPr>
        <w:pStyle w:val="BodyText"/>
        <w:ind w:left="708"/>
      </w:pPr>
      <w:r>
        <w:t>Duty cycle is the ratio between the total transmission time and a 24 hour period as a decimal value</w:t>
      </w:r>
    </w:p>
    <w:p w14:paraId="70E22372" w14:textId="7F278A44" w:rsidR="00E55A67" w:rsidRPr="00A12D1C" w:rsidRDefault="00E0031F" w:rsidP="006C725E">
      <w:pPr>
        <w:pStyle w:val="BodyText"/>
        <w:ind w:left="567"/>
        <w:rPr>
          <w:rFonts w:eastAsiaTheme="minorEastAsia"/>
        </w:rPr>
      </w:pPr>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t</m:t>
                  </m:r>
                </m:sub>
              </m:sSub>
              <m:d>
                <m:dPr>
                  <m:ctrlPr>
                    <w:rPr>
                      <w:rFonts w:ascii="Cambria Math" w:hAnsi="Cambria Math" w:cs="Arial"/>
                      <w:i/>
                    </w:rPr>
                  </m:ctrlPr>
                </m:dPr>
                <m:e>
                  <m:r>
                    <w:rPr>
                      <w:rFonts w:ascii="Cambria Math" w:hAnsi="Cambria Math" w:cs="Arial"/>
                    </w:rPr>
                    <m:t>W</m:t>
                  </m:r>
                </m:e>
              </m:d>
              <m:r>
                <w:rPr>
                  <w:rFonts w:ascii="Cambria Math" w:hAnsi="Cambria Math" w:cs="Arial"/>
                </w:rPr>
                <m:t>×Duty Cycle+</m:t>
              </m:r>
              <m:sSub>
                <m:sSubPr>
                  <m:ctrlPr>
                    <w:rPr>
                      <w:rFonts w:ascii="Cambria Math" w:hAnsi="Cambria Math" w:cs="Arial"/>
                      <w:i/>
                    </w:rPr>
                  </m:ctrlPr>
                </m:sSubPr>
                <m:e>
                  <m:r>
                    <w:rPr>
                      <w:rFonts w:ascii="Cambria Math" w:hAnsi="Cambria Math" w:cs="Arial"/>
                    </w:rPr>
                    <m:t>P</m:t>
                  </m:r>
                </m:e>
                <m:sub>
                  <m:r>
                    <w:rPr>
                      <w:rFonts w:ascii="Cambria Math" w:hAnsi="Cambria Math" w:cs="Arial"/>
                    </w:rPr>
                    <m:t>q</m:t>
                  </m:r>
                </m:sub>
              </m:sSub>
              <m:d>
                <m:dPr>
                  <m:ctrlPr>
                    <w:rPr>
                      <w:rFonts w:ascii="Cambria Math" w:hAnsi="Cambria Math" w:cs="Arial"/>
                      <w:i/>
                    </w:rPr>
                  </m:ctrlPr>
                </m:dPr>
                <m:e>
                  <m:r>
                    <w:rPr>
                      <w:rFonts w:ascii="Cambria Math" w:hAnsi="Cambria Math" w:cs="Arial"/>
                    </w:rPr>
                    <m:t>W</m:t>
                  </m:r>
                </m:e>
              </m:d>
              <m:r>
                <w:rPr>
                  <w:rFonts w:ascii="Cambria Math" w:hAnsi="Cambria Math" w:cs="Arial"/>
                </w:rPr>
                <m:t>×(1-Duty Cycle)</m:t>
              </m:r>
            </m:e>
          </m:d>
          <m:r>
            <w:rPr>
              <w:rFonts w:ascii="Cambria Math" w:hAnsi="Cambria Math" w:cs="Arial"/>
            </w:rPr>
            <m:t>×24</m:t>
          </m:r>
          <m:r>
            <w:rPr>
              <w:rFonts w:ascii="Cambria Math" w:hAnsi="Cambria Math" w:cs="Arial"/>
            </w:rPr>
            <m:t>h/day</m:t>
          </m:r>
        </m:oMath>
      </m:oMathPara>
    </w:p>
    <w:p w14:paraId="2AF05D66" w14:textId="0429A5A4" w:rsidR="00A12D1C" w:rsidRPr="00A12D1C" w:rsidRDefault="00E0031F" w:rsidP="006C725E">
      <w:pPr>
        <w:pStyle w:val="BodyText"/>
        <w:ind w:left="567"/>
        <w:rPr>
          <w:rFonts w:eastAsiaTheme="minorEastAsia"/>
        </w:rPr>
      </w:pPr>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d>
            <m:dPr>
              <m:begChr m:val="["/>
              <m:endChr m:val="]"/>
              <m:ctrlPr>
                <w:rPr>
                  <w:rFonts w:ascii="Cambria Math" w:hAnsi="Cambria Math" w:cs="Arial"/>
                  <w:i/>
                </w:rPr>
              </m:ctrlPr>
            </m:dPr>
            <m:e>
              <m:r>
                <w:rPr>
                  <w:rFonts w:ascii="Cambria Math" w:hAnsi="Cambria Math" w:cs="Arial"/>
                </w:rPr>
                <m:t>8.4</m:t>
              </m:r>
              <m:d>
                <m:dPr>
                  <m:ctrlPr>
                    <w:rPr>
                      <w:rFonts w:ascii="Cambria Math" w:hAnsi="Cambria Math" w:cs="Arial"/>
                      <w:i/>
                    </w:rPr>
                  </m:ctrlPr>
                </m:dPr>
                <m:e>
                  <m:r>
                    <w:rPr>
                      <w:rFonts w:ascii="Cambria Math" w:hAnsi="Cambria Math" w:cs="Arial"/>
                    </w:rPr>
                    <m:t>W</m:t>
                  </m:r>
                </m:e>
              </m:d>
              <m:r>
                <w:rPr>
                  <w:rFonts w:ascii="Cambria Math" w:hAnsi="Cambria Math" w:cs="Arial"/>
                </w:rPr>
                <m:t>×0.5+0.024</m:t>
              </m:r>
              <m:d>
                <m:dPr>
                  <m:ctrlPr>
                    <w:rPr>
                      <w:rFonts w:ascii="Cambria Math" w:hAnsi="Cambria Math" w:cs="Arial"/>
                      <w:i/>
                    </w:rPr>
                  </m:ctrlPr>
                </m:dPr>
                <m:e>
                  <m:r>
                    <w:rPr>
                      <w:rFonts w:ascii="Cambria Math" w:hAnsi="Cambria Math" w:cs="Arial"/>
                    </w:rPr>
                    <m:t>W</m:t>
                  </m:r>
                </m:e>
              </m:d>
              <m:r>
                <w:rPr>
                  <w:rFonts w:ascii="Cambria Math" w:hAnsi="Cambria Math" w:cs="Arial"/>
                </w:rPr>
                <m:t>×(1-0.5)</m:t>
              </m:r>
            </m:e>
          </m:d>
          <m:r>
            <w:rPr>
              <w:rFonts w:ascii="Cambria Math" w:hAnsi="Cambria Math" w:cs="Arial"/>
            </w:rPr>
            <m:t>×24</m:t>
          </m:r>
          <m:r>
            <w:rPr>
              <w:rFonts w:ascii="Cambria Math" w:hAnsi="Cambria Math" w:cs="Arial"/>
            </w:rPr>
            <m:t>h/day</m:t>
          </m:r>
        </m:oMath>
      </m:oMathPara>
    </w:p>
    <w:p w14:paraId="23919916" w14:textId="12E74215" w:rsidR="00A12D1C" w:rsidRDefault="00E0031F" w:rsidP="006C725E">
      <w:pPr>
        <w:pStyle w:val="BodyText"/>
        <w:ind w:left="567"/>
      </w:pPr>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=101.1Wh/day</m:t>
          </m:r>
        </m:oMath>
      </m:oMathPara>
    </w:p>
    <w:p w14:paraId="35C9507C" w14:textId="696F45F9" w:rsidR="00FC2240" w:rsidRPr="00A12D1C" w:rsidRDefault="00FC2240" w:rsidP="00FC2240">
      <w:pPr>
        <w:pStyle w:val="Heading1"/>
      </w:pPr>
      <w:bookmarkStart w:id="299" w:name="_Toc495576140"/>
      <w:r w:rsidRPr="00A12D1C">
        <w:t>Calculation of a Seasonal AtoN.</w:t>
      </w:r>
      <w:bookmarkEnd w:id="299"/>
    </w:p>
    <w:p w14:paraId="3E7717EA" w14:textId="77777777" w:rsidR="00FC2240" w:rsidRDefault="00FC2240" w:rsidP="00FC2240">
      <w:pPr>
        <w:pStyle w:val="BodyText"/>
      </w:pPr>
      <w:r w:rsidRPr="006A644D">
        <w:t>To calculate the energy demand, a seasonal buoy operating at 42 degrees N with a 1.15 amp lamp with a FL6(0.6) rhythm operating at night and deployed between 1 April and 31 October will have the following energy demand:</w:t>
      </w:r>
    </w:p>
    <w:p w14:paraId="4EC71B11" w14:textId="2C0071AD" w:rsidR="00FC2240" w:rsidRDefault="00A57195" w:rsidP="00FC2240">
      <w:pPr>
        <w:pStyle w:val="BodyText"/>
      </w:pPr>
      <w:r>
        <w:t>From section 4.2,</w:t>
      </w:r>
      <w:r w:rsidR="00FC2240">
        <w:t xml:space="preserve"> calculate </w:t>
      </w:r>
      <w:r w:rsidR="00F029C8">
        <w:t>the suns declination (D)</w:t>
      </w:r>
      <w:r w:rsidR="00FC2240">
        <w:t xml:space="preserve"> </w:t>
      </w:r>
      <w:r w:rsidR="00F029C8">
        <w:t>for the calendar limits</w:t>
      </w:r>
    </w:p>
    <w:p w14:paraId="36BF5F2C" w14:textId="77777777" w:rsidR="00FC2240" w:rsidRPr="00F029C8" w:rsidRDefault="00E0031F" w:rsidP="00FC2240">
      <w:pPr>
        <w:pStyle w:val="BodyText"/>
        <w:ind w:left="567"/>
      </w:pPr>
      <m:oMathPara>
        <m:oMathParaPr>
          <m:jc m:val="center"/>
        </m:oMathParaPr>
        <m:oMath>
          <m:sSub>
            <m:sSubPr>
              <m:ctrlPr>
                <w:rPr>
                  <w:rFonts w:ascii="Cambria Math" w:hAnsi="Cambria Math"/>
                  <w:i/>
                </w:rPr>
              </m:ctrlPr>
            </m:sSubPr>
            <m:e>
              <m:r>
                <w:rPr>
                  <w:rFonts w:ascii="Cambria Math" w:hAnsi="Cambria Math"/>
                </w:rPr>
                <m:t>D</m:t>
              </m:r>
            </m:e>
            <m:sub>
              <m:r>
                <w:rPr>
                  <w:rFonts w:ascii="Cambria Math" w:hAnsi="Cambria Math"/>
                </w:rPr>
                <m:t>1 Apr</m:t>
              </m:r>
            </m:sub>
          </m:sSub>
          <m:r>
            <w:rPr>
              <w:rFonts w:ascii="Cambria Math" w:hAnsi="Cambria Math"/>
            </w:rPr>
            <m:t>=23.45</m:t>
          </m:r>
          <m:r>
            <m:rPr>
              <m:sty m:val="p"/>
            </m:rPr>
            <w:rPr>
              <w:rFonts w:ascii="Cambria Math" w:hAnsi="Cambria Math"/>
            </w:rPr>
            <m:t>sin⁡</m:t>
          </m:r>
          <m:r>
            <w:rPr>
              <w:rFonts w:ascii="Cambria Math" w:hAnsi="Cambria Math"/>
            </w:rPr>
            <m:t>(0.965</m:t>
          </m:r>
          <m:d>
            <m:dPr>
              <m:ctrlPr>
                <w:rPr>
                  <w:rFonts w:ascii="Cambria Math" w:hAnsi="Cambria Math"/>
                  <w:i/>
                </w:rPr>
              </m:ctrlPr>
            </m:dPr>
            <m:e>
              <m:r>
                <w:rPr>
                  <w:rFonts w:ascii="Cambria Math" w:hAnsi="Cambria Math"/>
                </w:rPr>
                <m:t>91-80</m:t>
              </m:r>
            </m:e>
          </m:d>
          <m:r>
            <w:rPr>
              <w:rFonts w:ascii="Cambria Math" w:hAnsi="Cambria Math"/>
            </w:rPr>
            <m:t>)=4.320°</m:t>
          </m:r>
        </m:oMath>
      </m:oMathPara>
    </w:p>
    <w:p w14:paraId="66B2E756" w14:textId="77777777" w:rsidR="00FC2240" w:rsidRPr="00F029C8" w:rsidRDefault="00E0031F" w:rsidP="00FC2240">
      <w:pPr>
        <w:pStyle w:val="BodyText"/>
        <w:ind w:left="567"/>
        <w:rPr>
          <w:rFonts w:eastAsiaTheme="minorEastAsia"/>
        </w:rPr>
      </w:pPr>
      <m:oMathPara>
        <m:oMathParaPr>
          <m:jc m:val="center"/>
        </m:oMathParaPr>
        <m:oMath>
          <m:sSub>
            <m:sSubPr>
              <m:ctrlPr>
                <w:rPr>
                  <w:rFonts w:ascii="Cambria Math" w:hAnsi="Cambria Math"/>
                  <w:i/>
                </w:rPr>
              </m:ctrlPr>
            </m:sSubPr>
            <m:e>
              <m:r>
                <w:rPr>
                  <w:rFonts w:ascii="Cambria Math" w:hAnsi="Cambria Math"/>
                </w:rPr>
                <m:t>D</m:t>
              </m:r>
            </m:e>
            <m:sub>
              <m:r>
                <w:rPr>
                  <w:rFonts w:ascii="Cambria Math" w:hAnsi="Cambria Math"/>
                </w:rPr>
                <m:t>31 Oct</m:t>
              </m:r>
            </m:sub>
          </m:sSub>
          <m:r>
            <w:rPr>
              <w:rFonts w:ascii="Cambria Math" w:hAnsi="Cambria Math"/>
            </w:rPr>
            <m:t>=23.45</m:t>
          </m:r>
          <m:r>
            <m:rPr>
              <m:sty m:val="p"/>
            </m:rPr>
            <w:rPr>
              <w:rFonts w:ascii="Cambria Math" w:hAnsi="Cambria Math"/>
            </w:rPr>
            <m:t>sin⁡</m:t>
          </m:r>
          <m:r>
            <w:rPr>
              <w:rFonts w:ascii="Cambria Math" w:hAnsi="Cambria Math"/>
            </w:rPr>
            <m:t>(0.95</m:t>
          </m:r>
          <m:d>
            <m:dPr>
              <m:ctrlPr>
                <w:rPr>
                  <w:rFonts w:ascii="Cambria Math" w:hAnsi="Cambria Math"/>
                  <w:i/>
                </w:rPr>
              </m:ctrlPr>
            </m:dPr>
            <m:e>
              <m:r>
                <w:rPr>
                  <w:rFonts w:ascii="Cambria Math" w:hAnsi="Cambria Math"/>
                </w:rPr>
                <m:t>308-266</m:t>
              </m:r>
            </m:e>
          </m:d>
          <m:r>
            <w:rPr>
              <w:rFonts w:ascii="Cambria Math" w:hAnsi="Cambria Math"/>
            </w:rPr>
            <m:t>)=14.125°</m:t>
          </m:r>
        </m:oMath>
      </m:oMathPara>
    </w:p>
    <w:p w14:paraId="675B84A2" w14:textId="3F255416" w:rsidR="00F029C8" w:rsidRPr="00F029C8" w:rsidRDefault="00F029C8" w:rsidP="00F029C8">
      <w:pPr>
        <w:pStyle w:val="BodyText"/>
      </w:pPr>
      <w:r>
        <w:rPr>
          <w:rFonts w:eastAsiaTheme="minorEastAsia"/>
        </w:rPr>
        <w:t xml:space="preserve">Using </w:t>
      </w:r>
      <w:r>
        <w:rPr>
          <w:rFonts w:eastAsiaTheme="minorEastAsia"/>
        </w:rPr>
        <w:fldChar w:fldCharType="begin"/>
      </w:r>
      <w:r>
        <w:rPr>
          <w:rFonts w:eastAsiaTheme="minorEastAsia"/>
        </w:rPr>
        <w:instrText xml:space="preserve"> REF _Ref464050836 \r \h </w:instrText>
      </w:r>
      <w:r>
        <w:rPr>
          <w:rFonts w:eastAsiaTheme="minorEastAsia"/>
        </w:rPr>
      </w:r>
      <w:r>
        <w:rPr>
          <w:rFonts w:eastAsiaTheme="minorEastAsia"/>
        </w:rPr>
        <w:fldChar w:fldCharType="separate"/>
      </w:r>
      <w:r>
        <w:rPr>
          <w:rFonts w:eastAsiaTheme="minorEastAsia"/>
        </w:rPr>
        <w:t>Equation 3</w:t>
      </w:r>
      <w:r>
        <w:rPr>
          <w:rFonts w:eastAsiaTheme="minorEastAsia"/>
        </w:rPr>
        <w:fldChar w:fldCharType="end"/>
      </w:r>
      <w:r>
        <w:rPr>
          <w:rFonts w:eastAsiaTheme="minorEastAsia"/>
        </w:rPr>
        <w:t xml:space="preserve"> and inserting the values of D from above and L for latitude to calculate the hours of daylight, and hence darkness.</w:t>
      </w:r>
    </w:p>
    <w:p w14:paraId="7861AB9A" w14:textId="77777777" w:rsidR="00FC2240" w:rsidRPr="00F029C8" w:rsidRDefault="00E0031F" w:rsidP="00FC2240">
      <w:pPr>
        <w:pStyle w:val="BodyText"/>
        <w:ind w:left="567"/>
      </w:pPr>
      <m:oMathPara>
        <m:oMathParaPr>
          <m:jc m:val="center"/>
        </m:oMathParaPr>
        <m:oMath>
          <m:sSub>
            <m:sSubPr>
              <m:ctrlPr>
                <w:rPr>
                  <w:rFonts w:ascii="Cambria Math" w:hAnsi="Cambria Math"/>
                  <w:i/>
                </w:rPr>
              </m:ctrlPr>
            </m:sSubPr>
            <m:e>
              <m:r>
                <w:rPr>
                  <w:rFonts w:ascii="Cambria Math" w:hAnsi="Cambria Math"/>
                </w:rPr>
                <m:t>H</m:t>
              </m:r>
            </m:e>
            <m:sub>
              <m:r>
                <w:rPr>
                  <w:rFonts w:ascii="Cambria Math" w:hAnsi="Cambria Math"/>
                </w:rPr>
                <m:t>daylight 1 Apr</m:t>
              </m:r>
            </m:sub>
          </m:sSub>
          <m:r>
            <w:rPr>
              <w:rFonts w:ascii="Cambria Math" w:hAnsi="Cambria Math"/>
            </w:rPr>
            <m:t>=</m:t>
          </m:r>
          <m:f>
            <m:fPr>
              <m:ctrlPr>
                <w:rPr>
                  <w:rFonts w:ascii="Cambria Math" w:hAnsi="Cambria Math"/>
                  <w:i/>
                </w:rPr>
              </m:ctrlPr>
            </m:fPr>
            <m:num>
              <m:r>
                <w:rPr>
                  <w:rFonts w:ascii="Cambria Math" w:hAnsi="Cambria Math"/>
                </w:rPr>
                <m:t>2</m:t>
              </m:r>
            </m:num>
            <m:den>
              <m:r>
                <w:rPr>
                  <w:rFonts w:ascii="Cambria Math" w:hAnsi="Cambria Math"/>
                </w:rPr>
                <m:t>15</m:t>
              </m:r>
            </m:den>
          </m:f>
          <m:r>
            <w:rPr>
              <w:rFonts w:ascii="Cambria Math" w:hAnsi="Cambria Math"/>
            </w:rPr>
            <m:t>arc cos</m:t>
          </m:r>
          <m:d>
            <m:dPr>
              <m:begChr m:val="["/>
              <m:endChr m:val="]"/>
              <m:ctrlPr>
                <w:rPr>
                  <w:rFonts w:ascii="Cambria Math" w:hAnsi="Cambria Math"/>
                  <w:i/>
                </w:rPr>
              </m:ctrlPr>
            </m:dPr>
            <m:e>
              <m:f>
                <m:fPr>
                  <m:ctrlPr>
                    <w:rPr>
                      <w:rFonts w:ascii="Cambria Math" w:hAnsi="Cambria Math"/>
                      <w:i/>
                    </w:rPr>
                  </m:ctrlPr>
                </m:fPr>
                <m:num>
                  <m:r>
                    <w:rPr>
                      <w:rFonts w:ascii="Cambria Math" w:hAnsi="Cambria Math"/>
                    </w:rPr>
                    <m:t>-0.015-sin42°×sin4.32°</m:t>
                  </m:r>
                </m:num>
                <m:den>
                  <m:r>
                    <w:rPr>
                      <w:rFonts w:ascii="Cambria Math" w:hAnsi="Cambria Math"/>
                    </w:rPr>
                    <m:t>cos42°×cos4.32°</m:t>
                  </m:r>
                </m:den>
              </m:f>
            </m:e>
          </m:d>
          <m:r>
            <w:rPr>
              <w:rFonts w:ascii="Cambria Math" w:hAnsi="Cambria Math"/>
            </w:rPr>
            <m:t>=12.7</m:t>
          </m:r>
          <m:r>
            <w:rPr>
              <w:rFonts w:ascii="Cambria Math" w:hAnsi="Cambria Math"/>
            </w:rPr>
            <m:t>h/day</m:t>
          </m:r>
        </m:oMath>
      </m:oMathPara>
    </w:p>
    <w:p w14:paraId="56011939" w14:textId="77777777" w:rsidR="00FC2240" w:rsidRPr="00F029C8" w:rsidRDefault="00E0031F" w:rsidP="00FC2240">
      <w:pPr>
        <w:pStyle w:val="BodyText"/>
        <w:ind w:left="567"/>
      </w:pPr>
      <m:oMathPara>
        <m:oMathParaPr>
          <m:jc m:val="center"/>
        </m:oMathParaPr>
        <m:oMath>
          <m:sSub>
            <m:sSubPr>
              <m:ctrlPr>
                <w:rPr>
                  <w:rFonts w:ascii="Cambria Math" w:hAnsi="Cambria Math"/>
                  <w:i/>
                </w:rPr>
              </m:ctrlPr>
            </m:sSubPr>
            <m:e>
              <m:r>
                <w:rPr>
                  <w:rFonts w:ascii="Cambria Math" w:hAnsi="Cambria Math"/>
                </w:rPr>
                <m:t>H</m:t>
              </m:r>
            </m:e>
            <m:sub>
              <m:r>
                <w:rPr>
                  <w:rFonts w:ascii="Cambria Math" w:hAnsi="Cambria Math"/>
                </w:rPr>
                <m:t>darkness 1 Apr</m:t>
              </m:r>
            </m:sub>
          </m:sSub>
          <m:r>
            <w:rPr>
              <w:rFonts w:ascii="Cambria Math" w:hAnsi="Cambria Math"/>
            </w:rPr>
            <m:t>=24</m:t>
          </m:r>
          <m:r>
            <w:rPr>
              <w:rFonts w:ascii="Cambria Math" w:hAnsi="Cambria Math"/>
            </w:rPr>
            <m:t>h/day-12.7</m:t>
          </m:r>
          <m:r>
            <w:rPr>
              <w:rFonts w:ascii="Cambria Math" w:hAnsi="Cambria Math"/>
            </w:rPr>
            <m:t>h/day=11.3</m:t>
          </m:r>
          <m:r>
            <w:rPr>
              <w:rFonts w:ascii="Cambria Math" w:hAnsi="Cambria Math"/>
            </w:rPr>
            <m:t>h/day</m:t>
          </m:r>
        </m:oMath>
      </m:oMathPara>
    </w:p>
    <w:p w14:paraId="0331774D" w14:textId="77777777" w:rsidR="00FC2240" w:rsidRPr="00F029C8" w:rsidRDefault="00E0031F" w:rsidP="00FC2240">
      <w:pPr>
        <w:pStyle w:val="BodyText"/>
        <w:ind w:left="567"/>
      </w:pPr>
      <m:oMathPara>
        <m:oMathParaPr>
          <m:jc m:val="center"/>
        </m:oMathParaPr>
        <m:oMath>
          <m:sSub>
            <m:sSubPr>
              <m:ctrlPr>
                <w:rPr>
                  <w:rFonts w:ascii="Cambria Math" w:hAnsi="Cambria Math"/>
                  <w:i/>
                </w:rPr>
              </m:ctrlPr>
            </m:sSubPr>
            <m:e>
              <m:r>
                <w:rPr>
                  <w:rFonts w:ascii="Cambria Math" w:hAnsi="Cambria Math"/>
                </w:rPr>
                <m:t>H</m:t>
              </m:r>
            </m:e>
            <m:sub>
              <m:r>
                <w:rPr>
                  <w:rFonts w:ascii="Cambria Math" w:hAnsi="Cambria Math"/>
                </w:rPr>
                <m:t>daylight 31 Oct</m:t>
              </m:r>
            </m:sub>
          </m:sSub>
          <m:r>
            <w:rPr>
              <w:rFonts w:ascii="Cambria Math" w:hAnsi="Cambria Math"/>
            </w:rPr>
            <m:t>=</m:t>
          </m:r>
          <m:f>
            <m:fPr>
              <m:ctrlPr>
                <w:rPr>
                  <w:rFonts w:ascii="Cambria Math" w:hAnsi="Cambria Math"/>
                  <w:i/>
                </w:rPr>
              </m:ctrlPr>
            </m:fPr>
            <m:num>
              <m:r>
                <w:rPr>
                  <w:rFonts w:ascii="Cambria Math" w:hAnsi="Cambria Math"/>
                </w:rPr>
                <m:t>2</m:t>
              </m:r>
            </m:num>
            <m:den>
              <m:r>
                <w:rPr>
                  <w:rFonts w:ascii="Cambria Math" w:hAnsi="Cambria Math"/>
                </w:rPr>
                <m:t>15</m:t>
              </m:r>
            </m:den>
          </m:f>
          <m:r>
            <w:rPr>
              <w:rFonts w:ascii="Cambria Math" w:hAnsi="Cambria Math"/>
            </w:rPr>
            <m:t>arc cos</m:t>
          </m:r>
          <m:d>
            <m:dPr>
              <m:begChr m:val="["/>
              <m:endChr m:val="]"/>
              <m:ctrlPr>
                <w:rPr>
                  <w:rFonts w:ascii="Cambria Math" w:hAnsi="Cambria Math"/>
                  <w:i/>
                </w:rPr>
              </m:ctrlPr>
            </m:dPr>
            <m:e>
              <m:f>
                <m:fPr>
                  <m:ctrlPr>
                    <w:rPr>
                      <w:rFonts w:ascii="Cambria Math" w:hAnsi="Cambria Math"/>
                      <w:i/>
                    </w:rPr>
                  </m:ctrlPr>
                </m:fPr>
                <m:num>
                  <m:r>
                    <w:rPr>
                      <w:rFonts w:ascii="Cambria Math" w:hAnsi="Cambria Math"/>
                    </w:rPr>
                    <m:t>-0.015-sin42°×sin-14.125°</m:t>
                  </m:r>
                </m:num>
                <m:den>
                  <m:r>
                    <w:rPr>
                      <w:rFonts w:ascii="Cambria Math" w:hAnsi="Cambria Math"/>
                    </w:rPr>
                    <m:t>cos42°×cos-14.125°</m:t>
                  </m:r>
                </m:den>
              </m:f>
            </m:e>
          </m:d>
          <m:r>
            <w:rPr>
              <w:rFonts w:ascii="Cambria Math" w:hAnsi="Cambria Math"/>
            </w:rPr>
            <m:t>=10.4</m:t>
          </m:r>
          <m:r>
            <w:rPr>
              <w:rFonts w:ascii="Cambria Math" w:hAnsi="Cambria Math"/>
            </w:rPr>
            <m:t>h/day</m:t>
          </m:r>
        </m:oMath>
      </m:oMathPara>
    </w:p>
    <w:p w14:paraId="1BBA856A" w14:textId="77777777" w:rsidR="00FC2240" w:rsidRPr="00F029C8" w:rsidRDefault="00E0031F" w:rsidP="00FC2240">
      <w:pPr>
        <w:pStyle w:val="BodyText"/>
        <w:ind w:left="567"/>
      </w:pPr>
      <m:oMathPara>
        <m:oMathParaPr>
          <m:jc m:val="center"/>
        </m:oMathParaPr>
        <m:oMath>
          <m:sSub>
            <m:sSubPr>
              <m:ctrlPr>
                <w:rPr>
                  <w:rFonts w:ascii="Cambria Math" w:hAnsi="Cambria Math"/>
                  <w:i/>
                </w:rPr>
              </m:ctrlPr>
            </m:sSubPr>
            <m:e>
              <m:r>
                <w:rPr>
                  <w:rFonts w:ascii="Cambria Math" w:hAnsi="Cambria Math"/>
                </w:rPr>
                <m:t>H</m:t>
              </m:r>
            </m:e>
            <m:sub>
              <m:r>
                <w:rPr>
                  <w:rFonts w:ascii="Cambria Math" w:hAnsi="Cambria Math"/>
                </w:rPr>
                <m:t>darkness 31 Oct</m:t>
              </m:r>
            </m:sub>
          </m:sSub>
          <m:r>
            <w:rPr>
              <w:rFonts w:ascii="Cambria Math" w:hAnsi="Cambria Math"/>
            </w:rPr>
            <m:t>=24</m:t>
          </m:r>
          <m:r>
            <w:rPr>
              <w:rFonts w:ascii="Cambria Math" w:hAnsi="Cambria Math"/>
            </w:rPr>
            <m:t>h/day-10.4</m:t>
          </m:r>
          <m:r>
            <w:rPr>
              <w:rFonts w:ascii="Cambria Math" w:hAnsi="Cambria Math"/>
            </w:rPr>
            <m:t>h/day=13.6</m:t>
          </m:r>
          <m:r>
            <w:rPr>
              <w:rFonts w:ascii="Cambria Math" w:hAnsi="Cambria Math"/>
            </w:rPr>
            <m:t>h/day</m:t>
          </m:r>
        </m:oMath>
      </m:oMathPara>
    </w:p>
    <w:p w14:paraId="5D9CEF14" w14:textId="77777777" w:rsidR="00FC2240" w:rsidRDefault="00FC2240" w:rsidP="00FC2240">
      <w:pPr>
        <w:pStyle w:val="BodyText"/>
        <w:rPr>
          <w:rFonts w:cs="Arial"/>
        </w:rPr>
      </w:pPr>
      <w:r>
        <w:t>Therefore, the night time load will be the greatest on October 31.</w:t>
      </w:r>
    </w:p>
    <w:p w14:paraId="688CAC41" w14:textId="271A27A3" w:rsidR="00FC2240" w:rsidRDefault="00F029C8" w:rsidP="00FC2240">
      <w:pPr>
        <w:pStyle w:val="BodyText"/>
      </w:pPr>
      <w:r w:rsidRPr="00600DF9">
        <w:t>Then calculating t</w:t>
      </w:r>
      <w:r w:rsidR="00FC2240" w:rsidRPr="00600DF9">
        <w:t xml:space="preserve">he </w:t>
      </w:r>
      <w:r w:rsidR="00FC2240">
        <w:t xml:space="preserve">average energy demand </w:t>
      </w:r>
      <w:r>
        <w:t xml:space="preserve">using </w:t>
      </w:r>
      <w:r>
        <w:fldChar w:fldCharType="begin"/>
      </w:r>
      <w:r>
        <w:instrText xml:space="preserve"> REF _Ref464117265 \r \h </w:instrText>
      </w:r>
      <w:r>
        <w:fldChar w:fldCharType="separate"/>
      </w:r>
      <w:r>
        <w:t>Equation 10</w:t>
      </w:r>
      <w:r>
        <w:fldChar w:fldCharType="end"/>
      </w:r>
      <w:r w:rsidR="00FC2240">
        <w:t>:</w:t>
      </w:r>
    </w:p>
    <w:p w14:paraId="77B91938" w14:textId="77777777" w:rsidR="00FC2240" w:rsidRPr="00A215E7" w:rsidRDefault="00E0031F" w:rsidP="00FC2240">
      <w:pPr>
        <w:pStyle w:val="BodyText"/>
        <w:rPr>
          <w:rFonts w:eastAsiaTheme="minorEastAsia"/>
        </w:rPr>
      </w:pPr>
      <m:oMathPara>
        <m:oMath>
          <m:sSub>
            <m:sSubPr>
              <m:ctrlPr>
                <w:rPr>
                  <w:rFonts w:ascii="Cambria Math" w:hAnsi="Cambria Math"/>
                  <w:i/>
                </w:rPr>
              </m:ctrlPr>
            </m:sSubPr>
            <m:e>
              <m:r>
                <w:rPr>
                  <w:rFonts w:ascii="Cambria Math" w:hAnsi="Cambria Math"/>
                </w:rPr>
                <m:t>E</m:t>
              </m:r>
            </m:e>
            <m:sub>
              <m:r>
                <w:rPr>
                  <w:rFonts w:ascii="Cambria Math" w:hAnsi="Cambria Math"/>
                </w:rPr>
                <m:t>lamp</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E</m:t>
                  </m:r>
                </m:e>
                <m:sub>
                  <m:r>
                    <w:rPr>
                      <w:rFonts w:ascii="Cambria Math" w:hAnsi="Cambria Math"/>
                    </w:rPr>
                    <m:t>surge</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ss</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flash</m:t>
                  </m:r>
                </m:sub>
              </m:sSub>
            </m:e>
          </m:d>
          <m:r>
            <w:rPr>
              <w:rFonts w:ascii="Cambria Math" w:hAnsi="Cambria Math"/>
            </w:rPr>
            <m:t>×</m:t>
          </m:r>
          <m:f>
            <m:fPr>
              <m:ctrlPr>
                <w:rPr>
                  <w:rFonts w:ascii="Cambria Math" w:hAnsi="Cambria Math"/>
                  <w:i/>
                </w:rPr>
              </m:ctrlPr>
            </m:fPr>
            <m:num>
              <m:r>
                <w:rPr>
                  <w:rFonts w:ascii="Cambria Math" w:hAnsi="Cambria Math"/>
                </w:rPr>
                <m:t>H</m:t>
              </m:r>
            </m:num>
            <m:den>
              <m:sSub>
                <m:sSubPr>
                  <m:ctrlPr>
                    <w:rPr>
                      <w:rFonts w:ascii="Cambria Math" w:hAnsi="Cambria Math"/>
                      <w:i/>
                    </w:rPr>
                  </m:ctrlPr>
                </m:sSubPr>
                <m:e>
                  <m:r>
                    <w:rPr>
                      <w:rFonts w:ascii="Cambria Math" w:hAnsi="Cambria Math"/>
                    </w:rPr>
                    <m:t>T</m:t>
                  </m:r>
                </m:e>
                <m:sub>
                  <m:r>
                    <w:rPr>
                      <w:rFonts w:ascii="Cambria Math" w:hAnsi="Cambria Math"/>
                    </w:rPr>
                    <m:t>period</m:t>
                  </m:r>
                </m:sub>
              </m:sSub>
            </m:den>
          </m:f>
        </m:oMath>
      </m:oMathPara>
    </w:p>
    <w:p w14:paraId="130970DC" w14:textId="77777777" w:rsidR="00FC2240" w:rsidRPr="00B74F32" w:rsidRDefault="00E0031F" w:rsidP="00FC2240">
      <w:pPr>
        <w:pStyle w:val="BodyText"/>
        <w:rPr>
          <w:rFonts w:eastAsiaTheme="minorEastAsia"/>
        </w:rPr>
      </w:pPr>
      <m:oMathPara>
        <m:oMath>
          <m:sSub>
            <m:sSubPr>
              <m:ctrlPr>
                <w:rPr>
                  <w:rFonts w:ascii="Cambria Math" w:hAnsi="Cambria Math"/>
                  <w:i/>
                </w:rPr>
              </m:ctrlPr>
            </m:sSubPr>
            <m:e>
              <m:r>
                <w:rPr>
                  <w:rFonts w:ascii="Cambria Math" w:hAnsi="Cambria Math"/>
                </w:rPr>
                <m:t>E</m:t>
              </m:r>
            </m:e>
            <m:sub>
              <m:r>
                <w:rPr>
                  <w:rFonts w:ascii="Cambria Math" w:hAnsi="Cambria Math"/>
                </w:rPr>
                <m:t>lamp</m:t>
              </m:r>
            </m:sub>
          </m:sSub>
          <m:r>
            <w:rPr>
              <w:rFonts w:ascii="Cambria Math" w:hAnsi="Cambria Math"/>
            </w:rPr>
            <m:t>=</m:t>
          </m:r>
          <m:d>
            <m:dPr>
              <m:begChr m:val="["/>
              <m:endChr m:val="]"/>
              <m:ctrlPr>
                <w:rPr>
                  <w:rFonts w:ascii="Cambria Math" w:hAnsi="Cambria Math"/>
                  <w:i/>
                </w:rPr>
              </m:ctrlPr>
            </m:dPr>
            <m:e>
              <m:d>
                <m:dPr>
                  <m:ctrlPr>
                    <w:rPr>
                      <w:rFonts w:ascii="Cambria Math" w:hAnsi="Cambria Math"/>
                      <w:i/>
                    </w:rPr>
                  </m:ctrlPr>
                </m:dPr>
                <m:e>
                  <m:r>
                    <w:rPr>
                      <w:rFonts w:ascii="Cambria Math" w:hAnsi="Cambria Math"/>
                    </w:rPr>
                    <m:t>1.2Ws+(13.8W)×(1sec</m:t>
                  </m:r>
                </m:e>
              </m:d>
              <m:r>
                <w:rPr>
                  <w:rFonts w:ascii="Cambria Math" w:hAnsi="Cambria Math"/>
                </w:rPr>
                <m:t>×</m:t>
              </m:r>
              <m:f>
                <m:fPr>
                  <m:ctrlPr>
                    <w:rPr>
                      <w:rFonts w:ascii="Cambria Math" w:hAnsi="Cambria Math"/>
                      <w:i/>
                    </w:rPr>
                  </m:ctrlPr>
                </m:fPr>
                <m:num>
                  <m:r>
                    <w:rPr>
                      <w:rFonts w:ascii="Cambria Math" w:hAnsi="Cambria Math"/>
                    </w:rPr>
                    <m:t>13.6</m:t>
                  </m:r>
                  <m:r>
                    <w:rPr>
                      <w:rFonts w:ascii="Cambria Math" w:hAnsi="Cambria Math"/>
                    </w:rPr>
                    <m:t>h/day</m:t>
                  </m:r>
                </m:num>
                <m:den>
                  <m:r>
                    <w:rPr>
                      <w:rFonts w:ascii="Cambria Math" w:hAnsi="Cambria Math"/>
                    </w:rPr>
                    <m:t>6sec</m:t>
                  </m:r>
                </m:den>
              </m:f>
            </m:e>
          </m:d>
          <m:r>
            <w:rPr>
              <w:rFonts w:ascii="Cambria Math" w:hAnsi="Cambria Math"/>
            </w:rPr>
            <m:t>=34.0Wh/day</m:t>
          </m:r>
        </m:oMath>
      </m:oMathPara>
    </w:p>
    <w:p w14:paraId="6C3B509B" w14:textId="77777777" w:rsidR="00FC2240" w:rsidRDefault="00FC2240" w:rsidP="00FC2240">
      <w:pPr>
        <w:pStyle w:val="BodyText"/>
        <w:rPr>
          <w:rFonts w:eastAsiaTheme="minorEastAsia"/>
        </w:rPr>
      </w:pPr>
      <w:r>
        <w:rPr>
          <w:rFonts w:eastAsiaTheme="minorEastAsia"/>
        </w:rPr>
        <w:t>Where:</w:t>
      </w:r>
    </w:p>
    <w:p w14:paraId="3A903C5A" w14:textId="77777777" w:rsidR="00FC2240" w:rsidRDefault="00FC2240" w:rsidP="00FC2240">
      <w:pPr>
        <w:pStyle w:val="BodyText"/>
        <w:ind w:left="567"/>
      </w:pPr>
      <w:r>
        <w:t>E</w:t>
      </w:r>
      <w:r w:rsidRPr="00B74F32">
        <w:rPr>
          <w:vertAlign w:val="subscript"/>
        </w:rPr>
        <w:t>surge</w:t>
      </w:r>
      <w:r>
        <w:t xml:space="preserve"> = 1.2Ws</w:t>
      </w:r>
    </w:p>
    <w:p w14:paraId="4A680DDB" w14:textId="77777777" w:rsidR="00FC2240" w:rsidRDefault="00FC2240" w:rsidP="00FC2240">
      <w:pPr>
        <w:pStyle w:val="BodyText"/>
        <w:ind w:left="567"/>
      </w:pPr>
      <w:r>
        <w:t>P</w:t>
      </w:r>
      <w:r w:rsidRPr="00B74F32">
        <w:rPr>
          <w:vertAlign w:val="subscript"/>
        </w:rPr>
        <w:t>ss</w:t>
      </w:r>
      <w:r>
        <w:t xml:space="preserve"> = 13.8W</w:t>
      </w:r>
    </w:p>
    <w:p w14:paraId="14E85723" w14:textId="77777777" w:rsidR="00FC2240" w:rsidRDefault="00FC2240" w:rsidP="00FC2240">
      <w:pPr>
        <w:pStyle w:val="BodyText"/>
        <w:ind w:left="567"/>
      </w:pPr>
      <w:r>
        <w:t>T</w:t>
      </w:r>
      <w:r w:rsidRPr="00B74F32">
        <w:rPr>
          <w:vertAlign w:val="subscript"/>
        </w:rPr>
        <w:t>flash</w:t>
      </w:r>
      <w:r>
        <w:t xml:space="preserve"> = 1sec</w:t>
      </w:r>
    </w:p>
    <w:p w14:paraId="3063A59E" w14:textId="77777777" w:rsidR="00FC2240" w:rsidRDefault="00FC2240" w:rsidP="00FC2240">
      <w:pPr>
        <w:pStyle w:val="BodyText"/>
        <w:ind w:left="567"/>
      </w:pPr>
      <w:r>
        <w:t>H = 13.6h/day</w:t>
      </w:r>
    </w:p>
    <w:p w14:paraId="79D5784F" w14:textId="77777777" w:rsidR="00FC2240" w:rsidRPr="00B74F32" w:rsidRDefault="00FC2240" w:rsidP="00FC2240">
      <w:pPr>
        <w:pStyle w:val="BodyText"/>
        <w:ind w:left="567"/>
      </w:pPr>
      <w:r>
        <w:t>T</w:t>
      </w:r>
      <w:r w:rsidRPr="00B74F32">
        <w:rPr>
          <w:vertAlign w:val="subscript"/>
        </w:rPr>
        <w:t>period</w:t>
      </w:r>
      <w:r>
        <w:t xml:space="preserve"> = 6sec</w:t>
      </w:r>
    </w:p>
    <w:p w14:paraId="0D756DB5" w14:textId="33FDDFEE" w:rsidR="00FC2240" w:rsidRDefault="006F1A35" w:rsidP="00FC2240">
      <w:pPr>
        <w:pStyle w:val="BodyText"/>
        <w:rPr>
          <w:rFonts w:cs="Arial"/>
        </w:rPr>
      </w:pPr>
      <w:r>
        <w:t xml:space="preserve">Now determining the total </w:t>
      </w:r>
      <w:r w:rsidR="00FC2240">
        <w:t xml:space="preserve">maximum daily load </w:t>
      </w:r>
      <w:r>
        <w:t xml:space="preserve">using the flasher power demand from example </w:t>
      </w:r>
      <w:r>
        <w:fldChar w:fldCharType="begin"/>
      </w:r>
      <w:r>
        <w:instrText xml:space="preserve"> REF _Ref495303124 \r \h </w:instrText>
      </w:r>
      <w:r>
        <w:fldChar w:fldCharType="separate"/>
      </w:r>
      <w:r>
        <w:t>6</w:t>
      </w:r>
      <w:r>
        <w:fldChar w:fldCharType="end"/>
      </w:r>
      <w:r>
        <w:t xml:space="preserve"> </w:t>
      </w:r>
      <w:r w:rsidR="00FC2240">
        <w:t>is:</w:t>
      </w:r>
    </w:p>
    <w:p w14:paraId="6CFE67BB" w14:textId="25BF9746" w:rsidR="00FC2240" w:rsidRPr="00A215E7" w:rsidRDefault="00E0031F" w:rsidP="00FC2240">
      <w:pPr>
        <w:ind w:firstLine="720"/>
        <w:rPr>
          <w:rFonts w:cs="Arial"/>
          <w:sz w:val="22"/>
        </w:rPr>
      </w:pPr>
      <m:oMathPara>
        <m:oMath>
          <m:sSub>
            <m:sSubPr>
              <m:ctrlPr>
                <w:rPr>
                  <w:rFonts w:ascii="Cambria Math" w:hAnsi="Cambria Math" w:cs="Arial"/>
                  <w:i/>
                  <w:sz w:val="22"/>
                </w:rPr>
              </m:ctrlPr>
            </m:sSubPr>
            <m:e>
              <m:r>
                <w:rPr>
                  <w:rFonts w:ascii="Cambria Math" w:hAnsi="Cambria Math" w:cs="Arial"/>
                  <w:sz w:val="22"/>
                </w:rPr>
                <m:t>E</m:t>
              </m:r>
            </m:e>
            <m:sub>
              <m:r>
                <w:rPr>
                  <w:rFonts w:ascii="Cambria Math" w:hAnsi="Cambria Math" w:cs="Arial"/>
                  <w:sz w:val="22"/>
                </w:rPr>
                <m:t>DL</m:t>
              </m:r>
            </m:sub>
          </m:sSub>
          <m:r>
            <w:rPr>
              <w:rFonts w:ascii="Cambria Math" w:hAnsi="Cambria Math" w:cs="Arial"/>
              <w:sz w:val="22"/>
            </w:rPr>
            <m:t>=34.0Wh/day+5.8Wh/day(flasher dissipation)=39.8Wh/day</m:t>
          </m:r>
        </m:oMath>
      </m:oMathPara>
    </w:p>
    <w:p w14:paraId="072176CC" w14:textId="77777777" w:rsidR="00FC2240" w:rsidRPr="00CD75A0" w:rsidRDefault="00FC2240" w:rsidP="006C725E">
      <w:pPr>
        <w:pStyle w:val="BodyText"/>
        <w:ind w:left="567"/>
      </w:pPr>
      <w:bookmarkStart w:id="300" w:name="_GoBack"/>
      <w:bookmarkEnd w:id="300"/>
    </w:p>
    <w:sectPr w:rsidR="00FC2240" w:rsidRPr="00CD75A0" w:rsidSect="00957EF9">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Michael Hadley" w:date="2016-07-13T13:26:00Z" w:initials="MH">
    <w:p w14:paraId="7D9307EF" w14:textId="183D4C5D" w:rsidR="00600DF9" w:rsidRDefault="00600DF9">
      <w:pPr>
        <w:pStyle w:val="CommentText"/>
      </w:pPr>
      <w:r>
        <w:rPr>
          <w:rStyle w:val="CommentReference"/>
        </w:rPr>
        <w:annotationRef/>
      </w:r>
      <w:r>
        <w:t>Amend as required.</w:t>
      </w:r>
    </w:p>
  </w:comment>
  <w:comment w:id="4" w:author="Michael Hadley" w:date="2016-07-13T13:22:00Z" w:initials="MH">
    <w:p w14:paraId="20430B3C" w14:textId="77777777" w:rsidR="00600DF9" w:rsidRDefault="00600DF9" w:rsidP="002962C9">
      <w:pPr>
        <w:pStyle w:val="CommentText"/>
      </w:pPr>
      <w:r>
        <w:rPr>
          <w:rStyle w:val="CommentReference"/>
        </w:rPr>
        <w:annotationRef/>
      </w:r>
      <w:r>
        <w:t>Insert date this document approved by Council (Month Year).</w:t>
      </w:r>
    </w:p>
  </w:comment>
  <w:comment w:id="8" w:author="Michael Hadley" w:date="2016-07-13T13:56:00Z" w:initials="MH">
    <w:p w14:paraId="19284F47" w14:textId="77777777" w:rsidR="00600DF9" w:rsidRDefault="00600DF9" w:rsidP="00AE73CE">
      <w:pPr>
        <w:pStyle w:val="CommentText"/>
      </w:pPr>
      <w:r>
        <w:rPr>
          <w:rStyle w:val="CommentReference"/>
        </w:rPr>
        <w:annotationRef/>
      </w:r>
      <w:r>
        <w:t>Please complete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D9307EF" w15:done="1"/>
  <w15:commentEx w15:paraId="20430B3C" w15:done="0"/>
  <w15:commentEx w15:paraId="19284F4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84CD57" w14:textId="77777777" w:rsidR="00DB7DFF" w:rsidRDefault="00DB7DFF" w:rsidP="003274DB">
      <w:r>
        <w:separator/>
      </w:r>
    </w:p>
    <w:p w14:paraId="59C65BC5" w14:textId="77777777" w:rsidR="00DB7DFF" w:rsidRDefault="00DB7DFF"/>
  </w:endnote>
  <w:endnote w:type="continuationSeparator" w:id="0">
    <w:p w14:paraId="191F5F95" w14:textId="77777777" w:rsidR="00DB7DFF" w:rsidRDefault="00DB7DFF" w:rsidP="003274DB">
      <w:r>
        <w:continuationSeparator/>
      </w:r>
    </w:p>
    <w:p w14:paraId="63A29145" w14:textId="77777777" w:rsidR="00DB7DFF" w:rsidRDefault="00DB7D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 w:name="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F69AD" w14:textId="77777777" w:rsidR="00600DF9" w:rsidRDefault="00600DF9"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15F7E6" w14:textId="77777777" w:rsidR="00600DF9" w:rsidRDefault="00600DF9"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CD41B87" w14:textId="77777777" w:rsidR="00600DF9" w:rsidRDefault="00600DF9"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030F63D" w14:textId="77777777" w:rsidR="00600DF9" w:rsidRDefault="00600DF9"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1636718" w14:textId="77777777" w:rsidR="00600DF9" w:rsidRDefault="00600DF9"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7900B2" w14:textId="77777777" w:rsidR="00600DF9" w:rsidRDefault="00600DF9" w:rsidP="008747E0">
    <w:pPr>
      <w:pStyle w:val="Footer"/>
    </w:pPr>
    <w:r>
      <w:rPr>
        <w:noProof/>
        <w:lang w:eastAsia="en-GB"/>
      </w:rPr>
      <mc:AlternateContent>
        <mc:Choice Requires="wps">
          <w:drawing>
            <wp:anchor distT="0" distB="0" distL="114300" distR="114300" simplePos="0" relativeHeight="251669504" behindDoc="0" locked="0" layoutInCell="1" allowOverlap="1" wp14:anchorId="426C3CC0" wp14:editId="4D637BA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2406F05"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391C7113" w14:textId="77777777" w:rsidR="00600DF9" w:rsidRPr="00ED2A8D" w:rsidRDefault="00600DF9" w:rsidP="008747E0">
    <w:pPr>
      <w:pStyle w:val="Footer"/>
    </w:pPr>
    <w:r w:rsidRPr="00442889">
      <w:rPr>
        <w:noProof/>
        <w:lang w:eastAsia="en-GB"/>
      </w:rPr>
      <w:drawing>
        <wp:anchor distT="0" distB="0" distL="114300" distR="114300" simplePos="0" relativeHeight="251661312" behindDoc="1" locked="0" layoutInCell="1" allowOverlap="1" wp14:anchorId="7C8A75D9" wp14:editId="66D80608">
          <wp:simplePos x="0" y="0"/>
          <wp:positionH relativeFrom="page">
            <wp:posOffset>543560</wp:posOffset>
          </wp:positionH>
          <wp:positionV relativeFrom="page">
            <wp:posOffset>9725025</wp:posOffset>
          </wp:positionV>
          <wp:extent cx="3247200" cy="723600"/>
          <wp:effectExtent l="0" t="0" r="0" b="635"/>
          <wp:wrapNone/>
          <wp:docPr id="1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132AB986" w14:textId="77777777" w:rsidR="00600DF9" w:rsidRPr="00ED2A8D" w:rsidRDefault="00600DF9" w:rsidP="008747E0">
    <w:pPr>
      <w:pStyle w:val="Footer"/>
    </w:pPr>
  </w:p>
  <w:p w14:paraId="691C186D" w14:textId="77777777" w:rsidR="00600DF9" w:rsidRPr="00ED2A8D" w:rsidRDefault="00600DF9" w:rsidP="008747E0">
    <w:pPr>
      <w:pStyle w:val="Footer"/>
    </w:pPr>
  </w:p>
  <w:p w14:paraId="75E20A20" w14:textId="77777777" w:rsidR="00600DF9" w:rsidRPr="00ED2A8D" w:rsidRDefault="00600DF9"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D8BB29" w14:textId="77777777" w:rsidR="00600DF9" w:rsidRDefault="00600DF9"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70CDCBAA" wp14:editId="220B2B40">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8705729"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7790E377" w14:textId="77777777" w:rsidR="00600DF9" w:rsidRPr="00C907DF" w:rsidRDefault="00600DF9"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0C7348B1" w14:textId="77777777" w:rsidR="00600DF9" w:rsidRPr="00525922" w:rsidRDefault="00600DF9"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7173BE" w14:textId="77777777" w:rsidR="00600DF9" w:rsidRPr="00C716E5" w:rsidRDefault="00600DF9" w:rsidP="00C716E5">
    <w:pPr>
      <w:pStyle w:val="Footer"/>
      <w:rPr>
        <w:sz w:val="15"/>
        <w:szCs w:val="15"/>
      </w:rPr>
    </w:pPr>
  </w:p>
  <w:p w14:paraId="7771FBE3" w14:textId="77777777" w:rsidR="00600DF9" w:rsidRDefault="00600DF9" w:rsidP="00C716E5">
    <w:pPr>
      <w:pStyle w:val="Footerportrait"/>
    </w:pPr>
  </w:p>
  <w:p w14:paraId="6AD938AF" w14:textId="4370797E" w:rsidR="00600DF9" w:rsidRPr="00C907DF" w:rsidRDefault="00DB7DFF" w:rsidP="00C716E5">
    <w:pPr>
      <w:pStyle w:val="Footerportrait"/>
      <w:rPr>
        <w:rStyle w:val="PageNumber"/>
        <w:szCs w:val="15"/>
      </w:rPr>
    </w:pPr>
    <w:fldSimple w:instr=" STYLEREF &quot;Document type&quot; \* MERGEFORMAT ">
      <w:r w:rsidR="00E0031F">
        <w:t>IALA Guideline</w:t>
      </w:r>
    </w:fldSimple>
    <w:r w:rsidR="00600DF9" w:rsidRPr="00C907DF">
      <w:t xml:space="preserve"> </w:t>
    </w:r>
    <w:fldSimple w:instr=" STYLEREF &quot;Document number&quot; \* MERGEFORMAT ">
      <w:r w:rsidR="00E0031F">
        <w:t>1067-1</w:t>
      </w:r>
    </w:fldSimple>
    <w:r w:rsidR="00600DF9" w:rsidRPr="00C907DF">
      <w:t xml:space="preserve"> –</w:t>
    </w:r>
    <w:r w:rsidR="00600DF9">
      <w:t xml:space="preserve"> </w:t>
    </w:r>
    <w:fldSimple w:instr=" STYLEREF &quot;Document name&quot; \* MERGEFORMAT ">
      <w:r w:rsidR="00E0031F">
        <w:t>Total Electrical Loads of Aids to Navigation</w:t>
      </w:r>
    </w:fldSimple>
  </w:p>
  <w:p w14:paraId="2A609048" w14:textId="33897C45" w:rsidR="00600DF9" w:rsidRPr="00C907DF" w:rsidRDefault="00DB7DFF" w:rsidP="00C716E5">
    <w:pPr>
      <w:pStyle w:val="Footerportrait"/>
    </w:pPr>
    <w:fldSimple w:instr=" STYLEREF &quot;Edition number&quot; \* MERGEFORMAT ">
      <w:r w:rsidR="00E0031F">
        <w:t>Edition 2.0</w:t>
      </w:r>
    </w:fldSimple>
    <w:r w:rsidR="00600DF9">
      <w:t xml:space="preserve">  </w:t>
    </w:r>
    <w:fldSimple w:instr=" STYLEREF &quot;Document date&quot; \* MERGEFORMAT ">
      <w:r w:rsidR="00E0031F">
        <w:t>Document DateMay 2009</w:t>
      </w:r>
    </w:fldSimple>
    <w:r w:rsidR="00600DF9" w:rsidRPr="00C907DF">
      <w:tab/>
    </w:r>
    <w:r w:rsidR="00600DF9">
      <w:t xml:space="preserve">P </w:t>
    </w:r>
    <w:r w:rsidR="00600DF9" w:rsidRPr="00C907DF">
      <w:rPr>
        <w:rStyle w:val="PageNumber"/>
        <w:szCs w:val="15"/>
      </w:rPr>
      <w:fldChar w:fldCharType="begin"/>
    </w:r>
    <w:r w:rsidR="00600DF9" w:rsidRPr="00C907DF">
      <w:rPr>
        <w:rStyle w:val="PageNumber"/>
        <w:szCs w:val="15"/>
      </w:rPr>
      <w:instrText xml:space="preserve">PAGE  </w:instrText>
    </w:r>
    <w:r w:rsidR="00600DF9" w:rsidRPr="00C907DF">
      <w:rPr>
        <w:rStyle w:val="PageNumber"/>
        <w:szCs w:val="15"/>
      </w:rPr>
      <w:fldChar w:fldCharType="separate"/>
    </w:r>
    <w:r w:rsidR="00E0031F">
      <w:rPr>
        <w:rStyle w:val="PageNumber"/>
        <w:szCs w:val="15"/>
      </w:rPr>
      <w:t>5</w:t>
    </w:r>
    <w:r w:rsidR="00600DF9"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ED1D9C" w14:textId="77777777" w:rsidR="00600DF9" w:rsidRDefault="00600DF9" w:rsidP="00C716E5">
    <w:pPr>
      <w:pStyle w:val="Footer"/>
    </w:pPr>
  </w:p>
  <w:p w14:paraId="7C95A78F" w14:textId="77777777" w:rsidR="00600DF9" w:rsidRDefault="00600DF9" w:rsidP="00C716E5">
    <w:pPr>
      <w:pStyle w:val="Footerportrait"/>
    </w:pPr>
  </w:p>
  <w:p w14:paraId="144A1A81" w14:textId="6237BEB9" w:rsidR="00600DF9" w:rsidRPr="00C907DF" w:rsidRDefault="00DB7DFF" w:rsidP="00C716E5">
    <w:pPr>
      <w:pStyle w:val="Footerportrait"/>
      <w:rPr>
        <w:rStyle w:val="PageNumber"/>
        <w:szCs w:val="15"/>
      </w:rPr>
    </w:pPr>
    <w:fldSimple w:instr=" STYLEREF &quot;Document type&quot; \* MERGEFORMAT ">
      <w:r w:rsidR="00E0031F">
        <w:t>IALA Guideline</w:t>
      </w:r>
    </w:fldSimple>
    <w:r w:rsidR="00600DF9" w:rsidRPr="00C907DF">
      <w:t xml:space="preserve"> </w:t>
    </w:r>
    <w:fldSimple w:instr=" STYLEREF &quot;Document number&quot; \* MERGEFORMAT ">
      <w:r w:rsidR="00E0031F">
        <w:t>1067-1</w:t>
      </w:r>
    </w:fldSimple>
    <w:r w:rsidR="00600DF9" w:rsidRPr="00C907DF">
      <w:t xml:space="preserve"> –</w:t>
    </w:r>
    <w:r w:rsidR="00600DF9">
      <w:t xml:space="preserve"> </w:t>
    </w:r>
    <w:fldSimple w:instr=" STYLEREF &quot;Document name&quot; \* MERGEFORMAT ">
      <w:r w:rsidR="00E0031F">
        <w:t>Total Electrical Loads of Aids to Navigation</w:t>
      </w:r>
    </w:fldSimple>
  </w:p>
  <w:p w14:paraId="79E77C95" w14:textId="0C13B548" w:rsidR="00600DF9" w:rsidRPr="00525922" w:rsidRDefault="00DB7DFF" w:rsidP="00C716E5">
    <w:pPr>
      <w:pStyle w:val="Footerportrait"/>
    </w:pPr>
    <w:fldSimple w:instr=" STYLEREF &quot;Edition number&quot; \* MERGEFORMAT ">
      <w:r w:rsidR="00E0031F">
        <w:t>Edition 2.0</w:t>
      </w:r>
    </w:fldSimple>
    <w:r w:rsidR="00600DF9" w:rsidRPr="00C907DF">
      <w:tab/>
    </w:r>
    <w:r w:rsidR="00600DF9">
      <w:t xml:space="preserve">P </w:t>
    </w:r>
    <w:r w:rsidR="00600DF9" w:rsidRPr="00C907DF">
      <w:rPr>
        <w:rStyle w:val="PageNumber"/>
        <w:szCs w:val="15"/>
      </w:rPr>
      <w:fldChar w:fldCharType="begin"/>
    </w:r>
    <w:r w:rsidR="00600DF9" w:rsidRPr="00C907DF">
      <w:rPr>
        <w:rStyle w:val="PageNumber"/>
        <w:szCs w:val="15"/>
      </w:rPr>
      <w:instrText xml:space="preserve">PAGE  </w:instrText>
    </w:r>
    <w:r w:rsidR="00600DF9" w:rsidRPr="00C907DF">
      <w:rPr>
        <w:rStyle w:val="PageNumber"/>
        <w:szCs w:val="15"/>
      </w:rPr>
      <w:fldChar w:fldCharType="separate"/>
    </w:r>
    <w:r w:rsidR="00E0031F">
      <w:rPr>
        <w:rStyle w:val="PageNumber"/>
        <w:szCs w:val="15"/>
      </w:rPr>
      <w:t>3</w:t>
    </w:r>
    <w:r w:rsidR="00600DF9"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C16DCC" w14:textId="77777777" w:rsidR="00600DF9" w:rsidRDefault="00600DF9" w:rsidP="00C716E5">
    <w:pPr>
      <w:pStyle w:val="Footer"/>
    </w:pPr>
  </w:p>
  <w:p w14:paraId="709DF2BD" w14:textId="77777777" w:rsidR="00600DF9" w:rsidRDefault="00600DF9" w:rsidP="00C716E5">
    <w:pPr>
      <w:pStyle w:val="Footerportrait"/>
    </w:pPr>
  </w:p>
  <w:p w14:paraId="76762F5F" w14:textId="73C8A383" w:rsidR="00600DF9" w:rsidRPr="00C907DF" w:rsidRDefault="00DB7DFF" w:rsidP="00C716E5">
    <w:pPr>
      <w:pStyle w:val="Footerportrait"/>
    </w:pPr>
    <w:fldSimple w:instr=" STYLEREF &quot;Document type&quot; \* MERGEFORMAT ">
      <w:r w:rsidR="00E0031F">
        <w:t>IALA Guideline</w:t>
      </w:r>
    </w:fldSimple>
    <w:r w:rsidR="00600DF9" w:rsidRPr="00C907DF">
      <w:t xml:space="preserve"> </w:t>
    </w:r>
    <w:fldSimple w:instr=" STYLEREF &quot;Document number&quot; \* MERGEFORMAT ">
      <w:r w:rsidR="00E0031F">
        <w:t>1067-1</w:t>
      </w:r>
    </w:fldSimple>
    <w:r w:rsidR="00600DF9" w:rsidRPr="00C907DF">
      <w:t xml:space="preserve"> –</w:t>
    </w:r>
    <w:r w:rsidR="00600DF9">
      <w:t xml:space="preserve"> </w:t>
    </w:r>
    <w:fldSimple w:instr=" STYLEREF &quot;Document name&quot; \* MERGEFORMAT ">
      <w:r w:rsidR="00E0031F">
        <w:t>Total Electrical Loads of Aids to Navigation</w:t>
      </w:r>
    </w:fldSimple>
    <w:r w:rsidR="00600DF9">
      <w:tab/>
    </w:r>
  </w:p>
  <w:p w14:paraId="2F045350" w14:textId="0368FD2D" w:rsidR="00600DF9" w:rsidRPr="00C907DF" w:rsidRDefault="00DB7DFF" w:rsidP="00C716E5">
    <w:pPr>
      <w:pStyle w:val="Footerportrait"/>
    </w:pPr>
    <w:fldSimple w:instr=" STYLEREF &quot;Edition number&quot; \* MERGEFORMAT ">
      <w:r w:rsidR="00E0031F">
        <w:t>Edition 2.0</w:t>
      </w:r>
    </w:fldSimple>
    <w:r w:rsidR="00600DF9">
      <w:t xml:space="preserve">  </w:t>
    </w:r>
    <w:fldSimple w:instr=" STYLEREF &quot;Document date&quot; \* MERGEFORMAT ">
      <w:r w:rsidR="00E0031F">
        <w:t>Document DateMay 2009</w:t>
      </w:r>
    </w:fldSimple>
    <w:r w:rsidR="00600DF9">
      <w:tab/>
    </w:r>
    <w:r w:rsidR="00600DF9">
      <w:rPr>
        <w:rStyle w:val="PageNumber"/>
        <w:szCs w:val="15"/>
      </w:rPr>
      <w:t xml:space="preserve">P </w:t>
    </w:r>
    <w:r w:rsidR="00600DF9" w:rsidRPr="00C907DF">
      <w:rPr>
        <w:rStyle w:val="PageNumber"/>
        <w:szCs w:val="15"/>
      </w:rPr>
      <w:fldChar w:fldCharType="begin"/>
    </w:r>
    <w:r w:rsidR="00600DF9" w:rsidRPr="00C907DF">
      <w:rPr>
        <w:rStyle w:val="PageNumber"/>
        <w:szCs w:val="15"/>
      </w:rPr>
      <w:instrText xml:space="preserve">PAGE  </w:instrText>
    </w:r>
    <w:r w:rsidR="00600DF9" w:rsidRPr="00C907DF">
      <w:rPr>
        <w:rStyle w:val="PageNumber"/>
        <w:szCs w:val="15"/>
      </w:rPr>
      <w:fldChar w:fldCharType="separate"/>
    </w:r>
    <w:r w:rsidR="00E0031F">
      <w:rPr>
        <w:rStyle w:val="PageNumber"/>
        <w:szCs w:val="15"/>
      </w:rPr>
      <w:t>28</w:t>
    </w:r>
    <w:r w:rsidR="00600DF9"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24B350" w14:textId="77777777" w:rsidR="00DB7DFF" w:rsidRDefault="00DB7DFF" w:rsidP="003274DB">
      <w:r>
        <w:separator/>
      </w:r>
    </w:p>
    <w:p w14:paraId="4BFFE997" w14:textId="77777777" w:rsidR="00DB7DFF" w:rsidRDefault="00DB7DFF"/>
  </w:footnote>
  <w:footnote w:type="continuationSeparator" w:id="0">
    <w:p w14:paraId="2DCED931" w14:textId="77777777" w:rsidR="00DB7DFF" w:rsidRDefault="00DB7DFF" w:rsidP="003274DB">
      <w:r>
        <w:continuationSeparator/>
      </w:r>
    </w:p>
    <w:p w14:paraId="736EE8BE" w14:textId="77777777" w:rsidR="00DB7DFF" w:rsidRDefault="00DB7DFF"/>
  </w:footnote>
  <w:footnote w:id="1">
    <w:p w14:paraId="0515DE45" w14:textId="1A28DC2F" w:rsidR="00600DF9" w:rsidRDefault="00600DF9">
      <w:pPr>
        <w:pStyle w:val="FootnoteText"/>
      </w:pPr>
      <w:r>
        <w:rPr>
          <w:rStyle w:val="FootnoteReference"/>
        </w:rPr>
        <w:footnoteRef/>
      </w:r>
      <w:r>
        <w:tab/>
      </w:r>
      <w:r w:rsidRPr="00A3657F">
        <w:rPr>
          <w:szCs w:val="22"/>
        </w:rPr>
        <w:t xml:space="preserve">Repeating of the AIS AtoN messages by a local AIS base station, during the reporting interval of the AIS AtoN station, may allow the reporting interval of the AIS AtoN unit to be extended. For example, the AIS AtoN may have a 10 minute reporting interval, but the local AIS base station repeats the AIS AtoN message </w:t>
      </w:r>
      <w:r>
        <w:rPr>
          <w:szCs w:val="22"/>
        </w:rPr>
        <w:t>every frame, i.e. every minute.</w:t>
      </w:r>
    </w:p>
  </w:footnote>
  <w:footnote w:id="2">
    <w:p w14:paraId="45F9EA85" w14:textId="77777777" w:rsidR="00600DF9" w:rsidRDefault="00600DF9" w:rsidP="00680A5F">
      <w:pPr>
        <w:pStyle w:val="FootnoteText"/>
      </w:pPr>
      <w:r>
        <w:rPr>
          <w:rStyle w:val="FootnoteReference"/>
        </w:rPr>
        <w:footnoteRef/>
      </w:r>
      <w:r>
        <w:tab/>
      </w:r>
      <w:r>
        <w:rPr>
          <w:i/>
          <w:iCs/>
          <w:sz w:val="20"/>
          <w:szCs w:val="20"/>
        </w:rPr>
        <w:t>Assuming that the day and night power requirements are the same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0EA6FA" w14:textId="7454C0B1" w:rsidR="00600DF9" w:rsidRDefault="00E0031F">
    <w:pPr>
      <w:pStyle w:val="Header"/>
    </w:pPr>
    <w:ins w:id="6" w:author="Michael Hadley" w:date="2016-07-13T12:56:00Z">
      <w:r>
        <w:rPr>
          <w:noProof/>
        </w:rPr>
        <w:pict w14:anchorId="269D1C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3243C8" w14:textId="24BDE52B" w:rsidR="00600DF9" w:rsidRDefault="00E0031F">
    <w:pPr>
      <w:pStyle w:val="Header"/>
    </w:pPr>
    <w:ins w:id="269" w:author="Michael Hadley" w:date="2016-07-13T12:56:00Z">
      <w:r>
        <w:rPr>
          <w:noProof/>
        </w:rPr>
        <w:pict w14:anchorId="55010F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 o:spid="_x0000_s2059"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0F3EE7" w14:textId="7404AA4B" w:rsidR="00600DF9" w:rsidRPr="00667792" w:rsidRDefault="00E0031F" w:rsidP="00667792">
    <w:pPr>
      <w:pStyle w:val="Header"/>
    </w:pPr>
    <w:ins w:id="270" w:author="Michael Hadley" w:date="2016-07-13T12:56:00Z">
      <w:r>
        <w:rPr>
          <w:noProof/>
        </w:rPr>
        <w:pict w14:anchorId="5E6216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 o:spid="_x0000_s2058"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600DF9">
      <w:rPr>
        <w:noProof/>
        <w:lang w:eastAsia="en-GB"/>
      </w:rPr>
      <w:drawing>
        <wp:anchor distT="0" distB="0" distL="114300" distR="114300" simplePos="0" relativeHeight="251678720" behindDoc="1" locked="0" layoutInCell="1" allowOverlap="1" wp14:anchorId="6998013F" wp14:editId="0774C267">
          <wp:simplePos x="0" y="0"/>
          <wp:positionH relativeFrom="page">
            <wp:posOffset>6827793</wp:posOffset>
          </wp:positionH>
          <wp:positionV relativeFrom="page">
            <wp:posOffset>4355</wp:posOffset>
          </wp:positionV>
          <wp:extent cx="720000" cy="720000"/>
          <wp:effectExtent l="0" t="0" r="4445" b="4445"/>
          <wp:wrapNone/>
          <wp:docPr id="2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51132" w14:textId="3743692E" w:rsidR="00600DF9" w:rsidRDefault="00E0031F">
    <w:pPr>
      <w:pStyle w:val="Header"/>
    </w:pPr>
    <w:ins w:id="271" w:author="Michael Hadley" w:date="2016-07-13T12:56:00Z">
      <w:r>
        <w:rPr>
          <w:noProof/>
        </w:rPr>
        <w:pict w14:anchorId="1D7F49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 o:spid="_x0000_s2060" type="#_x0000_t136" style="position:absolute;margin-left:0;margin-top:0;width:604.45pt;height:54.95pt;rotation:315;z-index:-25159475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F91990" w14:textId="77777777" w:rsidR="00D94EAF" w:rsidRDefault="00D94EAF" w:rsidP="008D2B0D">
    <w:pPr>
      <w:pStyle w:val="Header"/>
      <w:jc w:val="right"/>
    </w:pPr>
    <w:r>
      <w:t>ENG7-11.1.13</w:t>
    </w:r>
  </w:p>
  <w:p w14:paraId="7F14C068" w14:textId="5FF26C59" w:rsidR="00600DF9" w:rsidRDefault="00D94EAF" w:rsidP="008D2B0D">
    <w:pPr>
      <w:pStyle w:val="Header"/>
      <w:jc w:val="right"/>
    </w:pPr>
    <w:r>
      <w:t xml:space="preserve">Formerly </w:t>
    </w:r>
    <w:r w:rsidR="00600DF9">
      <w:t>ENG7-10.15</w:t>
    </w:r>
  </w:p>
  <w:p w14:paraId="09B7FC5F" w14:textId="72338139" w:rsidR="00600DF9" w:rsidRDefault="00E0031F" w:rsidP="00E24F17">
    <w:pPr>
      <w:pStyle w:val="Header"/>
      <w:jc w:val="right"/>
    </w:pPr>
    <w:r>
      <w:rPr>
        <w:noProof/>
      </w:rPr>
      <w:pict w14:anchorId="0F80A8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600DF9" w:rsidRPr="00442889">
      <w:rPr>
        <w:noProof/>
        <w:lang w:eastAsia="en-GB"/>
      </w:rPr>
      <w:drawing>
        <wp:anchor distT="0" distB="0" distL="114300" distR="114300" simplePos="0" relativeHeight="251657214" behindDoc="1" locked="0" layoutInCell="1" allowOverlap="1" wp14:anchorId="73F435CC" wp14:editId="7AC0B603">
          <wp:simplePos x="0" y="0"/>
          <wp:positionH relativeFrom="page">
            <wp:posOffset>2880360</wp:posOffset>
          </wp:positionH>
          <wp:positionV relativeFrom="page">
            <wp:posOffset>180340</wp:posOffset>
          </wp:positionV>
          <wp:extent cx="1803600" cy="1440000"/>
          <wp:effectExtent l="0" t="0" r="6350" b="8255"/>
          <wp:wrapNone/>
          <wp:docPr id="7"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2596C40" w14:textId="77777777" w:rsidR="00600DF9" w:rsidRDefault="00600DF9" w:rsidP="008747E0">
    <w:pPr>
      <w:pStyle w:val="Header"/>
    </w:pPr>
  </w:p>
  <w:p w14:paraId="6B9AC5BD" w14:textId="77777777" w:rsidR="00600DF9" w:rsidRDefault="00600DF9" w:rsidP="008747E0">
    <w:pPr>
      <w:pStyle w:val="Header"/>
    </w:pPr>
  </w:p>
  <w:p w14:paraId="2BA0D27B" w14:textId="77777777" w:rsidR="00600DF9" w:rsidRDefault="00600DF9" w:rsidP="008747E0">
    <w:pPr>
      <w:pStyle w:val="Header"/>
    </w:pPr>
  </w:p>
  <w:p w14:paraId="53B78509" w14:textId="77777777" w:rsidR="00600DF9" w:rsidRDefault="00600DF9" w:rsidP="008747E0">
    <w:pPr>
      <w:pStyle w:val="Header"/>
    </w:pPr>
    <w:r>
      <w:rPr>
        <w:noProof/>
        <w:lang w:eastAsia="en-GB"/>
      </w:rPr>
      <w:drawing>
        <wp:anchor distT="0" distB="0" distL="114300" distR="114300" simplePos="0" relativeHeight="251656189" behindDoc="1" locked="0" layoutInCell="1" allowOverlap="1" wp14:anchorId="4E13884D" wp14:editId="5E60CB83">
          <wp:simplePos x="0" y="0"/>
          <wp:positionH relativeFrom="page">
            <wp:posOffset>0</wp:posOffset>
          </wp:positionH>
          <wp:positionV relativeFrom="page">
            <wp:posOffset>1411918</wp:posOffset>
          </wp:positionV>
          <wp:extent cx="7555865" cy="2339975"/>
          <wp:effectExtent l="0" t="0" r="6985" b="3175"/>
          <wp:wrapNone/>
          <wp:docPr id="1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27787A1" w14:textId="77777777" w:rsidR="00600DF9" w:rsidRPr="00ED2A8D" w:rsidRDefault="00600DF9" w:rsidP="008747E0">
    <w:pPr>
      <w:pStyle w:val="Header"/>
    </w:pPr>
  </w:p>
  <w:p w14:paraId="7E9B11C3" w14:textId="0F920007" w:rsidR="00600DF9" w:rsidRPr="00ED2A8D" w:rsidRDefault="00600DF9"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FA7743" w14:textId="4DEC1808" w:rsidR="00600DF9" w:rsidRDefault="00E0031F">
    <w:pPr>
      <w:pStyle w:val="Header"/>
    </w:pPr>
    <w:ins w:id="7" w:author="Michael Hadley" w:date="2016-07-13T12:56:00Z">
      <w:r>
        <w:rPr>
          <w:noProof/>
        </w:rPr>
        <w:pict w14:anchorId="48A71C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600DF9">
      <w:rPr>
        <w:noProof/>
        <w:lang w:eastAsia="en-GB"/>
      </w:rPr>
      <w:drawing>
        <wp:anchor distT="0" distB="0" distL="114300" distR="114300" simplePos="0" relativeHeight="251688960" behindDoc="1" locked="0" layoutInCell="1" allowOverlap="1" wp14:anchorId="086C5905" wp14:editId="3F9FCED0">
          <wp:simplePos x="0" y="0"/>
          <wp:positionH relativeFrom="page">
            <wp:posOffset>6827653</wp:posOffset>
          </wp:positionH>
          <wp:positionV relativeFrom="page">
            <wp:posOffset>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8BE2E9E" w14:textId="77777777" w:rsidR="00600DF9" w:rsidRDefault="00600DF9">
    <w:pPr>
      <w:pStyle w:val="Header"/>
    </w:pPr>
  </w:p>
  <w:p w14:paraId="530F1ED1" w14:textId="77777777" w:rsidR="00600DF9" w:rsidRDefault="00600DF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9B9DD6" w14:textId="72A35D22" w:rsidR="00600DF9" w:rsidRDefault="00E0031F">
    <w:pPr>
      <w:pStyle w:val="Header"/>
    </w:pPr>
    <w:ins w:id="13" w:author="Michael Hadley" w:date="2016-07-13T12:56:00Z">
      <w:r>
        <w:rPr>
          <w:noProof/>
        </w:rPr>
        <w:pict w14:anchorId="0CD216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DCB45D" w14:textId="4459845F" w:rsidR="00600DF9" w:rsidRPr="00ED2A8D" w:rsidRDefault="00E0031F" w:rsidP="008747E0">
    <w:pPr>
      <w:pStyle w:val="Header"/>
    </w:pPr>
    <w:ins w:id="14" w:author="Michael Hadley" w:date="2016-07-13T12:56:00Z">
      <w:r>
        <w:rPr>
          <w:noProof/>
        </w:rPr>
        <w:pict w14:anchorId="14588C4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600DF9">
      <w:rPr>
        <w:noProof/>
        <w:lang w:eastAsia="en-GB"/>
      </w:rPr>
      <w:drawing>
        <wp:anchor distT="0" distB="0" distL="114300" distR="114300" simplePos="0" relativeHeight="251658752" behindDoc="1" locked="0" layoutInCell="1" allowOverlap="1" wp14:anchorId="2186FEB5" wp14:editId="52E63208">
          <wp:simplePos x="0" y="0"/>
          <wp:positionH relativeFrom="page">
            <wp:posOffset>6840855</wp:posOffset>
          </wp:positionH>
          <wp:positionV relativeFrom="page">
            <wp:posOffset>0</wp:posOffset>
          </wp:positionV>
          <wp:extent cx="720000" cy="720000"/>
          <wp:effectExtent l="0" t="0" r="4445" b="4445"/>
          <wp:wrapNone/>
          <wp:docPr id="1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5003186" w14:textId="77777777" w:rsidR="00600DF9" w:rsidRPr="00ED2A8D" w:rsidRDefault="00600DF9" w:rsidP="008747E0">
    <w:pPr>
      <w:pStyle w:val="Header"/>
    </w:pPr>
  </w:p>
  <w:p w14:paraId="13789E13" w14:textId="77777777" w:rsidR="00600DF9" w:rsidRDefault="00600DF9" w:rsidP="008747E0">
    <w:pPr>
      <w:pStyle w:val="Header"/>
    </w:pPr>
  </w:p>
  <w:p w14:paraId="155501D1" w14:textId="77777777" w:rsidR="00600DF9" w:rsidRDefault="00600DF9" w:rsidP="008747E0">
    <w:pPr>
      <w:pStyle w:val="Header"/>
    </w:pPr>
  </w:p>
  <w:p w14:paraId="79336A44" w14:textId="77777777" w:rsidR="00600DF9" w:rsidRDefault="00600DF9" w:rsidP="008747E0">
    <w:pPr>
      <w:pStyle w:val="Header"/>
    </w:pPr>
  </w:p>
  <w:p w14:paraId="4480AD83" w14:textId="77777777" w:rsidR="00600DF9" w:rsidRPr="00441393" w:rsidRDefault="00600DF9" w:rsidP="00441393">
    <w:pPr>
      <w:pStyle w:val="Contents"/>
    </w:pPr>
    <w:r>
      <w:t>DOCUMENT REVISION</w:t>
    </w:r>
  </w:p>
  <w:p w14:paraId="178D4958" w14:textId="77777777" w:rsidR="00600DF9" w:rsidRPr="00ED2A8D" w:rsidRDefault="00600DF9" w:rsidP="008747E0">
    <w:pPr>
      <w:pStyle w:val="Header"/>
    </w:pPr>
  </w:p>
  <w:p w14:paraId="224364C6" w14:textId="4C67C766" w:rsidR="00600DF9" w:rsidRPr="00AC33A2" w:rsidRDefault="00600DF9"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49B40" w14:textId="0EC600A6" w:rsidR="00600DF9" w:rsidRDefault="00E0031F">
    <w:pPr>
      <w:pStyle w:val="Header"/>
    </w:pPr>
    <w:ins w:id="15" w:author="Michael Hadley" w:date="2016-07-13T12:56:00Z">
      <w:r>
        <w:rPr>
          <w:noProof/>
        </w:rPr>
        <w:pict w14:anchorId="0F6236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26762D60">
          <v:shape id="PowerPlusWaterMarkObject6" o:spid="_x0000_s2054" type="#_x0000_t136" style="position:absolute;margin-left:0;margin-top:0;width:467.6pt;height:42.5pt;z-index:-25160704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C2C9B2" w14:textId="0412A04B" w:rsidR="00600DF9" w:rsidRDefault="00E0031F">
    <w:pPr>
      <w:pStyle w:val="Header"/>
    </w:pPr>
    <w:ins w:id="16" w:author="Michael Hadley" w:date="2016-07-13T12:56:00Z">
      <w:r>
        <w:rPr>
          <w:noProof/>
        </w:rPr>
        <w:pict w14:anchorId="389D42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42872D" w14:textId="0F4615FB" w:rsidR="00600DF9" w:rsidRPr="00ED2A8D" w:rsidRDefault="00600DF9" w:rsidP="008747E0">
    <w:pPr>
      <w:pStyle w:val="Header"/>
    </w:pPr>
    <w:r>
      <w:rPr>
        <w:noProof/>
        <w:lang w:eastAsia="en-GB"/>
      </w:rPr>
      <w:drawing>
        <wp:anchor distT="0" distB="0" distL="114300" distR="114300" simplePos="0" relativeHeight="251674624" behindDoc="1" locked="0" layoutInCell="1" allowOverlap="1" wp14:anchorId="641A334C" wp14:editId="5C2ED502">
          <wp:simplePos x="0" y="0"/>
          <wp:positionH relativeFrom="page">
            <wp:posOffset>6840855</wp:posOffset>
          </wp:positionH>
          <wp:positionV relativeFrom="page">
            <wp:posOffset>0</wp:posOffset>
          </wp:positionV>
          <wp:extent cx="720000" cy="720000"/>
          <wp:effectExtent l="0" t="0" r="4445" b="4445"/>
          <wp:wrapNone/>
          <wp:docPr id="1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348B253" w14:textId="77777777" w:rsidR="00600DF9" w:rsidRPr="00ED2A8D" w:rsidRDefault="00600DF9" w:rsidP="008747E0">
    <w:pPr>
      <w:pStyle w:val="Header"/>
    </w:pPr>
  </w:p>
  <w:p w14:paraId="56EDE00F" w14:textId="77777777" w:rsidR="00600DF9" w:rsidRDefault="00600DF9" w:rsidP="008747E0">
    <w:pPr>
      <w:pStyle w:val="Header"/>
    </w:pPr>
  </w:p>
  <w:p w14:paraId="7EB98B58" w14:textId="77777777" w:rsidR="00600DF9" w:rsidRDefault="00600DF9" w:rsidP="008747E0">
    <w:pPr>
      <w:pStyle w:val="Header"/>
    </w:pPr>
  </w:p>
  <w:p w14:paraId="2F239E63" w14:textId="77777777" w:rsidR="00600DF9" w:rsidRDefault="00600DF9" w:rsidP="008747E0">
    <w:pPr>
      <w:pStyle w:val="Header"/>
    </w:pPr>
  </w:p>
  <w:p w14:paraId="048019B4" w14:textId="77777777" w:rsidR="00600DF9" w:rsidRPr="00441393" w:rsidRDefault="00600DF9" w:rsidP="00441393">
    <w:pPr>
      <w:pStyle w:val="Contents"/>
    </w:pPr>
    <w:r>
      <w:t>CONTENTS</w:t>
    </w:r>
  </w:p>
  <w:p w14:paraId="4166CAC8" w14:textId="77777777" w:rsidR="00600DF9" w:rsidRDefault="00600DF9" w:rsidP="0078486B">
    <w:pPr>
      <w:pStyle w:val="Header"/>
      <w:spacing w:line="140" w:lineRule="exact"/>
    </w:pPr>
  </w:p>
  <w:p w14:paraId="1F7E43EF" w14:textId="77777777" w:rsidR="00600DF9" w:rsidRPr="00AC33A2" w:rsidRDefault="00600DF9"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17BD11" w14:textId="3E0978A1" w:rsidR="00600DF9" w:rsidRPr="00ED2A8D" w:rsidRDefault="00E0031F" w:rsidP="00C716E5">
    <w:pPr>
      <w:pStyle w:val="Header"/>
    </w:pPr>
    <w:ins w:id="17" w:author="Michael Hadley" w:date="2016-07-13T12:56:00Z">
      <w:r>
        <w:rPr>
          <w:noProof/>
        </w:rPr>
        <w:pict w14:anchorId="298067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600DF9">
      <w:rPr>
        <w:noProof/>
        <w:lang w:eastAsia="en-GB"/>
      </w:rPr>
      <w:drawing>
        <wp:anchor distT="0" distB="0" distL="114300" distR="114300" simplePos="0" relativeHeight="251697152" behindDoc="1" locked="0" layoutInCell="1" allowOverlap="1" wp14:anchorId="0BAE84DF" wp14:editId="412C1C01">
          <wp:simplePos x="0" y="0"/>
          <wp:positionH relativeFrom="page">
            <wp:posOffset>6840855</wp:posOffset>
          </wp:positionH>
          <wp:positionV relativeFrom="page">
            <wp:posOffset>0</wp:posOffset>
          </wp:positionV>
          <wp:extent cx="720000" cy="720000"/>
          <wp:effectExtent l="0" t="0" r="4445" b="4445"/>
          <wp:wrapNone/>
          <wp:docPr id="1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CBD03D9" w14:textId="77777777" w:rsidR="00600DF9" w:rsidRPr="00ED2A8D" w:rsidRDefault="00600DF9" w:rsidP="00C716E5">
    <w:pPr>
      <w:pStyle w:val="Header"/>
    </w:pPr>
  </w:p>
  <w:p w14:paraId="2A499165" w14:textId="77777777" w:rsidR="00600DF9" w:rsidRDefault="00600DF9" w:rsidP="00C716E5">
    <w:pPr>
      <w:pStyle w:val="Header"/>
    </w:pPr>
  </w:p>
  <w:p w14:paraId="635BA961" w14:textId="77777777" w:rsidR="00600DF9" w:rsidRDefault="00600DF9" w:rsidP="00C716E5">
    <w:pPr>
      <w:pStyle w:val="Header"/>
    </w:pPr>
  </w:p>
  <w:p w14:paraId="4E7DD856" w14:textId="77777777" w:rsidR="00600DF9" w:rsidRDefault="00600DF9" w:rsidP="00C716E5">
    <w:pPr>
      <w:pStyle w:val="Header"/>
    </w:pPr>
  </w:p>
  <w:p w14:paraId="4CE13CE0" w14:textId="77777777" w:rsidR="00600DF9" w:rsidRPr="00441393" w:rsidRDefault="00600DF9" w:rsidP="00C716E5">
    <w:pPr>
      <w:pStyle w:val="Contents"/>
    </w:pPr>
    <w:r>
      <w:t>CONTENTS</w:t>
    </w:r>
  </w:p>
  <w:p w14:paraId="77E92AD9" w14:textId="77777777" w:rsidR="00600DF9" w:rsidRPr="00ED2A8D" w:rsidRDefault="00600DF9" w:rsidP="00C716E5">
    <w:pPr>
      <w:pStyle w:val="Header"/>
    </w:pPr>
  </w:p>
  <w:p w14:paraId="471DBFFE" w14:textId="77777777" w:rsidR="00600DF9" w:rsidRPr="00AC33A2" w:rsidRDefault="00600DF9" w:rsidP="00C716E5">
    <w:pPr>
      <w:pStyle w:val="Header"/>
      <w:spacing w:line="140" w:lineRule="exact"/>
    </w:pPr>
  </w:p>
  <w:p w14:paraId="5B5B422C" w14:textId="77777777" w:rsidR="00600DF9" w:rsidRDefault="00600DF9">
    <w:pPr>
      <w:pStyle w:val="Header"/>
    </w:pPr>
    <w:r>
      <w:rPr>
        <w:noProof/>
        <w:lang w:eastAsia="en-GB"/>
      </w:rPr>
      <w:drawing>
        <wp:anchor distT="0" distB="0" distL="114300" distR="114300" simplePos="0" relativeHeight="251695104" behindDoc="1" locked="0" layoutInCell="1" allowOverlap="1" wp14:anchorId="543B26A8" wp14:editId="7C46E221">
          <wp:simplePos x="0" y="0"/>
          <wp:positionH relativeFrom="page">
            <wp:posOffset>6827653</wp:posOffset>
          </wp:positionH>
          <wp:positionV relativeFrom="page">
            <wp:posOffset>0</wp:posOffset>
          </wp:positionV>
          <wp:extent cx="720000" cy="720000"/>
          <wp:effectExtent l="0" t="0" r="4445" b="4445"/>
          <wp:wrapNone/>
          <wp:docPr id="1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51AF7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859075FA"/>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87BA889C"/>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939649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1E6359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168A14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9B0215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08CC24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8DD25A4"/>
    <w:multiLevelType w:val="multilevel"/>
    <w:tmpl w:val="15DAB2A2"/>
    <w:lvl w:ilvl="0">
      <w:start w:val="1"/>
      <w:numFmt w:val="decimal"/>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lvlText w:val="H %1.%2."/>
      <w:lvlJc w:val="left"/>
      <w:pPr>
        <w:tabs>
          <w:tab w:val="num" w:pos="0"/>
        </w:tabs>
        <w:ind w:left="851" w:hanging="851"/>
      </w:pPr>
      <w:rPr>
        <w:rFonts w:asciiTheme="minorHAnsi" w:hAnsiTheme="minorHAnsi" w:hint="default"/>
        <w:b/>
        <w:i w:val="0"/>
        <w:caps/>
        <w:color w:val="407EC9"/>
        <w:sz w:val="24"/>
      </w:rPr>
    </w:lvl>
    <w:lvl w:ilvl="2">
      <w:start w:val="1"/>
      <w:numFmt w:val="decimal"/>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33478BF"/>
    <w:multiLevelType w:val="hybridMultilevel"/>
    <w:tmpl w:val="11D8C93E"/>
    <w:lvl w:ilvl="0" w:tplc="DC4839DA">
      <w:start w:val="1"/>
      <w:numFmt w:val="bullet"/>
      <w:pStyle w:val="InsetList"/>
      <w:lvlText w:val=""/>
      <w:lvlJc w:val="left"/>
      <w:pPr>
        <w:ind w:left="680" w:hanging="396"/>
      </w:pPr>
      <w:rPr>
        <w:rFonts w:ascii="Symbol" w:hAnsi="Symbol" w:hint="default"/>
      </w:rPr>
    </w:lvl>
    <w:lvl w:ilvl="1" w:tplc="BA4EFC32" w:tentative="1">
      <w:start w:val="1"/>
      <w:numFmt w:val="bullet"/>
      <w:lvlText w:val="o"/>
      <w:lvlJc w:val="left"/>
      <w:pPr>
        <w:ind w:left="1440" w:hanging="360"/>
      </w:pPr>
      <w:rPr>
        <w:rFonts w:ascii="Courier New" w:hAnsi="Courier New" w:cs="Courier New" w:hint="default"/>
      </w:rPr>
    </w:lvl>
    <w:lvl w:ilvl="2" w:tplc="B620A042" w:tentative="1">
      <w:start w:val="1"/>
      <w:numFmt w:val="bullet"/>
      <w:lvlText w:val=""/>
      <w:lvlJc w:val="left"/>
      <w:pPr>
        <w:ind w:left="2160" w:hanging="360"/>
      </w:pPr>
      <w:rPr>
        <w:rFonts w:ascii="Wingdings" w:hAnsi="Wingdings" w:hint="default"/>
      </w:rPr>
    </w:lvl>
    <w:lvl w:ilvl="3" w:tplc="8EF4A024" w:tentative="1">
      <w:start w:val="1"/>
      <w:numFmt w:val="bullet"/>
      <w:lvlText w:val=""/>
      <w:lvlJc w:val="left"/>
      <w:pPr>
        <w:ind w:left="2880" w:hanging="360"/>
      </w:pPr>
      <w:rPr>
        <w:rFonts w:ascii="Symbol" w:hAnsi="Symbol" w:hint="default"/>
      </w:rPr>
    </w:lvl>
    <w:lvl w:ilvl="4" w:tplc="F55EA4E0" w:tentative="1">
      <w:start w:val="1"/>
      <w:numFmt w:val="bullet"/>
      <w:lvlText w:val="o"/>
      <w:lvlJc w:val="left"/>
      <w:pPr>
        <w:ind w:left="3600" w:hanging="360"/>
      </w:pPr>
      <w:rPr>
        <w:rFonts w:ascii="Courier New" w:hAnsi="Courier New" w:cs="Courier New" w:hint="default"/>
      </w:rPr>
    </w:lvl>
    <w:lvl w:ilvl="5" w:tplc="AC4C51AA" w:tentative="1">
      <w:start w:val="1"/>
      <w:numFmt w:val="bullet"/>
      <w:lvlText w:val=""/>
      <w:lvlJc w:val="left"/>
      <w:pPr>
        <w:ind w:left="4320" w:hanging="360"/>
      </w:pPr>
      <w:rPr>
        <w:rFonts w:ascii="Wingdings" w:hAnsi="Wingdings" w:hint="default"/>
      </w:rPr>
    </w:lvl>
    <w:lvl w:ilvl="6" w:tplc="70AC116A" w:tentative="1">
      <w:start w:val="1"/>
      <w:numFmt w:val="bullet"/>
      <w:lvlText w:val=""/>
      <w:lvlJc w:val="left"/>
      <w:pPr>
        <w:ind w:left="5040" w:hanging="360"/>
      </w:pPr>
      <w:rPr>
        <w:rFonts w:ascii="Symbol" w:hAnsi="Symbol" w:hint="default"/>
      </w:rPr>
    </w:lvl>
    <w:lvl w:ilvl="7" w:tplc="881C208A" w:tentative="1">
      <w:start w:val="1"/>
      <w:numFmt w:val="bullet"/>
      <w:lvlText w:val="o"/>
      <w:lvlJc w:val="left"/>
      <w:pPr>
        <w:ind w:left="5760" w:hanging="360"/>
      </w:pPr>
      <w:rPr>
        <w:rFonts w:ascii="Courier New" w:hAnsi="Courier New" w:cs="Courier New" w:hint="default"/>
      </w:rPr>
    </w:lvl>
    <w:lvl w:ilvl="8" w:tplc="C820234C" w:tentative="1">
      <w:start w:val="1"/>
      <w:numFmt w:val="bullet"/>
      <w:lvlText w:val=""/>
      <w:lvlJc w:val="left"/>
      <w:pPr>
        <w:ind w:left="6480" w:hanging="360"/>
      </w:pPr>
      <w:rPr>
        <w:rFonts w:ascii="Wingdings" w:hAnsi="Wingdings" w:hint="default"/>
      </w:rPr>
    </w:lvl>
  </w:abstractNum>
  <w:abstractNum w:abstractNumId="14"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84709F7"/>
    <w:multiLevelType w:val="multilevel"/>
    <w:tmpl w:val="031E0DF6"/>
    <w:lvl w:ilvl="0">
      <w:start w:val="1"/>
      <w:numFmt w:val="bullet"/>
      <w:pStyle w:val="Bullet"/>
      <w:lvlText w:val=""/>
      <w:lvlJc w:val="left"/>
      <w:pPr>
        <w:tabs>
          <w:tab w:val="num" w:pos="720"/>
        </w:tabs>
        <w:ind w:left="720" w:hanging="363"/>
      </w:pPr>
      <w:rPr>
        <w:rFonts w:ascii="Symbol" w:hAnsi="Symbol" w:cs="Symbol" w:hint="default"/>
      </w:rPr>
    </w:lvl>
    <w:lvl w:ilvl="1">
      <w:start w:val="1"/>
      <w:numFmt w:val="bullet"/>
      <w:lvlText w:val="–"/>
      <w:lvlJc w:val="left"/>
      <w:pPr>
        <w:tabs>
          <w:tab w:val="num" w:pos="1134"/>
        </w:tabs>
        <w:ind w:left="1134" w:hanging="414"/>
      </w:pPr>
      <w:rPr>
        <w:rFonts w:ascii="Times New Roman" w:hAnsi="Times New Roman" w:cs="Times New Roman" w:hint="default"/>
        <w:b/>
        <w:bCs/>
        <w:i w:val="0"/>
        <w:iCs w:val="0"/>
      </w:rPr>
    </w:lvl>
    <w:lvl w:ilvl="2">
      <w:start w:val="1"/>
      <w:numFmt w:val="bullet"/>
      <w:lvlText w:val="="/>
      <w:lvlJc w:val="left"/>
      <w:pPr>
        <w:tabs>
          <w:tab w:val="num" w:pos="1418"/>
        </w:tabs>
        <w:ind w:left="1418" w:hanging="397"/>
      </w:pPr>
      <w:rPr>
        <w:rFonts w:ascii="Times New Roman" w:hAnsi="Times New Roman" w:cs="Times New Roman" w:hint="default"/>
      </w:rPr>
    </w:lvl>
    <w:lvl w:ilvl="3">
      <w:start w:val="1"/>
      <w:numFmt w:val="bullet"/>
      <w:suff w:val="space"/>
      <w:lvlText w:val=""/>
      <w:lvlJc w:val="left"/>
      <w:pPr>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9"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9C37E91"/>
    <w:multiLevelType w:val="multilevel"/>
    <w:tmpl w:val="CE8EDA7C"/>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1E7E01D9"/>
    <w:multiLevelType w:val="hybridMultilevel"/>
    <w:tmpl w:val="ECFE5922"/>
    <w:lvl w:ilvl="0" w:tplc="2662D4E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95E8838E" w:tentative="1">
      <w:start w:val="1"/>
      <w:numFmt w:val="lowerLetter"/>
      <w:lvlText w:val="%2."/>
      <w:lvlJc w:val="left"/>
      <w:pPr>
        <w:ind w:left="1440" w:hanging="360"/>
      </w:pPr>
    </w:lvl>
    <w:lvl w:ilvl="2" w:tplc="61C42556" w:tentative="1">
      <w:start w:val="1"/>
      <w:numFmt w:val="lowerRoman"/>
      <w:lvlText w:val="%3."/>
      <w:lvlJc w:val="right"/>
      <w:pPr>
        <w:ind w:left="2160" w:hanging="180"/>
      </w:pPr>
    </w:lvl>
    <w:lvl w:ilvl="3" w:tplc="C9A44FFE" w:tentative="1">
      <w:start w:val="1"/>
      <w:numFmt w:val="decimal"/>
      <w:lvlText w:val="%4."/>
      <w:lvlJc w:val="left"/>
      <w:pPr>
        <w:ind w:left="2880" w:hanging="360"/>
      </w:pPr>
    </w:lvl>
    <w:lvl w:ilvl="4" w:tplc="54A6E7E4" w:tentative="1">
      <w:start w:val="1"/>
      <w:numFmt w:val="lowerLetter"/>
      <w:lvlText w:val="%5."/>
      <w:lvlJc w:val="left"/>
      <w:pPr>
        <w:ind w:left="3600" w:hanging="360"/>
      </w:pPr>
    </w:lvl>
    <w:lvl w:ilvl="5" w:tplc="B0ECC0C6" w:tentative="1">
      <w:start w:val="1"/>
      <w:numFmt w:val="lowerRoman"/>
      <w:lvlText w:val="%6."/>
      <w:lvlJc w:val="right"/>
      <w:pPr>
        <w:ind w:left="4320" w:hanging="180"/>
      </w:pPr>
    </w:lvl>
    <w:lvl w:ilvl="6" w:tplc="05D4D41E" w:tentative="1">
      <w:start w:val="1"/>
      <w:numFmt w:val="decimal"/>
      <w:lvlText w:val="%7."/>
      <w:lvlJc w:val="left"/>
      <w:pPr>
        <w:ind w:left="5040" w:hanging="360"/>
      </w:pPr>
    </w:lvl>
    <w:lvl w:ilvl="7" w:tplc="3AEE1A84" w:tentative="1">
      <w:start w:val="1"/>
      <w:numFmt w:val="lowerLetter"/>
      <w:lvlText w:val="%8."/>
      <w:lvlJc w:val="left"/>
      <w:pPr>
        <w:ind w:left="5760" w:hanging="360"/>
      </w:pPr>
    </w:lvl>
    <w:lvl w:ilvl="8" w:tplc="A1FA9362" w:tentative="1">
      <w:start w:val="1"/>
      <w:numFmt w:val="lowerRoman"/>
      <w:lvlText w:val="%9."/>
      <w:lvlJc w:val="right"/>
      <w:pPr>
        <w:ind w:left="6480" w:hanging="180"/>
      </w:pPr>
    </w:lvl>
  </w:abstractNum>
  <w:abstractNum w:abstractNumId="22"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8336371"/>
    <w:multiLevelType w:val="hybridMultilevel"/>
    <w:tmpl w:val="997491D8"/>
    <w:lvl w:ilvl="0" w:tplc="5A2A55DC">
      <w:start w:val="1"/>
      <w:numFmt w:val="bullet"/>
      <w:pStyle w:val="Tableinsetlist"/>
      <w:lvlText w:val=""/>
      <w:lvlJc w:val="left"/>
      <w:pPr>
        <w:ind w:left="397" w:hanging="284"/>
      </w:pPr>
      <w:rPr>
        <w:rFonts w:ascii="Symbol" w:hAnsi="Symbol" w:hint="default"/>
      </w:rPr>
    </w:lvl>
    <w:lvl w:ilvl="1" w:tplc="6960EADA" w:tentative="1">
      <w:start w:val="1"/>
      <w:numFmt w:val="bullet"/>
      <w:lvlText w:val="o"/>
      <w:lvlJc w:val="left"/>
      <w:pPr>
        <w:ind w:left="1440" w:hanging="360"/>
      </w:pPr>
      <w:rPr>
        <w:rFonts w:ascii="Courier New" w:hAnsi="Courier New" w:cs="Courier New" w:hint="default"/>
      </w:rPr>
    </w:lvl>
    <w:lvl w:ilvl="2" w:tplc="371C7EEA" w:tentative="1">
      <w:start w:val="1"/>
      <w:numFmt w:val="bullet"/>
      <w:lvlText w:val=""/>
      <w:lvlJc w:val="left"/>
      <w:pPr>
        <w:ind w:left="2160" w:hanging="360"/>
      </w:pPr>
      <w:rPr>
        <w:rFonts w:ascii="Wingdings" w:hAnsi="Wingdings" w:hint="default"/>
      </w:rPr>
    </w:lvl>
    <w:lvl w:ilvl="3" w:tplc="514087B8" w:tentative="1">
      <w:start w:val="1"/>
      <w:numFmt w:val="bullet"/>
      <w:lvlText w:val=""/>
      <w:lvlJc w:val="left"/>
      <w:pPr>
        <w:ind w:left="2880" w:hanging="360"/>
      </w:pPr>
      <w:rPr>
        <w:rFonts w:ascii="Symbol" w:hAnsi="Symbol" w:hint="default"/>
      </w:rPr>
    </w:lvl>
    <w:lvl w:ilvl="4" w:tplc="1666BD4E" w:tentative="1">
      <w:start w:val="1"/>
      <w:numFmt w:val="bullet"/>
      <w:lvlText w:val="o"/>
      <w:lvlJc w:val="left"/>
      <w:pPr>
        <w:ind w:left="3600" w:hanging="360"/>
      </w:pPr>
      <w:rPr>
        <w:rFonts w:ascii="Courier New" w:hAnsi="Courier New" w:cs="Courier New" w:hint="default"/>
      </w:rPr>
    </w:lvl>
    <w:lvl w:ilvl="5" w:tplc="140C6B72" w:tentative="1">
      <w:start w:val="1"/>
      <w:numFmt w:val="bullet"/>
      <w:lvlText w:val=""/>
      <w:lvlJc w:val="left"/>
      <w:pPr>
        <w:ind w:left="4320" w:hanging="360"/>
      </w:pPr>
      <w:rPr>
        <w:rFonts w:ascii="Wingdings" w:hAnsi="Wingdings" w:hint="default"/>
      </w:rPr>
    </w:lvl>
    <w:lvl w:ilvl="6" w:tplc="92F2DC5E" w:tentative="1">
      <w:start w:val="1"/>
      <w:numFmt w:val="bullet"/>
      <w:lvlText w:val=""/>
      <w:lvlJc w:val="left"/>
      <w:pPr>
        <w:ind w:left="5040" w:hanging="360"/>
      </w:pPr>
      <w:rPr>
        <w:rFonts w:ascii="Symbol" w:hAnsi="Symbol" w:hint="default"/>
      </w:rPr>
    </w:lvl>
    <w:lvl w:ilvl="7" w:tplc="B498B0B0" w:tentative="1">
      <w:start w:val="1"/>
      <w:numFmt w:val="bullet"/>
      <w:lvlText w:val="o"/>
      <w:lvlJc w:val="left"/>
      <w:pPr>
        <w:ind w:left="5760" w:hanging="360"/>
      </w:pPr>
      <w:rPr>
        <w:rFonts w:ascii="Courier New" w:hAnsi="Courier New" w:cs="Courier New" w:hint="default"/>
      </w:rPr>
    </w:lvl>
    <w:lvl w:ilvl="8" w:tplc="D3A2958E" w:tentative="1">
      <w:start w:val="1"/>
      <w:numFmt w:val="bullet"/>
      <w:lvlText w:val=""/>
      <w:lvlJc w:val="left"/>
      <w:pPr>
        <w:ind w:left="6480" w:hanging="360"/>
      </w:pPr>
      <w:rPr>
        <w:rFonts w:ascii="Wingdings" w:hAnsi="Wingdings" w:hint="default"/>
      </w:rPr>
    </w:lvl>
  </w:abstractNum>
  <w:abstractNum w:abstractNumId="26"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8D554E7"/>
    <w:multiLevelType w:val="hybridMultilevel"/>
    <w:tmpl w:val="83001F9E"/>
    <w:lvl w:ilvl="0" w:tplc="C5BC4A9E">
      <w:start w:val="1"/>
      <w:numFmt w:val="bullet"/>
      <w:pStyle w:val="Bullet1"/>
      <w:lvlText w:val=""/>
      <w:lvlJc w:val="left"/>
      <w:pPr>
        <w:ind w:left="425" w:hanging="425"/>
      </w:pPr>
      <w:rPr>
        <w:rFonts w:ascii="Symbol" w:hAnsi="Symbol" w:hint="default"/>
        <w:color w:val="00558C"/>
      </w:rPr>
    </w:lvl>
    <w:lvl w:ilvl="1" w:tplc="F30A75B0" w:tentative="1">
      <w:start w:val="1"/>
      <w:numFmt w:val="bullet"/>
      <w:lvlText w:val="o"/>
      <w:lvlJc w:val="left"/>
      <w:pPr>
        <w:ind w:left="1440" w:hanging="360"/>
      </w:pPr>
      <w:rPr>
        <w:rFonts w:ascii="Courier New" w:hAnsi="Courier New" w:cs="Courier New" w:hint="default"/>
      </w:rPr>
    </w:lvl>
    <w:lvl w:ilvl="2" w:tplc="4BFE9D56" w:tentative="1">
      <w:start w:val="1"/>
      <w:numFmt w:val="bullet"/>
      <w:lvlText w:val=""/>
      <w:lvlJc w:val="left"/>
      <w:pPr>
        <w:ind w:left="2160" w:hanging="360"/>
      </w:pPr>
      <w:rPr>
        <w:rFonts w:ascii="Wingdings" w:hAnsi="Wingdings" w:hint="default"/>
      </w:rPr>
    </w:lvl>
    <w:lvl w:ilvl="3" w:tplc="978683B0" w:tentative="1">
      <w:start w:val="1"/>
      <w:numFmt w:val="bullet"/>
      <w:lvlText w:val=""/>
      <w:lvlJc w:val="left"/>
      <w:pPr>
        <w:ind w:left="2880" w:hanging="360"/>
      </w:pPr>
      <w:rPr>
        <w:rFonts w:ascii="Symbol" w:hAnsi="Symbol" w:hint="default"/>
      </w:rPr>
    </w:lvl>
    <w:lvl w:ilvl="4" w:tplc="90802A7C" w:tentative="1">
      <w:start w:val="1"/>
      <w:numFmt w:val="bullet"/>
      <w:lvlText w:val="o"/>
      <w:lvlJc w:val="left"/>
      <w:pPr>
        <w:ind w:left="3600" w:hanging="360"/>
      </w:pPr>
      <w:rPr>
        <w:rFonts w:ascii="Courier New" w:hAnsi="Courier New" w:cs="Courier New" w:hint="default"/>
      </w:rPr>
    </w:lvl>
    <w:lvl w:ilvl="5" w:tplc="5ED202FA" w:tentative="1">
      <w:start w:val="1"/>
      <w:numFmt w:val="bullet"/>
      <w:lvlText w:val=""/>
      <w:lvlJc w:val="left"/>
      <w:pPr>
        <w:ind w:left="4320" w:hanging="360"/>
      </w:pPr>
      <w:rPr>
        <w:rFonts w:ascii="Wingdings" w:hAnsi="Wingdings" w:hint="default"/>
      </w:rPr>
    </w:lvl>
    <w:lvl w:ilvl="6" w:tplc="8E083864" w:tentative="1">
      <w:start w:val="1"/>
      <w:numFmt w:val="bullet"/>
      <w:lvlText w:val=""/>
      <w:lvlJc w:val="left"/>
      <w:pPr>
        <w:ind w:left="5040" w:hanging="360"/>
      </w:pPr>
      <w:rPr>
        <w:rFonts w:ascii="Symbol" w:hAnsi="Symbol" w:hint="default"/>
      </w:rPr>
    </w:lvl>
    <w:lvl w:ilvl="7" w:tplc="9CCCA8AA" w:tentative="1">
      <w:start w:val="1"/>
      <w:numFmt w:val="bullet"/>
      <w:lvlText w:val="o"/>
      <w:lvlJc w:val="left"/>
      <w:pPr>
        <w:ind w:left="5760" w:hanging="360"/>
      </w:pPr>
      <w:rPr>
        <w:rFonts w:ascii="Courier New" w:hAnsi="Courier New" w:cs="Courier New" w:hint="default"/>
      </w:rPr>
    </w:lvl>
    <w:lvl w:ilvl="8" w:tplc="2A625DB6" w:tentative="1">
      <w:start w:val="1"/>
      <w:numFmt w:val="bullet"/>
      <w:lvlText w:val=""/>
      <w:lvlJc w:val="left"/>
      <w:pPr>
        <w:ind w:left="6480" w:hanging="360"/>
      </w:pPr>
      <w:rPr>
        <w:rFonts w:ascii="Wingdings" w:hAnsi="Wingdings" w:hint="default"/>
      </w:rPr>
    </w:lvl>
  </w:abstractNum>
  <w:abstractNum w:abstractNumId="33" w15:restartNumberingAfterBreak="0">
    <w:nsid w:val="4BC63137"/>
    <w:multiLevelType w:val="hybridMultilevel"/>
    <w:tmpl w:val="D0282AAA"/>
    <w:lvl w:ilvl="0" w:tplc="3EF49124">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37"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0585238"/>
    <w:multiLevelType w:val="multilevel"/>
    <w:tmpl w:val="E5C073D0"/>
    <w:lvl w:ilvl="0">
      <w:start w:val="1"/>
      <w:numFmt w:val="decimal"/>
      <w:lvlText w:val="ANNEX %1"/>
      <w:lvlJc w:val="left"/>
      <w:pPr>
        <w:ind w:left="360" w:hanging="360"/>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1" w15:restartNumberingAfterBreak="0">
    <w:nsid w:val="67AB4D84"/>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6BB30C09"/>
    <w:multiLevelType w:val="multilevel"/>
    <w:tmpl w:val="5862448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6D64DA6"/>
    <w:multiLevelType w:val="hybridMultilevel"/>
    <w:tmpl w:val="7A3AA616"/>
    <w:lvl w:ilvl="0" w:tplc="7A8CAD5A">
      <w:start w:val="1"/>
      <w:numFmt w:val="bullet"/>
      <w:pStyle w:val="Bullet3"/>
      <w:lvlText w:val=""/>
      <w:lvlJc w:val="left"/>
      <w:pPr>
        <w:ind w:left="1778" w:hanging="360"/>
      </w:pPr>
      <w:rPr>
        <w:rFonts w:ascii="Wingdings" w:hAnsi="Wingdings" w:hint="default"/>
      </w:rPr>
    </w:lvl>
    <w:lvl w:ilvl="1" w:tplc="C884FC12" w:tentative="1">
      <w:start w:val="1"/>
      <w:numFmt w:val="bullet"/>
      <w:lvlText w:val="o"/>
      <w:lvlJc w:val="left"/>
      <w:pPr>
        <w:tabs>
          <w:tab w:val="num" w:pos="1440"/>
        </w:tabs>
        <w:ind w:left="1440" w:hanging="360"/>
      </w:pPr>
      <w:rPr>
        <w:rFonts w:ascii="Courier New" w:hAnsi="Courier New" w:cs="Courier New" w:hint="default"/>
      </w:rPr>
    </w:lvl>
    <w:lvl w:ilvl="2" w:tplc="E71CD604" w:tentative="1">
      <w:start w:val="1"/>
      <w:numFmt w:val="bullet"/>
      <w:lvlText w:val=""/>
      <w:lvlJc w:val="left"/>
      <w:pPr>
        <w:tabs>
          <w:tab w:val="num" w:pos="2160"/>
        </w:tabs>
        <w:ind w:left="2160" w:hanging="360"/>
      </w:pPr>
      <w:rPr>
        <w:rFonts w:ascii="Wingdings" w:hAnsi="Wingdings" w:hint="default"/>
      </w:rPr>
    </w:lvl>
    <w:lvl w:ilvl="3" w:tplc="F814A848" w:tentative="1">
      <w:start w:val="1"/>
      <w:numFmt w:val="bullet"/>
      <w:lvlText w:val=""/>
      <w:lvlJc w:val="left"/>
      <w:pPr>
        <w:tabs>
          <w:tab w:val="num" w:pos="2880"/>
        </w:tabs>
        <w:ind w:left="2880" w:hanging="360"/>
      </w:pPr>
      <w:rPr>
        <w:rFonts w:ascii="Symbol" w:hAnsi="Symbol" w:hint="default"/>
      </w:rPr>
    </w:lvl>
    <w:lvl w:ilvl="4" w:tplc="84AC3628" w:tentative="1">
      <w:start w:val="1"/>
      <w:numFmt w:val="bullet"/>
      <w:lvlText w:val="o"/>
      <w:lvlJc w:val="left"/>
      <w:pPr>
        <w:tabs>
          <w:tab w:val="num" w:pos="3600"/>
        </w:tabs>
        <w:ind w:left="3600" w:hanging="360"/>
      </w:pPr>
      <w:rPr>
        <w:rFonts w:ascii="Courier New" w:hAnsi="Courier New" w:cs="Courier New" w:hint="default"/>
      </w:rPr>
    </w:lvl>
    <w:lvl w:ilvl="5" w:tplc="FE8A8B08" w:tentative="1">
      <w:start w:val="1"/>
      <w:numFmt w:val="bullet"/>
      <w:lvlText w:val=""/>
      <w:lvlJc w:val="left"/>
      <w:pPr>
        <w:tabs>
          <w:tab w:val="num" w:pos="4320"/>
        </w:tabs>
        <w:ind w:left="4320" w:hanging="360"/>
      </w:pPr>
      <w:rPr>
        <w:rFonts w:ascii="Wingdings" w:hAnsi="Wingdings" w:hint="default"/>
      </w:rPr>
    </w:lvl>
    <w:lvl w:ilvl="6" w:tplc="3BC0B940" w:tentative="1">
      <w:start w:val="1"/>
      <w:numFmt w:val="bullet"/>
      <w:lvlText w:val=""/>
      <w:lvlJc w:val="left"/>
      <w:pPr>
        <w:tabs>
          <w:tab w:val="num" w:pos="5040"/>
        </w:tabs>
        <w:ind w:left="5040" w:hanging="360"/>
      </w:pPr>
      <w:rPr>
        <w:rFonts w:ascii="Symbol" w:hAnsi="Symbol" w:hint="default"/>
      </w:rPr>
    </w:lvl>
    <w:lvl w:ilvl="7" w:tplc="6E2AC032" w:tentative="1">
      <w:start w:val="1"/>
      <w:numFmt w:val="bullet"/>
      <w:lvlText w:val="o"/>
      <w:lvlJc w:val="left"/>
      <w:pPr>
        <w:tabs>
          <w:tab w:val="num" w:pos="5760"/>
        </w:tabs>
        <w:ind w:left="5760" w:hanging="360"/>
      </w:pPr>
      <w:rPr>
        <w:rFonts w:ascii="Courier New" w:hAnsi="Courier New" w:cs="Courier New" w:hint="default"/>
      </w:rPr>
    </w:lvl>
    <w:lvl w:ilvl="8" w:tplc="E67CC976"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15:restartNumberingAfterBreak="0">
    <w:nsid w:val="7BB11B89"/>
    <w:multiLevelType w:val="hybridMultilevel"/>
    <w:tmpl w:val="22EAEB96"/>
    <w:lvl w:ilvl="0" w:tplc="F920DA44">
      <w:start w:val="1"/>
      <w:numFmt w:val="bullet"/>
      <w:pStyle w:val="Bullet2"/>
      <w:lvlText w:val=""/>
      <w:lvlJc w:val="left"/>
      <w:pPr>
        <w:ind w:left="851" w:hanging="426"/>
      </w:pPr>
      <w:rPr>
        <w:rFonts w:ascii="Symbol" w:hAnsi="Symbol" w:hint="default"/>
        <w:color w:val="B2C1ED"/>
      </w:rPr>
    </w:lvl>
    <w:lvl w:ilvl="1" w:tplc="F79E33FC" w:tentative="1">
      <w:start w:val="1"/>
      <w:numFmt w:val="bullet"/>
      <w:lvlText w:val="o"/>
      <w:lvlJc w:val="left"/>
      <w:pPr>
        <w:ind w:left="1440" w:hanging="360"/>
      </w:pPr>
      <w:rPr>
        <w:rFonts w:ascii="Courier New" w:hAnsi="Courier New" w:cs="Courier New" w:hint="default"/>
      </w:rPr>
    </w:lvl>
    <w:lvl w:ilvl="2" w:tplc="D2D270D8" w:tentative="1">
      <w:start w:val="1"/>
      <w:numFmt w:val="bullet"/>
      <w:lvlText w:val=""/>
      <w:lvlJc w:val="left"/>
      <w:pPr>
        <w:ind w:left="2160" w:hanging="360"/>
      </w:pPr>
      <w:rPr>
        <w:rFonts w:ascii="Wingdings" w:hAnsi="Wingdings" w:hint="default"/>
      </w:rPr>
    </w:lvl>
    <w:lvl w:ilvl="3" w:tplc="AEC66122" w:tentative="1">
      <w:start w:val="1"/>
      <w:numFmt w:val="bullet"/>
      <w:lvlText w:val=""/>
      <w:lvlJc w:val="left"/>
      <w:pPr>
        <w:ind w:left="2880" w:hanging="360"/>
      </w:pPr>
      <w:rPr>
        <w:rFonts w:ascii="Symbol" w:hAnsi="Symbol" w:hint="default"/>
      </w:rPr>
    </w:lvl>
    <w:lvl w:ilvl="4" w:tplc="DB143BEC" w:tentative="1">
      <w:start w:val="1"/>
      <w:numFmt w:val="bullet"/>
      <w:lvlText w:val="o"/>
      <w:lvlJc w:val="left"/>
      <w:pPr>
        <w:ind w:left="3600" w:hanging="360"/>
      </w:pPr>
      <w:rPr>
        <w:rFonts w:ascii="Courier New" w:hAnsi="Courier New" w:cs="Courier New" w:hint="default"/>
      </w:rPr>
    </w:lvl>
    <w:lvl w:ilvl="5" w:tplc="2F449352" w:tentative="1">
      <w:start w:val="1"/>
      <w:numFmt w:val="bullet"/>
      <w:lvlText w:val=""/>
      <w:lvlJc w:val="left"/>
      <w:pPr>
        <w:ind w:left="4320" w:hanging="360"/>
      </w:pPr>
      <w:rPr>
        <w:rFonts w:ascii="Wingdings" w:hAnsi="Wingdings" w:hint="default"/>
      </w:rPr>
    </w:lvl>
    <w:lvl w:ilvl="6" w:tplc="2488BEB8" w:tentative="1">
      <w:start w:val="1"/>
      <w:numFmt w:val="bullet"/>
      <w:lvlText w:val=""/>
      <w:lvlJc w:val="left"/>
      <w:pPr>
        <w:ind w:left="5040" w:hanging="360"/>
      </w:pPr>
      <w:rPr>
        <w:rFonts w:ascii="Symbol" w:hAnsi="Symbol" w:hint="default"/>
      </w:rPr>
    </w:lvl>
    <w:lvl w:ilvl="7" w:tplc="34CAAA3A" w:tentative="1">
      <w:start w:val="1"/>
      <w:numFmt w:val="bullet"/>
      <w:lvlText w:val="o"/>
      <w:lvlJc w:val="left"/>
      <w:pPr>
        <w:ind w:left="5760" w:hanging="360"/>
      </w:pPr>
      <w:rPr>
        <w:rFonts w:ascii="Courier New" w:hAnsi="Courier New" w:cs="Courier New" w:hint="default"/>
      </w:rPr>
    </w:lvl>
    <w:lvl w:ilvl="8" w:tplc="EAE022AA" w:tentative="1">
      <w:start w:val="1"/>
      <w:numFmt w:val="bullet"/>
      <w:lvlText w:val=""/>
      <w:lvlJc w:val="left"/>
      <w:pPr>
        <w:ind w:left="6480" w:hanging="360"/>
      </w:pPr>
      <w:rPr>
        <w:rFonts w:ascii="Wingdings" w:hAnsi="Wingdings" w:hint="default"/>
      </w:rPr>
    </w:lvl>
  </w:abstractNum>
  <w:num w:numId="1">
    <w:abstractNumId w:val="32"/>
  </w:num>
  <w:num w:numId="2">
    <w:abstractNumId w:val="46"/>
  </w:num>
  <w:num w:numId="3">
    <w:abstractNumId w:val="14"/>
  </w:num>
  <w:num w:numId="4">
    <w:abstractNumId w:val="28"/>
  </w:num>
  <w:num w:numId="5">
    <w:abstractNumId w:val="25"/>
  </w:num>
  <w:num w:numId="6">
    <w:abstractNumId w:val="15"/>
  </w:num>
  <w:num w:numId="7">
    <w:abstractNumId w:val="23"/>
  </w:num>
  <w:num w:numId="8">
    <w:abstractNumId w:val="30"/>
  </w:num>
  <w:num w:numId="9">
    <w:abstractNumId w:val="13"/>
  </w:num>
  <w:num w:numId="10">
    <w:abstractNumId w:val="22"/>
  </w:num>
  <w:num w:numId="11">
    <w:abstractNumId w:val="26"/>
  </w:num>
  <w:num w:numId="12">
    <w:abstractNumId w:val="11"/>
  </w:num>
  <w:num w:numId="13">
    <w:abstractNumId w:val="31"/>
  </w:num>
  <w:num w:numId="14">
    <w:abstractNumId w:val="42"/>
  </w:num>
  <w:num w:numId="15">
    <w:abstractNumId w:val="41"/>
  </w:num>
  <w:num w:numId="16">
    <w:abstractNumId w:val="43"/>
  </w:num>
  <w:num w:numId="17">
    <w:abstractNumId w:val="21"/>
  </w:num>
  <w:num w:numId="18">
    <w:abstractNumId w:val="19"/>
  </w:num>
  <w:num w:numId="19">
    <w:abstractNumId w:val="44"/>
  </w:num>
  <w:num w:numId="20">
    <w:abstractNumId w:val="29"/>
  </w:num>
  <w:num w:numId="21">
    <w:abstractNumId w:val="9"/>
  </w:num>
  <w:num w:numId="22">
    <w:abstractNumId w:val="17"/>
  </w:num>
  <w:num w:numId="23">
    <w:abstractNumId w:val="37"/>
  </w:num>
  <w:num w:numId="24">
    <w:abstractNumId w:val="16"/>
  </w:num>
  <w:num w:numId="25">
    <w:abstractNumId w:val="45"/>
  </w:num>
  <w:num w:numId="26">
    <w:abstractNumId w:val="8"/>
  </w:num>
  <w:num w:numId="27">
    <w:abstractNumId w:val="27"/>
  </w:num>
  <w:num w:numId="28">
    <w:abstractNumId w:val="24"/>
  </w:num>
  <w:num w:numId="29">
    <w:abstractNumId w:val="35"/>
  </w:num>
  <w:num w:numId="30">
    <w:abstractNumId w:val="38"/>
  </w:num>
  <w:num w:numId="31">
    <w:abstractNumId w:val="12"/>
  </w:num>
  <w:num w:numId="32">
    <w:abstractNumId w:val="33"/>
  </w:num>
  <w:num w:numId="33">
    <w:abstractNumId w:val="40"/>
  </w:num>
  <w:num w:numId="34">
    <w:abstractNumId w:val="20"/>
  </w:num>
  <w:num w:numId="35">
    <w:abstractNumId w:val="36"/>
  </w:num>
  <w:num w:numId="36">
    <w:abstractNumId w:val="34"/>
  </w:num>
  <w:num w:numId="37">
    <w:abstractNumId w:val="18"/>
  </w:num>
  <w:num w:numId="38">
    <w:abstractNumId w:val="0"/>
  </w:num>
  <w:num w:numId="39">
    <w:abstractNumId w:val="1"/>
  </w:num>
  <w:num w:numId="40">
    <w:abstractNumId w:val="2"/>
  </w:num>
  <w:num w:numId="41">
    <w:abstractNumId w:val="4"/>
  </w:num>
  <w:num w:numId="42">
    <w:abstractNumId w:val="5"/>
  </w:num>
  <w:num w:numId="43">
    <w:abstractNumId w:val="6"/>
  </w:num>
  <w:num w:numId="44">
    <w:abstractNumId w:val="7"/>
  </w:num>
  <w:num w:numId="45">
    <w:abstractNumId w:val="3"/>
  </w:num>
  <w:num w:numId="46">
    <w:abstractNumId w:val="10"/>
  </w:num>
  <w:num w:numId="47">
    <w:abstractNumId w:val="39"/>
  </w:num>
  <w:num w:numId="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0"/>
  </w:num>
  <w:num w:numId="50">
    <w:abstractNumId w:val="30"/>
  </w:num>
  <w:num w:numId="51">
    <w:abstractNumId w:val="20"/>
  </w:num>
  <w:num w:numId="52">
    <w:abstractNumId w:val="20"/>
  </w:num>
  <w:numIdMacAtCleanup w:val="5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ter Dobson">
    <w15:presenceInfo w15:providerId="Windows Live" w15:userId="bd26c5e0e9f890d0"/>
  </w15:person>
  <w15:person w15:author="Peter Dobson [2]">
    <w15:presenceInfo w15:providerId="AD" w15:userId="S-1-5-21-2046026355-2876191845-2165928818-17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s-ES" w:vendorID="64" w:dllVersion="6" w:nlCheck="1" w:checkStyle="1"/>
  <w:activeWritingStyle w:appName="MSWord" w:lang="en-GB" w:vendorID="64" w:dllVersion="0" w:nlCheck="1" w:checkStyle="0"/>
  <w:activeWritingStyle w:appName="MSWord" w:lang="es-ES"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s-ES"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9DE"/>
    <w:rsid w:val="000007A0"/>
    <w:rsid w:val="00013522"/>
    <w:rsid w:val="0001616D"/>
    <w:rsid w:val="00016839"/>
    <w:rsid w:val="000174F9"/>
    <w:rsid w:val="000249C2"/>
    <w:rsid w:val="000258F6"/>
    <w:rsid w:val="00027190"/>
    <w:rsid w:val="00031FB3"/>
    <w:rsid w:val="000379A7"/>
    <w:rsid w:val="00040EB8"/>
    <w:rsid w:val="00043370"/>
    <w:rsid w:val="0004433F"/>
    <w:rsid w:val="00057B6D"/>
    <w:rsid w:val="000609E3"/>
    <w:rsid w:val="00061A7B"/>
    <w:rsid w:val="00067095"/>
    <w:rsid w:val="00072A1C"/>
    <w:rsid w:val="0008654C"/>
    <w:rsid w:val="000904ED"/>
    <w:rsid w:val="00091545"/>
    <w:rsid w:val="00093A89"/>
    <w:rsid w:val="00095B6F"/>
    <w:rsid w:val="000A27A8"/>
    <w:rsid w:val="000B0510"/>
    <w:rsid w:val="000B2356"/>
    <w:rsid w:val="000C711B"/>
    <w:rsid w:val="000D2431"/>
    <w:rsid w:val="000D6128"/>
    <w:rsid w:val="000D6CF0"/>
    <w:rsid w:val="000E3954"/>
    <w:rsid w:val="000E3E52"/>
    <w:rsid w:val="000F0F9F"/>
    <w:rsid w:val="000F1E7F"/>
    <w:rsid w:val="000F3782"/>
    <w:rsid w:val="000F3F43"/>
    <w:rsid w:val="000F4C06"/>
    <w:rsid w:val="000F58ED"/>
    <w:rsid w:val="00113D5B"/>
    <w:rsid w:val="00113F8F"/>
    <w:rsid w:val="00115E4E"/>
    <w:rsid w:val="00123F15"/>
    <w:rsid w:val="001326CA"/>
    <w:rsid w:val="00133DD4"/>
    <w:rsid w:val="001349DB"/>
    <w:rsid w:val="00135AEB"/>
    <w:rsid w:val="00136E58"/>
    <w:rsid w:val="00147907"/>
    <w:rsid w:val="001544A1"/>
    <w:rsid w:val="001547F9"/>
    <w:rsid w:val="00155238"/>
    <w:rsid w:val="001607D8"/>
    <w:rsid w:val="00161325"/>
    <w:rsid w:val="001723D3"/>
    <w:rsid w:val="00184427"/>
    <w:rsid w:val="001875B1"/>
    <w:rsid w:val="0018789F"/>
    <w:rsid w:val="00190A41"/>
    <w:rsid w:val="001955EB"/>
    <w:rsid w:val="00197C15"/>
    <w:rsid w:val="001A112C"/>
    <w:rsid w:val="001A2251"/>
    <w:rsid w:val="001A6C28"/>
    <w:rsid w:val="001B135C"/>
    <w:rsid w:val="001B2A35"/>
    <w:rsid w:val="001B2AD2"/>
    <w:rsid w:val="001B339A"/>
    <w:rsid w:val="001C1852"/>
    <w:rsid w:val="001C5A4A"/>
    <w:rsid w:val="001C650B"/>
    <w:rsid w:val="001C72B5"/>
    <w:rsid w:val="001C79EC"/>
    <w:rsid w:val="001D2E7A"/>
    <w:rsid w:val="001D3992"/>
    <w:rsid w:val="001D4A3E"/>
    <w:rsid w:val="001D73CD"/>
    <w:rsid w:val="001E416D"/>
    <w:rsid w:val="001E7A48"/>
    <w:rsid w:val="001E7CF6"/>
    <w:rsid w:val="001F4EF8"/>
    <w:rsid w:val="001F53B8"/>
    <w:rsid w:val="001F5AB1"/>
    <w:rsid w:val="00201337"/>
    <w:rsid w:val="002022EA"/>
    <w:rsid w:val="002044E9"/>
    <w:rsid w:val="00205B17"/>
    <w:rsid w:val="00205D9B"/>
    <w:rsid w:val="002118A1"/>
    <w:rsid w:val="002174F0"/>
    <w:rsid w:val="002204DA"/>
    <w:rsid w:val="0022371A"/>
    <w:rsid w:val="00237785"/>
    <w:rsid w:val="00251FB9"/>
    <w:rsid w:val="002520AD"/>
    <w:rsid w:val="00254B50"/>
    <w:rsid w:val="0025660A"/>
    <w:rsid w:val="00257DF8"/>
    <w:rsid w:val="00257E4A"/>
    <w:rsid w:val="0026038D"/>
    <w:rsid w:val="0027175D"/>
    <w:rsid w:val="00273D66"/>
    <w:rsid w:val="002962C9"/>
    <w:rsid w:val="0029793F"/>
    <w:rsid w:val="002A11EC"/>
    <w:rsid w:val="002A1C42"/>
    <w:rsid w:val="002A617C"/>
    <w:rsid w:val="002A71CF"/>
    <w:rsid w:val="002B3E9D"/>
    <w:rsid w:val="002B594A"/>
    <w:rsid w:val="002C5E07"/>
    <w:rsid w:val="002C77F4"/>
    <w:rsid w:val="002C7F47"/>
    <w:rsid w:val="002D0869"/>
    <w:rsid w:val="002D276D"/>
    <w:rsid w:val="002D2D1C"/>
    <w:rsid w:val="002D78FE"/>
    <w:rsid w:val="002E2F52"/>
    <w:rsid w:val="002E4993"/>
    <w:rsid w:val="002E5BAC"/>
    <w:rsid w:val="002E7635"/>
    <w:rsid w:val="002F1146"/>
    <w:rsid w:val="002F265A"/>
    <w:rsid w:val="003011BD"/>
    <w:rsid w:val="0030413F"/>
    <w:rsid w:val="00305EFE"/>
    <w:rsid w:val="00310B6F"/>
    <w:rsid w:val="00313B4B"/>
    <w:rsid w:val="00313D85"/>
    <w:rsid w:val="003151F2"/>
    <w:rsid w:val="00315CE3"/>
    <w:rsid w:val="0031629B"/>
    <w:rsid w:val="0032426B"/>
    <w:rsid w:val="003251FE"/>
    <w:rsid w:val="003274DB"/>
    <w:rsid w:val="00327D91"/>
    <w:rsid w:val="00327FBF"/>
    <w:rsid w:val="00332A7B"/>
    <w:rsid w:val="003330D4"/>
    <w:rsid w:val="003343E0"/>
    <w:rsid w:val="00335E40"/>
    <w:rsid w:val="00336971"/>
    <w:rsid w:val="00337ECD"/>
    <w:rsid w:val="00344408"/>
    <w:rsid w:val="00345E37"/>
    <w:rsid w:val="00346357"/>
    <w:rsid w:val="00347F3E"/>
    <w:rsid w:val="003528B8"/>
    <w:rsid w:val="003621C3"/>
    <w:rsid w:val="0036382D"/>
    <w:rsid w:val="00366096"/>
    <w:rsid w:val="00376AC1"/>
    <w:rsid w:val="00380350"/>
    <w:rsid w:val="00380B4E"/>
    <w:rsid w:val="003816E4"/>
    <w:rsid w:val="00387166"/>
    <w:rsid w:val="0039131E"/>
    <w:rsid w:val="003A04A6"/>
    <w:rsid w:val="003A2F28"/>
    <w:rsid w:val="003A4D66"/>
    <w:rsid w:val="003A7759"/>
    <w:rsid w:val="003A7F6E"/>
    <w:rsid w:val="003B03EA"/>
    <w:rsid w:val="003B562C"/>
    <w:rsid w:val="003C301C"/>
    <w:rsid w:val="003C7C34"/>
    <w:rsid w:val="003D0F37"/>
    <w:rsid w:val="003D5150"/>
    <w:rsid w:val="003F1C3A"/>
    <w:rsid w:val="003F2D8D"/>
    <w:rsid w:val="004051B2"/>
    <w:rsid w:val="00414698"/>
    <w:rsid w:val="00415313"/>
    <w:rsid w:val="00416F7F"/>
    <w:rsid w:val="004171E0"/>
    <w:rsid w:val="00423D92"/>
    <w:rsid w:val="00424EDE"/>
    <w:rsid w:val="0042565E"/>
    <w:rsid w:val="00427B78"/>
    <w:rsid w:val="00432C05"/>
    <w:rsid w:val="00440379"/>
    <w:rsid w:val="00441393"/>
    <w:rsid w:val="00447CF0"/>
    <w:rsid w:val="00452486"/>
    <w:rsid w:val="004559A2"/>
    <w:rsid w:val="00455EC6"/>
    <w:rsid w:val="00456F10"/>
    <w:rsid w:val="004574D2"/>
    <w:rsid w:val="004604AF"/>
    <w:rsid w:val="00464858"/>
    <w:rsid w:val="00474746"/>
    <w:rsid w:val="00476942"/>
    <w:rsid w:val="00477D62"/>
    <w:rsid w:val="0048001B"/>
    <w:rsid w:val="004834DD"/>
    <w:rsid w:val="004843F9"/>
    <w:rsid w:val="004871A2"/>
    <w:rsid w:val="00491633"/>
    <w:rsid w:val="00492A8D"/>
    <w:rsid w:val="004944C8"/>
    <w:rsid w:val="004A0EBF"/>
    <w:rsid w:val="004A2275"/>
    <w:rsid w:val="004A4EC4"/>
    <w:rsid w:val="004C0E4B"/>
    <w:rsid w:val="004C5A95"/>
    <w:rsid w:val="004D377C"/>
    <w:rsid w:val="004E0BBB"/>
    <w:rsid w:val="004E1D57"/>
    <w:rsid w:val="004E2F16"/>
    <w:rsid w:val="004F142D"/>
    <w:rsid w:val="004F3383"/>
    <w:rsid w:val="004F5930"/>
    <w:rsid w:val="004F6196"/>
    <w:rsid w:val="004F6CA2"/>
    <w:rsid w:val="00500448"/>
    <w:rsid w:val="00501C7B"/>
    <w:rsid w:val="00503044"/>
    <w:rsid w:val="005044BB"/>
    <w:rsid w:val="00504AE8"/>
    <w:rsid w:val="00522D5F"/>
    <w:rsid w:val="00523666"/>
    <w:rsid w:val="00523866"/>
    <w:rsid w:val="00525922"/>
    <w:rsid w:val="00526234"/>
    <w:rsid w:val="00532C88"/>
    <w:rsid w:val="00534115"/>
    <w:rsid w:val="00534F34"/>
    <w:rsid w:val="0053692E"/>
    <w:rsid w:val="005378A6"/>
    <w:rsid w:val="00547837"/>
    <w:rsid w:val="00553146"/>
    <w:rsid w:val="00557434"/>
    <w:rsid w:val="005614F8"/>
    <w:rsid w:val="0056243B"/>
    <w:rsid w:val="00565D56"/>
    <w:rsid w:val="00572E80"/>
    <w:rsid w:val="005742EF"/>
    <w:rsid w:val="00575E2F"/>
    <w:rsid w:val="005805D2"/>
    <w:rsid w:val="00595415"/>
    <w:rsid w:val="00597652"/>
    <w:rsid w:val="005A0703"/>
    <w:rsid w:val="005A080B"/>
    <w:rsid w:val="005A081A"/>
    <w:rsid w:val="005A51F9"/>
    <w:rsid w:val="005B12A5"/>
    <w:rsid w:val="005B5D73"/>
    <w:rsid w:val="005C161A"/>
    <w:rsid w:val="005C1BCB"/>
    <w:rsid w:val="005C2312"/>
    <w:rsid w:val="005C4735"/>
    <w:rsid w:val="005C590A"/>
    <w:rsid w:val="005C5C63"/>
    <w:rsid w:val="005D03E9"/>
    <w:rsid w:val="005D304B"/>
    <w:rsid w:val="005D6A7C"/>
    <w:rsid w:val="005D6E5D"/>
    <w:rsid w:val="005D7DBF"/>
    <w:rsid w:val="005E3989"/>
    <w:rsid w:val="005E4659"/>
    <w:rsid w:val="005E657A"/>
    <w:rsid w:val="005F1386"/>
    <w:rsid w:val="005F17C2"/>
    <w:rsid w:val="00600C2B"/>
    <w:rsid w:val="00600DF9"/>
    <w:rsid w:val="006028E6"/>
    <w:rsid w:val="00607D02"/>
    <w:rsid w:val="006127AC"/>
    <w:rsid w:val="006178F9"/>
    <w:rsid w:val="00620397"/>
    <w:rsid w:val="00631EAA"/>
    <w:rsid w:val="00634A78"/>
    <w:rsid w:val="00640789"/>
    <w:rsid w:val="00642025"/>
    <w:rsid w:val="006462BC"/>
    <w:rsid w:val="00646E87"/>
    <w:rsid w:val="0065107F"/>
    <w:rsid w:val="006533FA"/>
    <w:rsid w:val="00656220"/>
    <w:rsid w:val="00656624"/>
    <w:rsid w:val="00661946"/>
    <w:rsid w:val="00666061"/>
    <w:rsid w:val="00667424"/>
    <w:rsid w:val="00667792"/>
    <w:rsid w:val="00671677"/>
    <w:rsid w:val="006744D8"/>
    <w:rsid w:val="006750F2"/>
    <w:rsid w:val="006752D6"/>
    <w:rsid w:val="00675E02"/>
    <w:rsid w:val="00677845"/>
    <w:rsid w:val="00680A5F"/>
    <w:rsid w:val="0068553C"/>
    <w:rsid w:val="00685F34"/>
    <w:rsid w:val="0069181D"/>
    <w:rsid w:val="00695656"/>
    <w:rsid w:val="006975A8"/>
    <w:rsid w:val="006A1012"/>
    <w:rsid w:val="006A3B54"/>
    <w:rsid w:val="006A3D62"/>
    <w:rsid w:val="006A4C45"/>
    <w:rsid w:val="006B6389"/>
    <w:rsid w:val="006C1376"/>
    <w:rsid w:val="006C48F9"/>
    <w:rsid w:val="006C725E"/>
    <w:rsid w:val="006D1C04"/>
    <w:rsid w:val="006D5FC5"/>
    <w:rsid w:val="006E0E7D"/>
    <w:rsid w:val="006E10BF"/>
    <w:rsid w:val="006E260C"/>
    <w:rsid w:val="006F1A35"/>
    <w:rsid w:val="006F1C14"/>
    <w:rsid w:val="006F28B5"/>
    <w:rsid w:val="006F49DE"/>
    <w:rsid w:val="00703A6A"/>
    <w:rsid w:val="0071290E"/>
    <w:rsid w:val="00722236"/>
    <w:rsid w:val="00725CCA"/>
    <w:rsid w:val="0072737A"/>
    <w:rsid w:val="00730DED"/>
    <w:rsid w:val="007311E7"/>
    <w:rsid w:val="00731DEE"/>
    <w:rsid w:val="00734BC6"/>
    <w:rsid w:val="007541D3"/>
    <w:rsid w:val="00755881"/>
    <w:rsid w:val="00756AA9"/>
    <w:rsid w:val="00756BBE"/>
    <w:rsid w:val="007577D7"/>
    <w:rsid w:val="00761330"/>
    <w:rsid w:val="00765E0E"/>
    <w:rsid w:val="00770537"/>
    <w:rsid w:val="007715E8"/>
    <w:rsid w:val="00776004"/>
    <w:rsid w:val="00776824"/>
    <w:rsid w:val="00776983"/>
    <w:rsid w:val="0078486B"/>
    <w:rsid w:val="00785A39"/>
    <w:rsid w:val="00787D8A"/>
    <w:rsid w:val="00790277"/>
    <w:rsid w:val="00791EBC"/>
    <w:rsid w:val="007932FC"/>
    <w:rsid w:val="00793577"/>
    <w:rsid w:val="00794DDD"/>
    <w:rsid w:val="00795637"/>
    <w:rsid w:val="00796C37"/>
    <w:rsid w:val="007A0E53"/>
    <w:rsid w:val="007A446A"/>
    <w:rsid w:val="007A53A6"/>
    <w:rsid w:val="007A6159"/>
    <w:rsid w:val="007B27E9"/>
    <w:rsid w:val="007B2C5B"/>
    <w:rsid w:val="007B2D11"/>
    <w:rsid w:val="007B557E"/>
    <w:rsid w:val="007B6700"/>
    <w:rsid w:val="007B6A93"/>
    <w:rsid w:val="007B7215"/>
    <w:rsid w:val="007B7BEC"/>
    <w:rsid w:val="007C1AD4"/>
    <w:rsid w:val="007D1805"/>
    <w:rsid w:val="007D2107"/>
    <w:rsid w:val="007D3A42"/>
    <w:rsid w:val="007D5895"/>
    <w:rsid w:val="007D77AB"/>
    <w:rsid w:val="007E28D0"/>
    <w:rsid w:val="007E30DF"/>
    <w:rsid w:val="007F7544"/>
    <w:rsid w:val="00800995"/>
    <w:rsid w:val="00816F79"/>
    <w:rsid w:val="008172F8"/>
    <w:rsid w:val="00817CC8"/>
    <w:rsid w:val="00821403"/>
    <w:rsid w:val="008326B2"/>
    <w:rsid w:val="00834EA3"/>
    <w:rsid w:val="00835CA1"/>
    <w:rsid w:val="00840766"/>
    <w:rsid w:val="00841E40"/>
    <w:rsid w:val="00846831"/>
    <w:rsid w:val="008469EF"/>
    <w:rsid w:val="00865532"/>
    <w:rsid w:val="00867686"/>
    <w:rsid w:val="00867837"/>
    <w:rsid w:val="008737D3"/>
    <w:rsid w:val="008747E0"/>
    <w:rsid w:val="00876841"/>
    <w:rsid w:val="00877C8B"/>
    <w:rsid w:val="00882B3C"/>
    <w:rsid w:val="0088783D"/>
    <w:rsid w:val="008972C3"/>
    <w:rsid w:val="008A20EA"/>
    <w:rsid w:val="008A28D9"/>
    <w:rsid w:val="008A30BA"/>
    <w:rsid w:val="008B22FE"/>
    <w:rsid w:val="008C33B5"/>
    <w:rsid w:val="008C3A72"/>
    <w:rsid w:val="008C41FD"/>
    <w:rsid w:val="008C6969"/>
    <w:rsid w:val="008D0CA7"/>
    <w:rsid w:val="008D2B0D"/>
    <w:rsid w:val="008E1F69"/>
    <w:rsid w:val="008E76B1"/>
    <w:rsid w:val="008F2B8A"/>
    <w:rsid w:val="008F38BB"/>
    <w:rsid w:val="008F57D8"/>
    <w:rsid w:val="00902834"/>
    <w:rsid w:val="00914E26"/>
    <w:rsid w:val="0091590F"/>
    <w:rsid w:val="009164F4"/>
    <w:rsid w:val="00923B4D"/>
    <w:rsid w:val="00925016"/>
    <w:rsid w:val="0092540C"/>
    <w:rsid w:val="00925E0F"/>
    <w:rsid w:val="00931A57"/>
    <w:rsid w:val="009336D0"/>
    <w:rsid w:val="0093492E"/>
    <w:rsid w:val="009414E6"/>
    <w:rsid w:val="0095450F"/>
    <w:rsid w:val="009561DB"/>
    <w:rsid w:val="00956901"/>
    <w:rsid w:val="00957EF9"/>
    <w:rsid w:val="00962EC1"/>
    <w:rsid w:val="00964E07"/>
    <w:rsid w:val="00966090"/>
    <w:rsid w:val="00971591"/>
    <w:rsid w:val="0097326C"/>
    <w:rsid w:val="00974564"/>
    <w:rsid w:val="00974E99"/>
    <w:rsid w:val="009764FA"/>
    <w:rsid w:val="00976B28"/>
    <w:rsid w:val="00980192"/>
    <w:rsid w:val="00982A22"/>
    <w:rsid w:val="00983964"/>
    <w:rsid w:val="00994D97"/>
    <w:rsid w:val="009A07B7"/>
    <w:rsid w:val="009B1545"/>
    <w:rsid w:val="009B31E2"/>
    <w:rsid w:val="009B336B"/>
    <w:rsid w:val="009B5023"/>
    <w:rsid w:val="009B785E"/>
    <w:rsid w:val="009C26F8"/>
    <w:rsid w:val="009C609E"/>
    <w:rsid w:val="009C63D2"/>
    <w:rsid w:val="009D25B8"/>
    <w:rsid w:val="009D26AB"/>
    <w:rsid w:val="009D4DFA"/>
    <w:rsid w:val="009E16EC"/>
    <w:rsid w:val="009E2CC3"/>
    <w:rsid w:val="009E326E"/>
    <w:rsid w:val="009E433C"/>
    <w:rsid w:val="009E4A4D"/>
    <w:rsid w:val="009E6578"/>
    <w:rsid w:val="009F081F"/>
    <w:rsid w:val="009F31DC"/>
    <w:rsid w:val="00A060B9"/>
    <w:rsid w:val="00A06A3D"/>
    <w:rsid w:val="00A10EBA"/>
    <w:rsid w:val="00A12D1C"/>
    <w:rsid w:val="00A13E56"/>
    <w:rsid w:val="00A215E7"/>
    <w:rsid w:val="00A227BF"/>
    <w:rsid w:val="00A24838"/>
    <w:rsid w:val="00A2743E"/>
    <w:rsid w:val="00A30C33"/>
    <w:rsid w:val="00A41C68"/>
    <w:rsid w:val="00A4308C"/>
    <w:rsid w:val="00A44836"/>
    <w:rsid w:val="00A50AD9"/>
    <w:rsid w:val="00A524B5"/>
    <w:rsid w:val="00A5419F"/>
    <w:rsid w:val="00A549B3"/>
    <w:rsid w:val="00A56184"/>
    <w:rsid w:val="00A57195"/>
    <w:rsid w:val="00A64038"/>
    <w:rsid w:val="00A67954"/>
    <w:rsid w:val="00A709C3"/>
    <w:rsid w:val="00A720EF"/>
    <w:rsid w:val="00A729B1"/>
    <w:rsid w:val="00A72ED7"/>
    <w:rsid w:val="00A765C7"/>
    <w:rsid w:val="00A8083F"/>
    <w:rsid w:val="00A852E6"/>
    <w:rsid w:val="00A90D86"/>
    <w:rsid w:val="00A91DBA"/>
    <w:rsid w:val="00A97900"/>
    <w:rsid w:val="00AA0F40"/>
    <w:rsid w:val="00AA1D7A"/>
    <w:rsid w:val="00AA3E01"/>
    <w:rsid w:val="00AB0BFA"/>
    <w:rsid w:val="00AB76B7"/>
    <w:rsid w:val="00AC2E8F"/>
    <w:rsid w:val="00AC33A2"/>
    <w:rsid w:val="00AD38F7"/>
    <w:rsid w:val="00AE5083"/>
    <w:rsid w:val="00AE65F1"/>
    <w:rsid w:val="00AE6BB4"/>
    <w:rsid w:val="00AE73CE"/>
    <w:rsid w:val="00AE74AD"/>
    <w:rsid w:val="00AF159C"/>
    <w:rsid w:val="00B007D3"/>
    <w:rsid w:val="00B01873"/>
    <w:rsid w:val="00B038F9"/>
    <w:rsid w:val="00B04BEC"/>
    <w:rsid w:val="00B074AB"/>
    <w:rsid w:val="00B07717"/>
    <w:rsid w:val="00B17253"/>
    <w:rsid w:val="00B20BBF"/>
    <w:rsid w:val="00B2583D"/>
    <w:rsid w:val="00B31A41"/>
    <w:rsid w:val="00B355B9"/>
    <w:rsid w:val="00B40199"/>
    <w:rsid w:val="00B41238"/>
    <w:rsid w:val="00B4166C"/>
    <w:rsid w:val="00B42573"/>
    <w:rsid w:val="00B502FF"/>
    <w:rsid w:val="00B55453"/>
    <w:rsid w:val="00B610AC"/>
    <w:rsid w:val="00B643DF"/>
    <w:rsid w:val="00B65300"/>
    <w:rsid w:val="00B67422"/>
    <w:rsid w:val="00B7007D"/>
    <w:rsid w:val="00B70BD4"/>
    <w:rsid w:val="00B712CA"/>
    <w:rsid w:val="00B73463"/>
    <w:rsid w:val="00B74F32"/>
    <w:rsid w:val="00B8167C"/>
    <w:rsid w:val="00B852F4"/>
    <w:rsid w:val="00B87DE4"/>
    <w:rsid w:val="00B90123"/>
    <w:rsid w:val="00B9016D"/>
    <w:rsid w:val="00B91B82"/>
    <w:rsid w:val="00B926D4"/>
    <w:rsid w:val="00BA0F98"/>
    <w:rsid w:val="00BA1517"/>
    <w:rsid w:val="00BA4E39"/>
    <w:rsid w:val="00BA67FD"/>
    <w:rsid w:val="00BA78D3"/>
    <w:rsid w:val="00BA7C48"/>
    <w:rsid w:val="00BB01CD"/>
    <w:rsid w:val="00BB1BA0"/>
    <w:rsid w:val="00BC251F"/>
    <w:rsid w:val="00BC27F6"/>
    <w:rsid w:val="00BC39F4"/>
    <w:rsid w:val="00BC7D9E"/>
    <w:rsid w:val="00BD1587"/>
    <w:rsid w:val="00BD6179"/>
    <w:rsid w:val="00BD6A20"/>
    <w:rsid w:val="00BD7EE1"/>
    <w:rsid w:val="00BE5568"/>
    <w:rsid w:val="00BE5764"/>
    <w:rsid w:val="00BF1358"/>
    <w:rsid w:val="00C007CD"/>
    <w:rsid w:val="00C0106D"/>
    <w:rsid w:val="00C055BC"/>
    <w:rsid w:val="00C133BE"/>
    <w:rsid w:val="00C13670"/>
    <w:rsid w:val="00C1690A"/>
    <w:rsid w:val="00C17F49"/>
    <w:rsid w:val="00C20990"/>
    <w:rsid w:val="00C222B4"/>
    <w:rsid w:val="00C262E4"/>
    <w:rsid w:val="00C27119"/>
    <w:rsid w:val="00C33E20"/>
    <w:rsid w:val="00C35CF6"/>
    <w:rsid w:val="00C3725B"/>
    <w:rsid w:val="00C44952"/>
    <w:rsid w:val="00C5085B"/>
    <w:rsid w:val="00C522BE"/>
    <w:rsid w:val="00C533EC"/>
    <w:rsid w:val="00C5470E"/>
    <w:rsid w:val="00C55AEF"/>
    <w:rsid w:val="00C55EFB"/>
    <w:rsid w:val="00C56585"/>
    <w:rsid w:val="00C56B3F"/>
    <w:rsid w:val="00C6261F"/>
    <w:rsid w:val="00C63DCD"/>
    <w:rsid w:val="00C65492"/>
    <w:rsid w:val="00C6602D"/>
    <w:rsid w:val="00C66A63"/>
    <w:rsid w:val="00C67AFA"/>
    <w:rsid w:val="00C716E5"/>
    <w:rsid w:val="00C773D9"/>
    <w:rsid w:val="00C80307"/>
    <w:rsid w:val="00C80ACE"/>
    <w:rsid w:val="00C81162"/>
    <w:rsid w:val="00C83258"/>
    <w:rsid w:val="00C83666"/>
    <w:rsid w:val="00C870B5"/>
    <w:rsid w:val="00C907DF"/>
    <w:rsid w:val="00C91630"/>
    <w:rsid w:val="00C91DC3"/>
    <w:rsid w:val="00C9558A"/>
    <w:rsid w:val="00C96266"/>
    <w:rsid w:val="00C966EB"/>
    <w:rsid w:val="00CA04B1"/>
    <w:rsid w:val="00CA2DFC"/>
    <w:rsid w:val="00CA3E5D"/>
    <w:rsid w:val="00CA4EC9"/>
    <w:rsid w:val="00CB03D4"/>
    <w:rsid w:val="00CB0617"/>
    <w:rsid w:val="00CB137B"/>
    <w:rsid w:val="00CC0683"/>
    <w:rsid w:val="00CC35EF"/>
    <w:rsid w:val="00CC4C57"/>
    <w:rsid w:val="00CC5048"/>
    <w:rsid w:val="00CC6246"/>
    <w:rsid w:val="00CD2159"/>
    <w:rsid w:val="00CD6ED3"/>
    <w:rsid w:val="00CE5E46"/>
    <w:rsid w:val="00CF49CC"/>
    <w:rsid w:val="00D0307B"/>
    <w:rsid w:val="00D04DA3"/>
    <w:rsid w:val="00D04F0B"/>
    <w:rsid w:val="00D1463A"/>
    <w:rsid w:val="00D2318A"/>
    <w:rsid w:val="00D252C9"/>
    <w:rsid w:val="00D32DDF"/>
    <w:rsid w:val="00D3700C"/>
    <w:rsid w:val="00D41196"/>
    <w:rsid w:val="00D638E0"/>
    <w:rsid w:val="00D653B1"/>
    <w:rsid w:val="00D6764B"/>
    <w:rsid w:val="00D74AE1"/>
    <w:rsid w:val="00D75D42"/>
    <w:rsid w:val="00D80B20"/>
    <w:rsid w:val="00D82731"/>
    <w:rsid w:val="00D865A8"/>
    <w:rsid w:val="00D9012A"/>
    <w:rsid w:val="00D92C2D"/>
    <w:rsid w:val="00D9361E"/>
    <w:rsid w:val="00D93DFD"/>
    <w:rsid w:val="00D94EAF"/>
    <w:rsid w:val="00D94F38"/>
    <w:rsid w:val="00D95A34"/>
    <w:rsid w:val="00DA17CD"/>
    <w:rsid w:val="00DA68E2"/>
    <w:rsid w:val="00DB038D"/>
    <w:rsid w:val="00DB1C9D"/>
    <w:rsid w:val="00DB25B3"/>
    <w:rsid w:val="00DB3706"/>
    <w:rsid w:val="00DB7DFF"/>
    <w:rsid w:val="00DC2D20"/>
    <w:rsid w:val="00DD60F2"/>
    <w:rsid w:val="00DE0893"/>
    <w:rsid w:val="00DE1507"/>
    <w:rsid w:val="00DE2814"/>
    <w:rsid w:val="00DE6796"/>
    <w:rsid w:val="00DF41B2"/>
    <w:rsid w:val="00DF58B0"/>
    <w:rsid w:val="00E0031F"/>
    <w:rsid w:val="00E01272"/>
    <w:rsid w:val="00E03067"/>
    <w:rsid w:val="00E03846"/>
    <w:rsid w:val="00E05281"/>
    <w:rsid w:val="00E05CCE"/>
    <w:rsid w:val="00E14106"/>
    <w:rsid w:val="00E16EB4"/>
    <w:rsid w:val="00E17CE2"/>
    <w:rsid w:val="00E20A7D"/>
    <w:rsid w:val="00E21A27"/>
    <w:rsid w:val="00E24F17"/>
    <w:rsid w:val="00E250FF"/>
    <w:rsid w:val="00E27A2F"/>
    <w:rsid w:val="00E30FF8"/>
    <w:rsid w:val="00E42A94"/>
    <w:rsid w:val="00E458BF"/>
    <w:rsid w:val="00E502FD"/>
    <w:rsid w:val="00E54BFB"/>
    <w:rsid w:val="00E54CD7"/>
    <w:rsid w:val="00E55A67"/>
    <w:rsid w:val="00E6019A"/>
    <w:rsid w:val="00E61084"/>
    <w:rsid w:val="00E64DBC"/>
    <w:rsid w:val="00E67CB6"/>
    <w:rsid w:val="00E706E7"/>
    <w:rsid w:val="00E721A9"/>
    <w:rsid w:val="00E77BCB"/>
    <w:rsid w:val="00E818AD"/>
    <w:rsid w:val="00E81D18"/>
    <w:rsid w:val="00E84229"/>
    <w:rsid w:val="00E84965"/>
    <w:rsid w:val="00E864CC"/>
    <w:rsid w:val="00E87FDD"/>
    <w:rsid w:val="00E90E4E"/>
    <w:rsid w:val="00E9391E"/>
    <w:rsid w:val="00EA1052"/>
    <w:rsid w:val="00EA218F"/>
    <w:rsid w:val="00EA4F29"/>
    <w:rsid w:val="00EA5B27"/>
    <w:rsid w:val="00EA5F83"/>
    <w:rsid w:val="00EA6F9D"/>
    <w:rsid w:val="00EB6F3C"/>
    <w:rsid w:val="00EC0740"/>
    <w:rsid w:val="00EC1E2C"/>
    <w:rsid w:val="00EC2B9A"/>
    <w:rsid w:val="00EC3723"/>
    <w:rsid w:val="00EC568A"/>
    <w:rsid w:val="00EC7C87"/>
    <w:rsid w:val="00ED030E"/>
    <w:rsid w:val="00ED2A8D"/>
    <w:rsid w:val="00ED4450"/>
    <w:rsid w:val="00EE54CB"/>
    <w:rsid w:val="00EE6424"/>
    <w:rsid w:val="00EF1C54"/>
    <w:rsid w:val="00EF3944"/>
    <w:rsid w:val="00EF404B"/>
    <w:rsid w:val="00EF7AA9"/>
    <w:rsid w:val="00F00376"/>
    <w:rsid w:val="00F01F0C"/>
    <w:rsid w:val="00F029C8"/>
    <w:rsid w:val="00F02A5A"/>
    <w:rsid w:val="00F11368"/>
    <w:rsid w:val="00F11764"/>
    <w:rsid w:val="00F141E7"/>
    <w:rsid w:val="00F157E2"/>
    <w:rsid w:val="00F22B39"/>
    <w:rsid w:val="00F259AD"/>
    <w:rsid w:val="00F259E2"/>
    <w:rsid w:val="00F267A9"/>
    <w:rsid w:val="00F30C07"/>
    <w:rsid w:val="00F31D60"/>
    <w:rsid w:val="00F41F0B"/>
    <w:rsid w:val="00F4326F"/>
    <w:rsid w:val="00F519DD"/>
    <w:rsid w:val="00F527AC"/>
    <w:rsid w:val="00F5503F"/>
    <w:rsid w:val="00F56E11"/>
    <w:rsid w:val="00F61D83"/>
    <w:rsid w:val="00F65DD1"/>
    <w:rsid w:val="00F707B3"/>
    <w:rsid w:val="00F71135"/>
    <w:rsid w:val="00F74309"/>
    <w:rsid w:val="00F82C35"/>
    <w:rsid w:val="00F87070"/>
    <w:rsid w:val="00F90461"/>
    <w:rsid w:val="00FA0F6E"/>
    <w:rsid w:val="00FA2D58"/>
    <w:rsid w:val="00FA370D"/>
    <w:rsid w:val="00FB4517"/>
    <w:rsid w:val="00FC2240"/>
    <w:rsid w:val="00FC378B"/>
    <w:rsid w:val="00FC3977"/>
    <w:rsid w:val="00FC39FB"/>
    <w:rsid w:val="00FC75DC"/>
    <w:rsid w:val="00FD0119"/>
    <w:rsid w:val="00FD1837"/>
    <w:rsid w:val="00FD2566"/>
    <w:rsid w:val="00FD2F16"/>
    <w:rsid w:val="00FD6065"/>
    <w:rsid w:val="00FD7D68"/>
    <w:rsid w:val="00FE1D34"/>
    <w:rsid w:val="00FE244F"/>
    <w:rsid w:val="00FE2A6F"/>
    <w:rsid w:val="00FE4A0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486EB0A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6533FA"/>
    <w:pPr>
      <w:keepNext/>
      <w:keepLines/>
      <w:numPr>
        <w:numId w:val="34"/>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1955EB"/>
    <w:pPr>
      <w:numPr>
        <w:ilvl w:val="1"/>
        <w:numId w:val="34"/>
      </w:numPr>
      <w:spacing w:before="120" w:after="120" w:line="240" w:lineRule="auto"/>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6533FA"/>
    <w:pPr>
      <w:keepNext/>
      <w:keepLines/>
      <w:numPr>
        <w:ilvl w:val="2"/>
        <w:numId w:val="34"/>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6533FA"/>
    <w:pPr>
      <w:keepNext/>
      <w:keepLines/>
      <w:numPr>
        <w:ilvl w:val="3"/>
        <w:numId w:val="34"/>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numPr>
        <w:ilvl w:val="4"/>
        <w:numId w:val="34"/>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numPr>
        <w:ilvl w:val="5"/>
        <w:numId w:val="34"/>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numPr>
        <w:ilvl w:val="6"/>
        <w:numId w:val="3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numPr>
        <w:ilvl w:val="7"/>
        <w:numId w:val="3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numPr>
        <w:ilvl w:val="8"/>
        <w:numId w:val="3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1955EB"/>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C055BC"/>
    <w:pPr>
      <w:spacing w:before="20" w:after="2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rsid w:val="006E10BF"/>
    <w:p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C055BC"/>
    <w:pPr>
      <w:spacing w:before="20" w:after="2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BodyText2">
    <w:name w:val="Body Text 2"/>
    <w:basedOn w:val="Normal"/>
    <w:link w:val="BodyText2Char"/>
    <w:unhideWhenUsed/>
    <w:rsid w:val="0048001B"/>
    <w:pPr>
      <w:spacing w:after="120" w:line="480" w:lineRule="auto"/>
    </w:pPr>
  </w:style>
  <w:style w:type="character" w:customStyle="1" w:styleId="BodyText2Char">
    <w:name w:val="Body Text 2 Char"/>
    <w:basedOn w:val="DefaultParagraphFont"/>
    <w:link w:val="BodyText2"/>
    <w:semiHidden/>
    <w:rsid w:val="0048001B"/>
    <w:rPr>
      <w:sz w:val="18"/>
      <w:lang w:val="en-GB"/>
    </w:rPr>
  </w:style>
  <w:style w:type="paragraph" w:styleId="BlockText">
    <w:name w:val="Block Text"/>
    <w:basedOn w:val="Normal"/>
    <w:rsid w:val="0048001B"/>
    <w:pPr>
      <w:spacing w:after="120" w:line="240" w:lineRule="auto"/>
      <w:ind w:left="1440" w:right="1440"/>
    </w:pPr>
    <w:rPr>
      <w:rFonts w:ascii="Arial" w:eastAsia="Times New Roman" w:hAnsi="Arial" w:cs="Times New Roman"/>
      <w:sz w:val="22"/>
      <w:szCs w:val="24"/>
    </w:rPr>
  </w:style>
  <w:style w:type="paragraph" w:styleId="BodyTextIndent">
    <w:name w:val="Body Text Indent"/>
    <w:basedOn w:val="Normal"/>
    <w:link w:val="BodyTextIndentChar"/>
    <w:rsid w:val="0048001B"/>
    <w:pPr>
      <w:spacing w:after="120" w:line="240" w:lineRule="auto"/>
      <w:ind w:left="993"/>
    </w:pPr>
    <w:rPr>
      <w:rFonts w:ascii="Arial" w:eastAsia="Times New Roman" w:hAnsi="Arial" w:cs="Times New Roman"/>
      <w:sz w:val="22"/>
      <w:szCs w:val="24"/>
    </w:rPr>
  </w:style>
  <w:style w:type="character" w:customStyle="1" w:styleId="BodyTextIndentChar">
    <w:name w:val="Body Text Indent Char"/>
    <w:basedOn w:val="DefaultParagraphFont"/>
    <w:link w:val="BodyTextIndent"/>
    <w:rsid w:val="0048001B"/>
    <w:rPr>
      <w:rFonts w:ascii="Arial" w:eastAsia="Times New Roman" w:hAnsi="Arial" w:cs="Times New Roman"/>
      <w:szCs w:val="24"/>
      <w:lang w:val="en-GB"/>
    </w:rPr>
  </w:style>
  <w:style w:type="paragraph" w:styleId="BodyTextIndent2">
    <w:name w:val="Body Text Indent 2"/>
    <w:basedOn w:val="Normal"/>
    <w:link w:val="BodyTextIndent2Char"/>
    <w:rsid w:val="0048001B"/>
    <w:pPr>
      <w:spacing w:after="120" w:line="240" w:lineRule="auto"/>
      <w:ind w:left="1134"/>
      <w:jc w:val="both"/>
    </w:pPr>
    <w:rPr>
      <w:rFonts w:ascii="Arial" w:eastAsia="Times New Roman" w:hAnsi="Arial" w:cs="Times New Roman"/>
      <w:sz w:val="22"/>
      <w:szCs w:val="24"/>
      <w:lang w:eastAsia="de-DE"/>
    </w:rPr>
  </w:style>
  <w:style w:type="character" w:customStyle="1" w:styleId="BodyTextIndent2Char">
    <w:name w:val="Body Text Indent 2 Char"/>
    <w:basedOn w:val="DefaultParagraphFont"/>
    <w:link w:val="BodyTextIndent2"/>
    <w:rsid w:val="0048001B"/>
    <w:rPr>
      <w:rFonts w:ascii="Arial" w:eastAsia="Times New Roman" w:hAnsi="Arial" w:cs="Times New Roman"/>
      <w:szCs w:val="24"/>
      <w:lang w:val="en-GB" w:eastAsia="de-DE"/>
    </w:rPr>
  </w:style>
  <w:style w:type="paragraph" w:customStyle="1" w:styleId="Figure">
    <w:name w:val="Figure_#"/>
    <w:basedOn w:val="Normal"/>
    <w:next w:val="BodyText"/>
    <w:rsid w:val="0048001B"/>
    <w:pPr>
      <w:numPr>
        <w:numId w:val="33"/>
      </w:numPr>
      <w:spacing w:before="120" w:after="120" w:line="240" w:lineRule="auto"/>
      <w:jc w:val="center"/>
    </w:pPr>
    <w:rPr>
      <w:rFonts w:ascii="Arial" w:eastAsia="Times New Roman" w:hAnsi="Arial" w:cs="Times New Roman"/>
      <w:i/>
      <w:sz w:val="22"/>
      <w:szCs w:val="20"/>
      <w:lang w:eastAsia="en-GB"/>
    </w:rPr>
  </w:style>
  <w:style w:type="paragraph" w:styleId="Index1">
    <w:name w:val="index 1"/>
    <w:basedOn w:val="Normal"/>
    <w:next w:val="Normal"/>
    <w:autoRedefine/>
    <w:rsid w:val="0048001B"/>
    <w:pPr>
      <w:tabs>
        <w:tab w:val="left" w:pos="794"/>
        <w:tab w:val="left" w:pos="1191"/>
        <w:tab w:val="left" w:pos="1588"/>
        <w:tab w:val="left" w:pos="1985"/>
      </w:tabs>
      <w:overflowPunct w:val="0"/>
      <w:autoSpaceDE w:val="0"/>
      <w:autoSpaceDN w:val="0"/>
      <w:adjustRightInd w:val="0"/>
      <w:spacing w:before="120" w:line="240" w:lineRule="auto"/>
      <w:textAlignment w:val="baseline"/>
    </w:pPr>
    <w:rPr>
      <w:rFonts w:ascii="Arial" w:eastAsia="Times New Roman" w:hAnsi="Arial" w:cs="Times New Roman"/>
      <w:sz w:val="22"/>
      <w:szCs w:val="24"/>
      <w:lang w:eastAsia="de-DE"/>
    </w:rPr>
  </w:style>
  <w:style w:type="paragraph" w:styleId="Index2">
    <w:name w:val="index 2"/>
    <w:basedOn w:val="Normal"/>
    <w:next w:val="Normal"/>
    <w:autoRedefine/>
    <w:rsid w:val="0048001B"/>
    <w:pPr>
      <w:tabs>
        <w:tab w:val="left" w:pos="794"/>
        <w:tab w:val="left" w:pos="1191"/>
        <w:tab w:val="left" w:pos="1588"/>
        <w:tab w:val="left" w:pos="1985"/>
      </w:tabs>
      <w:overflowPunct w:val="0"/>
      <w:autoSpaceDE w:val="0"/>
      <w:autoSpaceDN w:val="0"/>
      <w:adjustRightInd w:val="0"/>
      <w:spacing w:before="120" w:line="240" w:lineRule="auto"/>
      <w:ind w:left="283"/>
      <w:textAlignment w:val="baseline"/>
    </w:pPr>
    <w:rPr>
      <w:rFonts w:ascii="Arial" w:eastAsia="Times New Roman" w:hAnsi="Arial" w:cs="Times New Roman"/>
      <w:sz w:val="22"/>
      <w:szCs w:val="24"/>
      <w:lang w:eastAsia="de-DE"/>
    </w:rPr>
  </w:style>
  <w:style w:type="paragraph" w:styleId="Index3">
    <w:name w:val="index 3"/>
    <w:basedOn w:val="Normal"/>
    <w:next w:val="Normal"/>
    <w:autoRedefine/>
    <w:rsid w:val="0048001B"/>
    <w:pPr>
      <w:tabs>
        <w:tab w:val="left" w:pos="794"/>
        <w:tab w:val="left" w:pos="1191"/>
        <w:tab w:val="left" w:pos="1588"/>
        <w:tab w:val="left" w:pos="1985"/>
      </w:tabs>
      <w:overflowPunct w:val="0"/>
      <w:autoSpaceDE w:val="0"/>
      <w:autoSpaceDN w:val="0"/>
      <w:adjustRightInd w:val="0"/>
      <w:spacing w:before="120" w:line="240" w:lineRule="auto"/>
      <w:ind w:left="566"/>
      <w:textAlignment w:val="baseline"/>
    </w:pPr>
    <w:rPr>
      <w:rFonts w:ascii="Arial" w:eastAsia="Times New Roman" w:hAnsi="Arial" w:cs="Times New Roman"/>
      <w:sz w:val="22"/>
      <w:szCs w:val="24"/>
      <w:lang w:eastAsia="de-DE"/>
    </w:rPr>
  </w:style>
  <w:style w:type="paragraph" w:styleId="Index4">
    <w:name w:val="index 4"/>
    <w:basedOn w:val="Normal"/>
    <w:next w:val="Normal"/>
    <w:autoRedefine/>
    <w:rsid w:val="0048001B"/>
    <w:pPr>
      <w:tabs>
        <w:tab w:val="left" w:pos="794"/>
        <w:tab w:val="left" w:pos="1191"/>
        <w:tab w:val="left" w:pos="1588"/>
        <w:tab w:val="left" w:pos="1985"/>
      </w:tabs>
      <w:overflowPunct w:val="0"/>
      <w:autoSpaceDE w:val="0"/>
      <w:autoSpaceDN w:val="0"/>
      <w:adjustRightInd w:val="0"/>
      <w:spacing w:before="120" w:line="240" w:lineRule="auto"/>
      <w:ind w:left="849"/>
      <w:textAlignment w:val="baseline"/>
    </w:pPr>
    <w:rPr>
      <w:rFonts w:ascii="Arial" w:eastAsia="Times New Roman" w:hAnsi="Arial" w:cs="Times New Roman"/>
      <w:sz w:val="22"/>
      <w:szCs w:val="24"/>
      <w:lang w:eastAsia="de-DE"/>
    </w:rPr>
  </w:style>
  <w:style w:type="paragraph" w:styleId="Index5">
    <w:name w:val="index 5"/>
    <w:basedOn w:val="Normal"/>
    <w:next w:val="Normal"/>
    <w:autoRedefine/>
    <w:rsid w:val="0048001B"/>
    <w:pPr>
      <w:tabs>
        <w:tab w:val="left" w:pos="794"/>
        <w:tab w:val="left" w:pos="1191"/>
        <w:tab w:val="left" w:pos="1588"/>
        <w:tab w:val="left" w:pos="1985"/>
      </w:tabs>
      <w:overflowPunct w:val="0"/>
      <w:autoSpaceDE w:val="0"/>
      <w:autoSpaceDN w:val="0"/>
      <w:adjustRightInd w:val="0"/>
      <w:spacing w:before="120" w:line="240" w:lineRule="auto"/>
      <w:ind w:left="1132"/>
      <w:textAlignment w:val="baseline"/>
    </w:pPr>
    <w:rPr>
      <w:rFonts w:ascii="Arial" w:eastAsia="Times New Roman" w:hAnsi="Arial" w:cs="Times New Roman"/>
      <w:sz w:val="22"/>
      <w:szCs w:val="24"/>
      <w:lang w:eastAsia="de-DE"/>
    </w:rPr>
  </w:style>
  <w:style w:type="paragraph" w:styleId="Index6">
    <w:name w:val="index 6"/>
    <w:basedOn w:val="Normal"/>
    <w:next w:val="Normal"/>
    <w:autoRedefine/>
    <w:rsid w:val="0048001B"/>
    <w:pPr>
      <w:tabs>
        <w:tab w:val="left" w:pos="794"/>
        <w:tab w:val="left" w:pos="1191"/>
        <w:tab w:val="left" w:pos="1588"/>
        <w:tab w:val="left" w:pos="1985"/>
      </w:tabs>
      <w:overflowPunct w:val="0"/>
      <w:autoSpaceDE w:val="0"/>
      <w:autoSpaceDN w:val="0"/>
      <w:adjustRightInd w:val="0"/>
      <w:spacing w:before="120" w:line="240" w:lineRule="auto"/>
      <w:ind w:left="1415"/>
      <w:textAlignment w:val="baseline"/>
    </w:pPr>
    <w:rPr>
      <w:rFonts w:ascii="Arial" w:eastAsia="Times New Roman" w:hAnsi="Arial" w:cs="Times New Roman"/>
      <w:sz w:val="22"/>
      <w:szCs w:val="24"/>
      <w:lang w:eastAsia="de-DE"/>
    </w:rPr>
  </w:style>
  <w:style w:type="paragraph" w:styleId="Index7">
    <w:name w:val="index 7"/>
    <w:basedOn w:val="Normal"/>
    <w:next w:val="Normal"/>
    <w:autoRedefine/>
    <w:rsid w:val="0048001B"/>
    <w:pPr>
      <w:tabs>
        <w:tab w:val="left" w:pos="794"/>
        <w:tab w:val="left" w:pos="1191"/>
        <w:tab w:val="left" w:pos="1588"/>
        <w:tab w:val="left" w:pos="1985"/>
      </w:tabs>
      <w:overflowPunct w:val="0"/>
      <w:autoSpaceDE w:val="0"/>
      <w:autoSpaceDN w:val="0"/>
      <w:adjustRightInd w:val="0"/>
      <w:spacing w:before="120" w:line="240" w:lineRule="auto"/>
      <w:ind w:left="1698"/>
      <w:textAlignment w:val="baseline"/>
    </w:pPr>
    <w:rPr>
      <w:rFonts w:ascii="Arial" w:eastAsia="Times New Roman" w:hAnsi="Arial" w:cs="Times New Roman"/>
      <w:sz w:val="22"/>
      <w:szCs w:val="24"/>
      <w:lang w:eastAsia="de-DE"/>
    </w:rPr>
  </w:style>
  <w:style w:type="paragraph" w:styleId="IndexHeading">
    <w:name w:val="index heading"/>
    <w:basedOn w:val="Normal"/>
    <w:next w:val="Index1"/>
    <w:rsid w:val="0048001B"/>
    <w:pPr>
      <w:tabs>
        <w:tab w:val="left" w:pos="794"/>
        <w:tab w:val="left" w:pos="1191"/>
        <w:tab w:val="left" w:pos="1588"/>
        <w:tab w:val="left" w:pos="1985"/>
      </w:tabs>
      <w:overflowPunct w:val="0"/>
      <w:autoSpaceDE w:val="0"/>
      <w:autoSpaceDN w:val="0"/>
      <w:adjustRightInd w:val="0"/>
      <w:spacing w:before="120" w:line="240" w:lineRule="auto"/>
      <w:textAlignment w:val="baseline"/>
    </w:pPr>
    <w:rPr>
      <w:rFonts w:ascii="Arial" w:eastAsia="Times New Roman" w:hAnsi="Arial" w:cs="Times New Roman"/>
      <w:sz w:val="22"/>
      <w:szCs w:val="24"/>
      <w:lang w:eastAsia="de-DE"/>
    </w:rPr>
  </w:style>
  <w:style w:type="paragraph" w:customStyle="1" w:styleId="List1indent">
    <w:name w:val="List 1 indent"/>
    <w:basedOn w:val="Normal"/>
    <w:rsid w:val="0048001B"/>
    <w:pPr>
      <w:tabs>
        <w:tab w:val="num" w:pos="993"/>
      </w:tabs>
      <w:spacing w:after="120" w:line="240" w:lineRule="auto"/>
      <w:ind w:left="993"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48001B"/>
    <w:pPr>
      <w:numPr>
        <w:ilvl w:val="2"/>
        <w:numId w:val="35"/>
      </w:numPr>
      <w:spacing w:after="120" w:line="240" w:lineRule="auto"/>
      <w:jc w:val="both"/>
    </w:pPr>
    <w:rPr>
      <w:rFonts w:ascii="Arial" w:eastAsia="Times New Roman" w:hAnsi="Arial" w:cs="Times New Roman"/>
      <w:sz w:val="20"/>
      <w:szCs w:val="20"/>
      <w:lang w:eastAsia="en-GB"/>
    </w:rPr>
  </w:style>
  <w:style w:type="paragraph" w:customStyle="1" w:styleId="List1indent2text">
    <w:name w:val="List 1 indent 2 text"/>
    <w:basedOn w:val="Normal"/>
    <w:rsid w:val="0048001B"/>
    <w:pPr>
      <w:spacing w:after="120" w:line="240" w:lineRule="auto"/>
      <w:ind w:left="1701"/>
      <w:jc w:val="both"/>
    </w:pPr>
    <w:rPr>
      <w:rFonts w:ascii="Arial" w:eastAsia="Times New Roman" w:hAnsi="Arial" w:cs="Times New Roman"/>
      <w:sz w:val="20"/>
      <w:szCs w:val="20"/>
      <w:lang w:eastAsia="en-GB"/>
    </w:rPr>
  </w:style>
  <w:style w:type="paragraph" w:customStyle="1" w:styleId="List1indenttext">
    <w:name w:val="List 1 indent text"/>
    <w:basedOn w:val="Normal"/>
    <w:rsid w:val="0048001B"/>
    <w:pPr>
      <w:spacing w:after="120" w:line="240" w:lineRule="auto"/>
      <w:ind w:left="1134"/>
      <w:jc w:val="both"/>
    </w:pPr>
    <w:rPr>
      <w:rFonts w:ascii="Arial" w:eastAsia="Times New Roman" w:hAnsi="Arial" w:cs="Times New Roman"/>
      <w:sz w:val="22"/>
      <w:szCs w:val="20"/>
      <w:lang w:eastAsia="en-GB"/>
    </w:rPr>
  </w:style>
  <w:style w:type="paragraph" w:styleId="ListBullet">
    <w:name w:val="List Bullet"/>
    <w:basedOn w:val="Normal"/>
    <w:autoRedefine/>
    <w:rsid w:val="0048001B"/>
    <w:pPr>
      <w:spacing w:before="60" w:after="80" w:line="240" w:lineRule="auto"/>
      <w:ind w:left="354"/>
    </w:pPr>
    <w:rPr>
      <w:rFonts w:ascii="Arial" w:eastAsia="Times New Roman" w:hAnsi="Arial" w:cs="Times New Roman"/>
      <w:sz w:val="22"/>
      <w:szCs w:val="24"/>
    </w:rPr>
  </w:style>
  <w:style w:type="paragraph" w:styleId="Quote">
    <w:name w:val="Quote"/>
    <w:basedOn w:val="Normal"/>
    <w:link w:val="QuoteChar"/>
    <w:rsid w:val="0048001B"/>
    <w:pPr>
      <w:spacing w:before="60" w:after="60" w:line="240" w:lineRule="auto"/>
      <w:ind w:left="567" w:right="935"/>
      <w:jc w:val="both"/>
    </w:pPr>
    <w:rPr>
      <w:rFonts w:ascii="Arial" w:eastAsia="Times New Roman" w:hAnsi="Arial" w:cs="Times New Roman"/>
      <w:i/>
      <w:sz w:val="22"/>
      <w:szCs w:val="24"/>
    </w:rPr>
  </w:style>
  <w:style w:type="character" w:customStyle="1" w:styleId="QuoteChar">
    <w:name w:val="Quote Char"/>
    <w:basedOn w:val="DefaultParagraphFont"/>
    <w:link w:val="Quote"/>
    <w:rsid w:val="0048001B"/>
    <w:rPr>
      <w:rFonts w:ascii="Arial" w:eastAsia="Times New Roman" w:hAnsi="Arial" w:cs="Times New Roman"/>
      <w:i/>
      <w:szCs w:val="24"/>
      <w:lang w:val="en-GB"/>
    </w:rPr>
  </w:style>
  <w:style w:type="paragraph" w:styleId="Subtitle">
    <w:name w:val="Subtitle"/>
    <w:basedOn w:val="Normal"/>
    <w:link w:val="SubtitleChar"/>
    <w:rsid w:val="0048001B"/>
    <w:pPr>
      <w:spacing w:after="60" w:line="240" w:lineRule="auto"/>
      <w:jc w:val="center"/>
      <w:outlineLvl w:val="1"/>
    </w:pPr>
    <w:rPr>
      <w:rFonts w:ascii="Arial" w:eastAsia="Times New Roman" w:hAnsi="Arial" w:cs="Arial"/>
      <w:b/>
      <w:sz w:val="28"/>
      <w:szCs w:val="28"/>
    </w:rPr>
  </w:style>
  <w:style w:type="character" w:customStyle="1" w:styleId="SubtitleChar">
    <w:name w:val="Subtitle Char"/>
    <w:basedOn w:val="DefaultParagraphFont"/>
    <w:link w:val="Subtitle"/>
    <w:rsid w:val="0048001B"/>
    <w:rPr>
      <w:rFonts w:ascii="Arial" w:eastAsia="Times New Roman" w:hAnsi="Arial" w:cs="Arial"/>
      <w:b/>
      <w:sz w:val="28"/>
      <w:szCs w:val="28"/>
      <w:lang w:val="en-GB"/>
    </w:rPr>
  </w:style>
  <w:style w:type="paragraph" w:customStyle="1" w:styleId="Table">
    <w:name w:val="Table_#"/>
    <w:basedOn w:val="Normal"/>
    <w:next w:val="Normal"/>
    <w:rsid w:val="0048001B"/>
    <w:pPr>
      <w:numPr>
        <w:numId w:val="36"/>
      </w:numPr>
      <w:spacing w:before="120" w:after="120" w:line="240" w:lineRule="auto"/>
      <w:jc w:val="center"/>
    </w:pPr>
    <w:rPr>
      <w:rFonts w:ascii="Arial" w:eastAsia="Times New Roman" w:hAnsi="Arial" w:cs="Times New Roman"/>
      <w:i/>
      <w:sz w:val="22"/>
      <w:szCs w:val="20"/>
      <w:lang w:eastAsia="en-GB"/>
    </w:rPr>
  </w:style>
  <w:style w:type="paragraph" w:customStyle="1" w:styleId="Tabletext0">
    <w:name w:val="Table_text"/>
    <w:basedOn w:val="Normal"/>
    <w:rsid w:val="0048001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Arial" w:eastAsia="Times New Roman" w:hAnsi="Arial" w:cs="Times New Roman"/>
      <w:iCs/>
      <w:szCs w:val="24"/>
      <w:lang w:val="en-US"/>
    </w:rPr>
  </w:style>
  <w:style w:type="paragraph" w:styleId="Title">
    <w:name w:val="Title"/>
    <w:basedOn w:val="Normal"/>
    <w:link w:val="TitleChar"/>
    <w:rsid w:val="0048001B"/>
    <w:pPr>
      <w:spacing w:before="180" w:after="60" w:line="240" w:lineRule="auto"/>
      <w:jc w:val="center"/>
      <w:outlineLvl w:val="0"/>
    </w:pPr>
    <w:rPr>
      <w:rFonts w:ascii="Arial" w:eastAsia="Times New Roman" w:hAnsi="Arial" w:cs="Arial"/>
      <w:b/>
      <w:bCs/>
      <w:kern w:val="28"/>
      <w:sz w:val="32"/>
      <w:szCs w:val="32"/>
    </w:rPr>
  </w:style>
  <w:style w:type="character" w:customStyle="1" w:styleId="TitleChar">
    <w:name w:val="Title Char"/>
    <w:basedOn w:val="DefaultParagraphFont"/>
    <w:link w:val="Title"/>
    <w:rsid w:val="0048001B"/>
    <w:rPr>
      <w:rFonts w:ascii="Arial" w:eastAsia="Times New Roman" w:hAnsi="Arial" w:cs="Arial"/>
      <w:b/>
      <w:bCs/>
      <w:kern w:val="28"/>
      <w:sz w:val="32"/>
      <w:szCs w:val="32"/>
      <w:lang w:val="en-GB"/>
    </w:rPr>
  </w:style>
  <w:style w:type="character" w:customStyle="1" w:styleId="CharChar13">
    <w:name w:val="Char Char13"/>
    <w:basedOn w:val="DefaultParagraphFont"/>
    <w:rsid w:val="0048001B"/>
    <w:rPr>
      <w:rFonts w:ascii="Arial" w:eastAsia="MS Mincho" w:hAnsi="Arial" w:cs="Arial"/>
      <w:szCs w:val="22"/>
      <w:lang w:val="en-GB" w:eastAsia="ja-JP" w:bidi="ar-SA"/>
    </w:rPr>
  </w:style>
  <w:style w:type="character" w:customStyle="1" w:styleId="CharChar15">
    <w:name w:val="Char Char15"/>
    <w:basedOn w:val="DefaultParagraphFont"/>
    <w:rsid w:val="0048001B"/>
    <w:rPr>
      <w:rFonts w:ascii="Arial" w:eastAsia="MS Mincho" w:hAnsi="Arial" w:cs="Arial"/>
      <w:sz w:val="22"/>
      <w:szCs w:val="22"/>
      <w:lang w:val="en-GB" w:eastAsia="en-GB" w:bidi="ar-SA"/>
    </w:rPr>
  </w:style>
  <w:style w:type="paragraph" w:customStyle="1" w:styleId="Bullet">
    <w:name w:val="Bullet"/>
    <w:basedOn w:val="Normal"/>
    <w:rsid w:val="0048001B"/>
    <w:pPr>
      <w:numPr>
        <w:numId w:val="37"/>
      </w:numPr>
      <w:spacing w:after="60" w:line="240" w:lineRule="auto"/>
      <w:ind w:right="380"/>
    </w:pPr>
    <w:rPr>
      <w:rFonts w:ascii="Arial" w:eastAsia="MS Mincho" w:hAnsi="Arial" w:cs="Arial"/>
      <w:sz w:val="22"/>
      <w:lang w:val="en-AU" w:eastAsia="ja-JP"/>
    </w:rPr>
  </w:style>
  <w:style w:type="character" w:customStyle="1" w:styleId="CharChar12">
    <w:name w:val="Char Char12"/>
    <w:basedOn w:val="DefaultParagraphFont"/>
    <w:rsid w:val="0048001B"/>
    <w:rPr>
      <w:rFonts w:ascii="Arial" w:eastAsia="MS Mincho" w:hAnsi="Arial" w:cs="Arial"/>
      <w:szCs w:val="24"/>
      <w:lang w:val="en-GB" w:eastAsia="ja-JP" w:bidi="ar-SA"/>
    </w:rPr>
  </w:style>
  <w:style w:type="paragraph" w:styleId="Revision">
    <w:name w:val="Revision"/>
    <w:hidden/>
    <w:uiPriority w:val="99"/>
    <w:semiHidden/>
    <w:rsid w:val="008D0CA7"/>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7.wmf"/><Relationship Id="rId117" Type="http://schemas.openxmlformats.org/officeDocument/2006/relationships/oleObject" Target="embeddings/oleObject47.bin"/><Relationship Id="rId21" Type="http://schemas.openxmlformats.org/officeDocument/2006/relationships/header" Target="header8.xml"/><Relationship Id="rId42" Type="http://schemas.openxmlformats.org/officeDocument/2006/relationships/image" Target="media/image11.wmf"/><Relationship Id="rId47" Type="http://schemas.openxmlformats.org/officeDocument/2006/relationships/oleObject" Target="embeddings/oleObject11.bin"/><Relationship Id="rId63" Type="http://schemas.openxmlformats.org/officeDocument/2006/relationships/oleObject" Target="embeddings/oleObject19.bin"/><Relationship Id="rId68" Type="http://schemas.openxmlformats.org/officeDocument/2006/relationships/image" Target="media/image170.wmf"/><Relationship Id="rId84" Type="http://schemas.openxmlformats.org/officeDocument/2006/relationships/image" Target="media/image210.wmf"/><Relationship Id="rId89" Type="http://schemas.openxmlformats.org/officeDocument/2006/relationships/oleObject" Target="embeddings/oleObject32.bin"/><Relationship Id="rId112" Type="http://schemas.openxmlformats.org/officeDocument/2006/relationships/image" Target="media/image28.wmf"/><Relationship Id="rId133" Type="http://schemas.openxmlformats.org/officeDocument/2006/relationships/oleObject" Target="embeddings/oleObject55.bin"/><Relationship Id="rId138" Type="http://schemas.openxmlformats.org/officeDocument/2006/relationships/image" Target="media/image340.wmf"/><Relationship Id="rId154" Type="http://schemas.openxmlformats.org/officeDocument/2006/relationships/theme" Target="theme/theme1.xml"/><Relationship Id="rId16" Type="http://schemas.openxmlformats.org/officeDocument/2006/relationships/header" Target="header4.xml"/><Relationship Id="rId107" Type="http://schemas.openxmlformats.org/officeDocument/2006/relationships/oleObject" Target="embeddings/oleObject42.bin"/><Relationship Id="rId11" Type="http://schemas.openxmlformats.org/officeDocument/2006/relationships/header" Target="header2.xml"/><Relationship Id="rId32" Type="http://schemas.openxmlformats.org/officeDocument/2006/relationships/image" Target="media/image80.wmf"/><Relationship Id="rId37" Type="http://schemas.openxmlformats.org/officeDocument/2006/relationships/oleObject" Target="embeddings/oleObject6.bin"/><Relationship Id="rId53" Type="http://schemas.openxmlformats.org/officeDocument/2006/relationships/oleObject" Target="embeddings/oleObject14.bin"/><Relationship Id="rId58" Type="http://schemas.openxmlformats.org/officeDocument/2006/relationships/image" Target="media/image15.wmf"/><Relationship Id="rId74" Type="http://schemas.openxmlformats.org/officeDocument/2006/relationships/image" Target="media/image19.wmf"/><Relationship Id="rId79" Type="http://schemas.openxmlformats.org/officeDocument/2006/relationships/oleObject" Target="embeddings/oleObject27.bin"/><Relationship Id="rId102" Type="http://schemas.openxmlformats.org/officeDocument/2006/relationships/oleObject" Target="embeddings/oleObject39.bin"/><Relationship Id="rId123" Type="http://schemas.openxmlformats.org/officeDocument/2006/relationships/oleObject" Target="embeddings/oleObject50.bin"/><Relationship Id="rId128" Type="http://schemas.openxmlformats.org/officeDocument/2006/relationships/image" Target="media/image32.wmf"/><Relationship Id="rId144" Type="http://schemas.openxmlformats.org/officeDocument/2006/relationships/image" Target="media/image36.wmf"/><Relationship Id="rId149" Type="http://schemas.openxmlformats.org/officeDocument/2006/relationships/header" Target="header11.xml"/><Relationship Id="rId5" Type="http://schemas.openxmlformats.org/officeDocument/2006/relationships/webSettings" Target="webSettings.xml"/><Relationship Id="rId90" Type="http://schemas.openxmlformats.org/officeDocument/2006/relationships/image" Target="media/image23.wmf"/><Relationship Id="rId95" Type="http://schemas.openxmlformats.org/officeDocument/2006/relationships/oleObject" Target="embeddings/oleObject35.bin"/><Relationship Id="rId22" Type="http://schemas.openxmlformats.org/officeDocument/2006/relationships/header" Target="header9.xml"/><Relationship Id="rId27" Type="http://schemas.openxmlformats.org/officeDocument/2006/relationships/oleObject" Target="embeddings/oleObject1.bin"/><Relationship Id="rId43" Type="http://schemas.openxmlformats.org/officeDocument/2006/relationships/oleObject" Target="embeddings/oleObject9.bin"/><Relationship Id="rId48" Type="http://schemas.openxmlformats.org/officeDocument/2006/relationships/image" Target="media/image120.wmf"/><Relationship Id="rId64" Type="http://schemas.openxmlformats.org/officeDocument/2006/relationships/image" Target="media/image160.wmf"/><Relationship Id="rId69" Type="http://schemas.openxmlformats.org/officeDocument/2006/relationships/oleObject" Target="embeddings/oleObject22.bin"/><Relationship Id="rId113" Type="http://schemas.openxmlformats.org/officeDocument/2006/relationships/oleObject" Target="embeddings/oleObject45.bin"/><Relationship Id="rId118" Type="http://schemas.openxmlformats.org/officeDocument/2006/relationships/image" Target="media/image290.wmf"/><Relationship Id="rId134" Type="http://schemas.openxmlformats.org/officeDocument/2006/relationships/image" Target="media/image330.wmf"/><Relationship Id="rId139" Type="http://schemas.openxmlformats.org/officeDocument/2006/relationships/oleObject" Target="embeddings/oleObject58.bin"/><Relationship Id="rId80" Type="http://schemas.openxmlformats.org/officeDocument/2006/relationships/image" Target="media/image200.wmf"/><Relationship Id="rId85" Type="http://schemas.openxmlformats.org/officeDocument/2006/relationships/oleObject" Target="embeddings/oleObject30.bin"/><Relationship Id="rId150" Type="http://schemas.openxmlformats.org/officeDocument/2006/relationships/footer" Target="footer6.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image" Target="media/image6.jpeg"/><Relationship Id="rId33" Type="http://schemas.openxmlformats.org/officeDocument/2006/relationships/oleObject" Target="embeddings/oleObject4.bin"/><Relationship Id="rId38" Type="http://schemas.openxmlformats.org/officeDocument/2006/relationships/image" Target="media/image10.wmf"/><Relationship Id="rId46" Type="http://schemas.openxmlformats.org/officeDocument/2006/relationships/image" Target="media/image12.wmf"/><Relationship Id="rId59" Type="http://schemas.openxmlformats.org/officeDocument/2006/relationships/oleObject" Target="embeddings/oleObject17.bin"/><Relationship Id="rId67" Type="http://schemas.openxmlformats.org/officeDocument/2006/relationships/oleObject" Target="embeddings/oleObject21.bin"/><Relationship Id="rId103" Type="http://schemas.openxmlformats.org/officeDocument/2006/relationships/oleObject" Target="embeddings/oleObject40.bin"/><Relationship Id="rId108" Type="http://schemas.openxmlformats.org/officeDocument/2006/relationships/image" Target="media/image27.wmf"/><Relationship Id="rId116" Type="http://schemas.openxmlformats.org/officeDocument/2006/relationships/image" Target="media/image29.wmf"/><Relationship Id="rId124" Type="http://schemas.openxmlformats.org/officeDocument/2006/relationships/image" Target="media/image31.wmf"/><Relationship Id="rId129" Type="http://schemas.openxmlformats.org/officeDocument/2006/relationships/oleObject" Target="embeddings/oleObject53.bin"/><Relationship Id="rId137" Type="http://schemas.openxmlformats.org/officeDocument/2006/relationships/oleObject" Target="embeddings/oleObject57.bin"/><Relationship Id="rId20" Type="http://schemas.openxmlformats.org/officeDocument/2006/relationships/header" Target="header7.xml"/><Relationship Id="rId41" Type="http://schemas.openxmlformats.org/officeDocument/2006/relationships/oleObject" Target="embeddings/oleObject8.bin"/><Relationship Id="rId54" Type="http://schemas.openxmlformats.org/officeDocument/2006/relationships/image" Target="media/image14.wmf"/><Relationship Id="rId62" Type="http://schemas.openxmlformats.org/officeDocument/2006/relationships/image" Target="media/image16.wmf"/><Relationship Id="rId70" Type="http://schemas.openxmlformats.org/officeDocument/2006/relationships/image" Target="media/image18.wmf"/><Relationship Id="rId75" Type="http://schemas.openxmlformats.org/officeDocument/2006/relationships/oleObject" Target="embeddings/oleObject25.bin"/><Relationship Id="rId83" Type="http://schemas.openxmlformats.org/officeDocument/2006/relationships/oleObject" Target="embeddings/oleObject29.bin"/><Relationship Id="rId88" Type="http://schemas.openxmlformats.org/officeDocument/2006/relationships/image" Target="media/image220.wmf"/><Relationship Id="rId91" Type="http://schemas.openxmlformats.org/officeDocument/2006/relationships/oleObject" Target="embeddings/oleObject33.bin"/><Relationship Id="rId96" Type="http://schemas.openxmlformats.org/officeDocument/2006/relationships/image" Target="media/image240.wmf"/><Relationship Id="rId111" Type="http://schemas.openxmlformats.org/officeDocument/2006/relationships/oleObject" Target="embeddings/oleObject44.bin"/><Relationship Id="rId132" Type="http://schemas.openxmlformats.org/officeDocument/2006/relationships/image" Target="media/image33.wmf"/><Relationship Id="rId140" Type="http://schemas.openxmlformats.org/officeDocument/2006/relationships/image" Target="media/image35.wmf"/><Relationship Id="rId145" Type="http://schemas.openxmlformats.org/officeDocument/2006/relationships/oleObject" Target="embeddings/oleObject61.bin"/><Relationship Id="rId153"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image" Target="media/image70.wmf"/><Relationship Id="rId36" Type="http://schemas.openxmlformats.org/officeDocument/2006/relationships/image" Target="media/image90.wmf"/><Relationship Id="rId49" Type="http://schemas.openxmlformats.org/officeDocument/2006/relationships/oleObject" Target="embeddings/oleObject12.bin"/><Relationship Id="rId57" Type="http://schemas.openxmlformats.org/officeDocument/2006/relationships/oleObject" Target="embeddings/oleObject16.bin"/><Relationship Id="rId106" Type="http://schemas.openxmlformats.org/officeDocument/2006/relationships/image" Target="media/image260.wmf"/><Relationship Id="rId114" Type="http://schemas.openxmlformats.org/officeDocument/2006/relationships/image" Target="media/image280.wmf"/><Relationship Id="rId119" Type="http://schemas.openxmlformats.org/officeDocument/2006/relationships/oleObject" Target="embeddings/oleObject48.bin"/><Relationship Id="rId127" Type="http://schemas.openxmlformats.org/officeDocument/2006/relationships/oleObject" Target="embeddings/oleObject52.bin"/><Relationship Id="rId10" Type="http://schemas.openxmlformats.org/officeDocument/2006/relationships/header" Target="header1.xml"/><Relationship Id="rId31" Type="http://schemas.openxmlformats.org/officeDocument/2006/relationships/oleObject" Target="embeddings/oleObject3.bin"/><Relationship Id="rId44" Type="http://schemas.openxmlformats.org/officeDocument/2006/relationships/image" Target="media/image110.wmf"/><Relationship Id="rId52" Type="http://schemas.openxmlformats.org/officeDocument/2006/relationships/image" Target="media/image130.wmf"/><Relationship Id="rId60" Type="http://schemas.openxmlformats.org/officeDocument/2006/relationships/image" Target="media/image150.wmf"/><Relationship Id="rId65" Type="http://schemas.openxmlformats.org/officeDocument/2006/relationships/oleObject" Target="embeddings/oleObject20.bin"/><Relationship Id="rId73" Type="http://schemas.openxmlformats.org/officeDocument/2006/relationships/oleObject" Target="embeddings/oleObject24.bin"/><Relationship Id="rId78" Type="http://schemas.openxmlformats.org/officeDocument/2006/relationships/image" Target="media/image20.wmf"/><Relationship Id="rId81" Type="http://schemas.openxmlformats.org/officeDocument/2006/relationships/oleObject" Target="embeddings/oleObject28.bin"/><Relationship Id="rId86" Type="http://schemas.openxmlformats.org/officeDocument/2006/relationships/image" Target="media/image22.wmf"/><Relationship Id="rId94" Type="http://schemas.openxmlformats.org/officeDocument/2006/relationships/image" Target="media/image24.wmf"/><Relationship Id="rId99" Type="http://schemas.openxmlformats.org/officeDocument/2006/relationships/oleObject" Target="embeddings/oleObject37.bin"/><Relationship Id="rId101" Type="http://schemas.openxmlformats.org/officeDocument/2006/relationships/oleObject" Target="embeddings/oleObject38.bin"/><Relationship Id="rId122" Type="http://schemas.openxmlformats.org/officeDocument/2006/relationships/image" Target="media/image300.wmf"/><Relationship Id="rId130" Type="http://schemas.openxmlformats.org/officeDocument/2006/relationships/image" Target="media/image320.wmf"/><Relationship Id="rId135" Type="http://schemas.openxmlformats.org/officeDocument/2006/relationships/oleObject" Target="embeddings/oleObject56.bin"/><Relationship Id="rId143" Type="http://schemas.openxmlformats.org/officeDocument/2006/relationships/oleObject" Target="embeddings/oleObject60.bin"/><Relationship Id="rId148" Type="http://schemas.openxmlformats.org/officeDocument/2006/relationships/header" Target="header10.xml"/><Relationship Id="rId151" Type="http://schemas.openxmlformats.org/officeDocument/2006/relationships/header" Target="header12.xml"/><Relationship Id="rId4" Type="http://schemas.openxmlformats.org/officeDocument/2006/relationships/settings" Target="settings.xml"/><Relationship Id="rId9" Type="http://schemas.microsoft.com/office/2011/relationships/commentsExtended" Target="commentsExtended.xml"/><Relationship Id="rId13" Type="http://schemas.openxmlformats.org/officeDocument/2006/relationships/footer" Target="footer2.xml"/><Relationship Id="rId18" Type="http://schemas.openxmlformats.org/officeDocument/2006/relationships/footer" Target="footer4.xml"/><Relationship Id="rId39" Type="http://schemas.openxmlformats.org/officeDocument/2006/relationships/oleObject" Target="embeddings/oleObject7.bin"/><Relationship Id="rId109" Type="http://schemas.openxmlformats.org/officeDocument/2006/relationships/oleObject" Target="embeddings/oleObject43.bin"/><Relationship Id="rId34" Type="http://schemas.openxmlformats.org/officeDocument/2006/relationships/image" Target="media/image9.wmf"/><Relationship Id="rId50" Type="http://schemas.openxmlformats.org/officeDocument/2006/relationships/image" Target="media/image13.wmf"/><Relationship Id="rId55" Type="http://schemas.openxmlformats.org/officeDocument/2006/relationships/oleObject" Target="embeddings/oleObject15.bin"/><Relationship Id="rId76" Type="http://schemas.openxmlformats.org/officeDocument/2006/relationships/image" Target="media/image190.wmf"/><Relationship Id="rId97" Type="http://schemas.openxmlformats.org/officeDocument/2006/relationships/oleObject" Target="embeddings/oleObject36.bin"/><Relationship Id="rId104" Type="http://schemas.openxmlformats.org/officeDocument/2006/relationships/image" Target="media/image26.wmf"/><Relationship Id="rId120" Type="http://schemas.openxmlformats.org/officeDocument/2006/relationships/image" Target="media/image30.wmf"/><Relationship Id="rId125" Type="http://schemas.openxmlformats.org/officeDocument/2006/relationships/oleObject" Target="embeddings/oleObject51.bin"/><Relationship Id="rId141" Type="http://schemas.openxmlformats.org/officeDocument/2006/relationships/oleObject" Target="embeddings/oleObject59.bin"/><Relationship Id="rId146" Type="http://schemas.openxmlformats.org/officeDocument/2006/relationships/image" Target="media/image360.wmf"/><Relationship Id="rId7" Type="http://schemas.openxmlformats.org/officeDocument/2006/relationships/endnotes" Target="endnotes.xml"/><Relationship Id="rId71" Type="http://schemas.openxmlformats.org/officeDocument/2006/relationships/oleObject" Target="embeddings/oleObject23.bin"/><Relationship Id="rId92" Type="http://schemas.openxmlformats.org/officeDocument/2006/relationships/image" Target="media/image230.wmf"/><Relationship Id="rId2" Type="http://schemas.openxmlformats.org/officeDocument/2006/relationships/numbering" Target="numbering.xml"/><Relationship Id="rId29" Type="http://schemas.openxmlformats.org/officeDocument/2006/relationships/oleObject" Target="embeddings/oleObject2.bin"/><Relationship Id="rId24" Type="http://schemas.openxmlformats.org/officeDocument/2006/relationships/image" Target="media/image5.png"/><Relationship Id="rId40" Type="http://schemas.openxmlformats.org/officeDocument/2006/relationships/image" Target="media/image100.wmf"/><Relationship Id="rId45" Type="http://schemas.openxmlformats.org/officeDocument/2006/relationships/oleObject" Target="embeddings/oleObject10.bin"/><Relationship Id="rId66" Type="http://schemas.openxmlformats.org/officeDocument/2006/relationships/image" Target="media/image17.wmf"/><Relationship Id="rId87" Type="http://schemas.openxmlformats.org/officeDocument/2006/relationships/oleObject" Target="embeddings/oleObject31.bin"/><Relationship Id="rId110" Type="http://schemas.openxmlformats.org/officeDocument/2006/relationships/image" Target="media/image270.wmf"/><Relationship Id="rId115" Type="http://schemas.openxmlformats.org/officeDocument/2006/relationships/oleObject" Target="embeddings/oleObject46.bin"/><Relationship Id="rId131" Type="http://schemas.openxmlformats.org/officeDocument/2006/relationships/oleObject" Target="embeddings/oleObject54.bin"/><Relationship Id="rId136" Type="http://schemas.openxmlformats.org/officeDocument/2006/relationships/image" Target="media/image34.wmf"/><Relationship Id="rId61" Type="http://schemas.openxmlformats.org/officeDocument/2006/relationships/oleObject" Target="embeddings/oleObject18.bin"/><Relationship Id="rId82" Type="http://schemas.openxmlformats.org/officeDocument/2006/relationships/image" Target="media/image21.wmf"/><Relationship Id="rId152" Type="http://schemas.openxmlformats.org/officeDocument/2006/relationships/fontTable" Target="fontTable.xml"/><Relationship Id="rId19" Type="http://schemas.openxmlformats.org/officeDocument/2006/relationships/header" Target="header6.xml"/><Relationship Id="rId14" Type="http://schemas.openxmlformats.org/officeDocument/2006/relationships/header" Target="header3.xml"/><Relationship Id="rId30" Type="http://schemas.openxmlformats.org/officeDocument/2006/relationships/image" Target="media/image8.wmf"/><Relationship Id="rId35" Type="http://schemas.openxmlformats.org/officeDocument/2006/relationships/oleObject" Target="embeddings/oleObject5.bin"/><Relationship Id="rId56" Type="http://schemas.openxmlformats.org/officeDocument/2006/relationships/image" Target="media/image140.wmf"/><Relationship Id="rId77" Type="http://schemas.openxmlformats.org/officeDocument/2006/relationships/oleObject" Target="embeddings/oleObject26.bin"/><Relationship Id="rId100" Type="http://schemas.openxmlformats.org/officeDocument/2006/relationships/image" Target="media/image250.wmf"/><Relationship Id="rId105" Type="http://schemas.openxmlformats.org/officeDocument/2006/relationships/oleObject" Target="embeddings/oleObject41.bin"/><Relationship Id="rId126" Type="http://schemas.openxmlformats.org/officeDocument/2006/relationships/image" Target="media/image310.wmf"/><Relationship Id="rId147" Type="http://schemas.openxmlformats.org/officeDocument/2006/relationships/oleObject" Target="embeddings/oleObject62.bin"/><Relationship Id="rId8" Type="http://schemas.openxmlformats.org/officeDocument/2006/relationships/comments" Target="comments.xml"/><Relationship Id="rId51" Type="http://schemas.openxmlformats.org/officeDocument/2006/relationships/oleObject" Target="embeddings/oleObject13.bin"/><Relationship Id="rId72" Type="http://schemas.openxmlformats.org/officeDocument/2006/relationships/image" Target="media/image180.wmf"/><Relationship Id="rId93" Type="http://schemas.openxmlformats.org/officeDocument/2006/relationships/oleObject" Target="embeddings/oleObject34.bin"/><Relationship Id="rId98" Type="http://schemas.openxmlformats.org/officeDocument/2006/relationships/image" Target="media/image25.wmf"/><Relationship Id="rId121" Type="http://schemas.openxmlformats.org/officeDocument/2006/relationships/oleObject" Target="embeddings/oleObject49.bin"/><Relationship Id="rId142" Type="http://schemas.openxmlformats.org/officeDocument/2006/relationships/image" Target="media/image350.wmf"/><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2371FF-CEE0-473A-B573-55A070C8C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8186</Words>
  <Characters>46662</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54739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Plenary Room</cp:lastModifiedBy>
  <cp:revision>2</cp:revision>
  <dcterms:created xsi:type="dcterms:W3CDTF">2017-10-12T14:24:00Z</dcterms:created>
  <dcterms:modified xsi:type="dcterms:W3CDTF">2017-10-12T14:24:00Z</dcterms:modified>
  <cp:category/>
</cp:coreProperties>
</file>